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B1918" w14:textId="5BE3DF66" w:rsidR="00B11CE2" w:rsidRPr="00F13FB2" w:rsidRDefault="00001062" w:rsidP="009225BA">
      <w:pPr>
        <w:spacing w:after="80" w:line="276" w:lineRule="auto"/>
        <w:jc w:val="center"/>
        <w:outlineLvl w:val="0"/>
        <w:rPr>
          <w:rFonts w:ascii="Verdana" w:hAnsi="Verdana" w:cs="TTE1768698t00"/>
          <w:b/>
          <w:w w:val="90"/>
          <w:sz w:val="20"/>
          <w:szCs w:val="20"/>
        </w:rPr>
      </w:pPr>
      <w:bookmarkStart w:id="0" w:name="_Toc451267361"/>
      <w:r w:rsidRPr="00F13FB2">
        <w:rPr>
          <w:rFonts w:ascii="Verdana" w:hAnsi="Verdana" w:cs="TTE1768698t00"/>
          <w:b/>
          <w:w w:val="90"/>
          <w:sz w:val="20"/>
          <w:szCs w:val="20"/>
        </w:rPr>
        <w:t xml:space="preserve">AKT </w:t>
      </w:r>
      <w:r w:rsidR="00B11CE2" w:rsidRPr="00F13FB2">
        <w:rPr>
          <w:rFonts w:ascii="Verdana" w:hAnsi="Verdana" w:cs="TTE1768698t00"/>
          <w:b/>
          <w:w w:val="90"/>
          <w:sz w:val="20"/>
          <w:szCs w:val="20"/>
        </w:rPr>
        <w:t>UMOW</w:t>
      </w:r>
      <w:r w:rsidRPr="00F13FB2">
        <w:rPr>
          <w:rFonts w:ascii="Verdana" w:hAnsi="Verdana" w:cs="TTE1768698t00"/>
          <w:b/>
          <w:w w:val="90"/>
          <w:sz w:val="20"/>
          <w:szCs w:val="20"/>
        </w:rPr>
        <w:t>Y</w:t>
      </w:r>
      <w:r w:rsidR="00B11CE2" w:rsidRPr="00F13FB2">
        <w:rPr>
          <w:rFonts w:ascii="Verdana" w:hAnsi="Verdana" w:cs="TTE1768698t00"/>
          <w:b/>
          <w:w w:val="90"/>
          <w:sz w:val="20"/>
          <w:szCs w:val="20"/>
        </w:rPr>
        <w:t xml:space="preserve"> NR ..../….</w:t>
      </w:r>
      <w:bookmarkEnd w:id="0"/>
    </w:p>
    <w:p w14:paraId="48ED09B9" w14:textId="77777777" w:rsidR="001D76A9" w:rsidRPr="00F13FB2" w:rsidRDefault="001D76A9" w:rsidP="009225BA">
      <w:pPr>
        <w:spacing w:after="80" w:line="276" w:lineRule="auto"/>
        <w:jc w:val="center"/>
        <w:outlineLvl w:val="0"/>
        <w:rPr>
          <w:rFonts w:ascii="Verdana" w:hAnsi="Verdana" w:cs="TTE1768698t00"/>
          <w:b/>
          <w:w w:val="90"/>
          <w:sz w:val="20"/>
          <w:szCs w:val="20"/>
        </w:rPr>
      </w:pPr>
    </w:p>
    <w:p w14:paraId="557E9A4A" w14:textId="572BBC56" w:rsidR="0077042A" w:rsidRPr="00F13FB2" w:rsidRDefault="006815DC" w:rsidP="009225BA">
      <w:pPr>
        <w:spacing w:after="80" w:line="276" w:lineRule="auto"/>
        <w:jc w:val="both"/>
        <w:rPr>
          <w:rFonts w:ascii="Verdana" w:hAnsi="Verdana" w:cs="TTE1771BD8t00"/>
          <w:sz w:val="20"/>
          <w:szCs w:val="20"/>
        </w:rPr>
      </w:pPr>
      <w:r w:rsidRPr="00F13FB2">
        <w:rPr>
          <w:rFonts w:ascii="Verdana" w:hAnsi="Verdana" w:cs="TTE1771BD8t00"/>
          <w:sz w:val="20"/>
          <w:szCs w:val="20"/>
        </w:rPr>
        <w:t>z</w:t>
      </w:r>
      <w:r w:rsidR="00BC119B" w:rsidRPr="00F13FB2">
        <w:rPr>
          <w:rFonts w:ascii="Verdana" w:hAnsi="Verdana" w:cs="TTE1771BD8t00"/>
          <w:sz w:val="20"/>
          <w:szCs w:val="20"/>
        </w:rPr>
        <w:t>awart</w:t>
      </w:r>
      <w:r w:rsidR="00DF7811" w:rsidRPr="00F13FB2">
        <w:rPr>
          <w:rFonts w:ascii="Verdana" w:hAnsi="Verdana" w:cs="TTE1771BD8t00"/>
          <w:sz w:val="20"/>
          <w:szCs w:val="20"/>
        </w:rPr>
        <w:t>y</w:t>
      </w:r>
      <w:r w:rsidR="00BC119B" w:rsidRPr="00F13FB2">
        <w:rPr>
          <w:rFonts w:ascii="Verdana" w:hAnsi="Verdana" w:cs="TTE1771BD8t00"/>
          <w:sz w:val="20"/>
          <w:szCs w:val="20"/>
        </w:rPr>
        <w:t xml:space="preserve"> w</w:t>
      </w:r>
      <w:r w:rsidR="00B11CE2" w:rsidRPr="00F13FB2">
        <w:rPr>
          <w:rFonts w:ascii="Verdana" w:hAnsi="Verdana" w:cs="TTE1771BD8t00"/>
          <w:sz w:val="20"/>
          <w:szCs w:val="20"/>
        </w:rPr>
        <w:t xml:space="preserve"> </w:t>
      </w:r>
      <w:r w:rsidR="00872B46" w:rsidRPr="00F13FB2">
        <w:rPr>
          <w:rFonts w:ascii="Verdana" w:hAnsi="Verdana" w:cs="TTE1771BD8t00"/>
          <w:sz w:val="20"/>
          <w:szCs w:val="20"/>
        </w:rPr>
        <w:t>[…]</w:t>
      </w:r>
      <w:r w:rsidR="004F253A" w:rsidRPr="00F13FB2">
        <w:rPr>
          <w:rFonts w:ascii="Verdana" w:hAnsi="Verdana" w:cs="TTE1771BD8t00"/>
          <w:sz w:val="20"/>
          <w:szCs w:val="20"/>
        </w:rPr>
        <w:t xml:space="preserve"> </w:t>
      </w:r>
      <w:r w:rsidRPr="00F13FB2">
        <w:rPr>
          <w:rFonts w:ascii="Verdana" w:hAnsi="Verdana" w:cs="TTE1771BD8t00"/>
          <w:sz w:val="20"/>
          <w:szCs w:val="20"/>
        </w:rPr>
        <w:t xml:space="preserve">w </w:t>
      </w:r>
      <w:r w:rsidR="00B11CE2" w:rsidRPr="00F13FB2">
        <w:rPr>
          <w:rFonts w:ascii="Verdana" w:hAnsi="Verdana" w:cs="TTE1771BD8t00"/>
          <w:sz w:val="20"/>
          <w:szCs w:val="20"/>
        </w:rPr>
        <w:t xml:space="preserve">dniu </w:t>
      </w:r>
      <w:r w:rsidR="00B15762" w:rsidRPr="00F13FB2">
        <w:rPr>
          <w:rFonts w:ascii="Verdana" w:hAnsi="Verdana" w:cs="TTE1771BD8t00"/>
          <w:sz w:val="20"/>
          <w:szCs w:val="20"/>
        </w:rPr>
        <w:t>[</w:t>
      </w:r>
      <w:r w:rsidR="00B11CE2" w:rsidRPr="00F13FB2">
        <w:rPr>
          <w:rFonts w:ascii="Verdana" w:hAnsi="Verdana" w:cs="TTE1771BD8t00"/>
          <w:sz w:val="20"/>
          <w:szCs w:val="20"/>
        </w:rPr>
        <w:t>..</w:t>
      </w:r>
      <w:r w:rsidR="00BC119B" w:rsidRPr="00F13FB2">
        <w:rPr>
          <w:rFonts w:ascii="Verdana" w:hAnsi="Verdana" w:cs="TTE1771BD8t00"/>
          <w:sz w:val="20"/>
          <w:szCs w:val="20"/>
        </w:rPr>
        <w:t>.</w:t>
      </w:r>
      <w:r w:rsidR="00B15762" w:rsidRPr="00F13FB2">
        <w:rPr>
          <w:rFonts w:ascii="Verdana" w:hAnsi="Verdana" w:cs="TTE1771BD8t00"/>
          <w:sz w:val="20"/>
          <w:szCs w:val="20"/>
        </w:rPr>
        <w:t>]</w:t>
      </w:r>
    </w:p>
    <w:p w14:paraId="74F1EA49" w14:textId="77777777" w:rsidR="0077042A" w:rsidRPr="00F13FB2" w:rsidRDefault="00B11CE2" w:rsidP="009225BA">
      <w:pPr>
        <w:spacing w:after="80" w:line="276" w:lineRule="auto"/>
        <w:jc w:val="both"/>
        <w:rPr>
          <w:rFonts w:ascii="Verdana" w:hAnsi="Verdana"/>
          <w:b/>
          <w:sz w:val="20"/>
          <w:szCs w:val="20"/>
        </w:rPr>
      </w:pPr>
      <w:r w:rsidRPr="00F13FB2">
        <w:rPr>
          <w:rFonts w:ascii="Verdana" w:hAnsi="Verdana"/>
          <w:b/>
          <w:sz w:val="20"/>
          <w:szCs w:val="20"/>
        </w:rPr>
        <w:t>pomiędzy:</w:t>
      </w:r>
    </w:p>
    <w:p w14:paraId="21F801D0" w14:textId="5EF008DC" w:rsidR="004E7FD2" w:rsidRPr="00F13FB2" w:rsidRDefault="00634AD3" w:rsidP="009225BA">
      <w:pPr>
        <w:tabs>
          <w:tab w:val="left" w:pos="-720"/>
        </w:tabs>
        <w:suppressAutoHyphens/>
        <w:spacing w:line="276" w:lineRule="auto"/>
        <w:jc w:val="both"/>
        <w:rPr>
          <w:rFonts w:ascii="Verdana" w:hAnsi="Verdana"/>
          <w:sz w:val="20"/>
          <w:szCs w:val="20"/>
        </w:rPr>
      </w:pPr>
      <w:r w:rsidRPr="00F13FB2">
        <w:rPr>
          <w:rFonts w:ascii="Verdana" w:hAnsi="Verdana"/>
          <w:b/>
          <w:sz w:val="20"/>
          <w:szCs w:val="20"/>
        </w:rPr>
        <w:t xml:space="preserve">Skarbem Państwa </w:t>
      </w:r>
      <w:r w:rsidR="000036CB" w:rsidRPr="00F13FB2">
        <w:rPr>
          <w:rFonts w:ascii="Verdana" w:hAnsi="Verdana"/>
          <w:b/>
          <w:sz w:val="20"/>
          <w:szCs w:val="20"/>
        </w:rPr>
        <w:t>reprezentowanym przez</w:t>
      </w:r>
      <w:r w:rsidR="008F4516" w:rsidRPr="00F13FB2">
        <w:rPr>
          <w:rFonts w:ascii="Verdana" w:hAnsi="Verdana"/>
          <w:b/>
          <w:sz w:val="20"/>
          <w:szCs w:val="20"/>
        </w:rPr>
        <w:t xml:space="preserve"> </w:t>
      </w:r>
      <w:r w:rsidRPr="00F13FB2">
        <w:rPr>
          <w:rFonts w:ascii="Verdana" w:hAnsi="Verdana"/>
          <w:b/>
          <w:sz w:val="20"/>
          <w:szCs w:val="20"/>
        </w:rPr>
        <w:t>Generaln</w:t>
      </w:r>
      <w:r w:rsidR="00BD798F" w:rsidRPr="00F13FB2">
        <w:rPr>
          <w:rFonts w:ascii="Verdana" w:hAnsi="Verdana"/>
          <w:b/>
          <w:sz w:val="20"/>
          <w:szCs w:val="20"/>
        </w:rPr>
        <w:t>ego</w:t>
      </w:r>
      <w:r w:rsidRPr="00F13FB2">
        <w:rPr>
          <w:rFonts w:ascii="Verdana" w:hAnsi="Verdana"/>
          <w:b/>
          <w:sz w:val="20"/>
          <w:szCs w:val="20"/>
        </w:rPr>
        <w:t xml:space="preserve"> Dyrektor</w:t>
      </w:r>
      <w:r w:rsidR="00BD798F" w:rsidRPr="00F13FB2">
        <w:rPr>
          <w:rFonts w:ascii="Verdana" w:hAnsi="Verdana"/>
          <w:b/>
          <w:sz w:val="20"/>
          <w:szCs w:val="20"/>
        </w:rPr>
        <w:t>a</w:t>
      </w:r>
      <w:r w:rsidRPr="00F13FB2">
        <w:rPr>
          <w:rFonts w:ascii="Verdana" w:hAnsi="Verdana"/>
          <w:b/>
          <w:sz w:val="20"/>
          <w:szCs w:val="20"/>
        </w:rPr>
        <w:t xml:space="preserve"> Dróg Krajowych i Autostrad</w:t>
      </w:r>
      <w:r w:rsidR="004E7FD2" w:rsidRPr="00F13FB2">
        <w:rPr>
          <w:rFonts w:ascii="Verdana" w:hAnsi="Verdana"/>
          <w:sz w:val="20"/>
          <w:szCs w:val="20"/>
        </w:rPr>
        <w:t xml:space="preserve">, </w:t>
      </w:r>
      <w:r w:rsidR="00BD798F" w:rsidRPr="00F13FB2">
        <w:rPr>
          <w:rFonts w:ascii="Verdana" w:hAnsi="Verdana"/>
          <w:sz w:val="20"/>
          <w:szCs w:val="20"/>
        </w:rPr>
        <w:t>adres:</w:t>
      </w:r>
      <w:r w:rsidR="00BD798F" w:rsidRPr="00F13FB2">
        <w:rPr>
          <w:rFonts w:ascii="Verdana" w:hAnsi="Verdana"/>
          <w:snapToGrid w:val="0"/>
          <w:sz w:val="20"/>
          <w:szCs w:val="20"/>
        </w:rPr>
        <w:t xml:space="preserve"> </w:t>
      </w:r>
      <w:r w:rsidR="00247C31" w:rsidRPr="00F13FB2">
        <w:rPr>
          <w:rFonts w:ascii="Verdana" w:hAnsi="Verdana"/>
          <w:snapToGrid w:val="0"/>
          <w:sz w:val="20"/>
          <w:szCs w:val="20"/>
        </w:rPr>
        <w:t xml:space="preserve">Generalna Dyrekcja Dróg Krajowych i Autostrad, </w:t>
      </w:r>
      <w:r w:rsidR="00BD798F" w:rsidRPr="00F13FB2">
        <w:rPr>
          <w:rFonts w:ascii="Verdana" w:hAnsi="Verdana"/>
          <w:snapToGrid w:val="0"/>
          <w:sz w:val="20"/>
          <w:szCs w:val="20"/>
        </w:rPr>
        <w:t>ul. Wronia 53, 00-874 Warszawa, NIP 526 26 05 735,</w:t>
      </w:r>
      <w:r w:rsidR="00247C31" w:rsidRPr="00F13FB2">
        <w:rPr>
          <w:rFonts w:ascii="Verdana" w:hAnsi="Verdana"/>
          <w:sz w:val="20"/>
          <w:szCs w:val="20"/>
        </w:rPr>
        <w:t xml:space="preserve"> </w:t>
      </w:r>
    </w:p>
    <w:p w14:paraId="3755EB3A" w14:textId="77777777" w:rsidR="004E7FD2" w:rsidRPr="00F13FB2" w:rsidRDefault="004E7FD2" w:rsidP="009225BA">
      <w:pPr>
        <w:tabs>
          <w:tab w:val="left" w:pos="-720"/>
        </w:tabs>
        <w:suppressAutoHyphens/>
        <w:spacing w:line="276" w:lineRule="auto"/>
        <w:jc w:val="both"/>
        <w:rPr>
          <w:rFonts w:ascii="Verdana" w:hAnsi="Verdana"/>
          <w:sz w:val="20"/>
          <w:szCs w:val="20"/>
        </w:rPr>
      </w:pPr>
    </w:p>
    <w:p w14:paraId="7FB5F7D0" w14:textId="18094983" w:rsidR="001A2717" w:rsidRPr="00F13FB2" w:rsidRDefault="00247C31" w:rsidP="009225BA">
      <w:pPr>
        <w:tabs>
          <w:tab w:val="left" w:pos="-720"/>
        </w:tabs>
        <w:suppressAutoHyphens/>
        <w:spacing w:line="276" w:lineRule="auto"/>
        <w:jc w:val="both"/>
        <w:rPr>
          <w:rFonts w:ascii="Verdana" w:hAnsi="Verdana"/>
          <w:b/>
          <w:i/>
          <w:snapToGrid w:val="0"/>
          <w:sz w:val="20"/>
          <w:szCs w:val="20"/>
        </w:rPr>
      </w:pPr>
      <w:r w:rsidRPr="00F13FB2">
        <w:rPr>
          <w:rFonts w:ascii="Verdana" w:hAnsi="Verdana"/>
          <w:snapToGrid w:val="0"/>
          <w:sz w:val="20"/>
          <w:szCs w:val="20"/>
        </w:rPr>
        <w:t xml:space="preserve">zwanym dalej: </w:t>
      </w:r>
      <w:r w:rsidRPr="00F13FB2">
        <w:rPr>
          <w:rFonts w:ascii="Verdana" w:hAnsi="Verdana"/>
          <w:b/>
          <w:i/>
          <w:snapToGrid w:val="0"/>
          <w:sz w:val="20"/>
          <w:szCs w:val="20"/>
        </w:rPr>
        <w:t>Zamawiającym</w:t>
      </w:r>
    </w:p>
    <w:p w14:paraId="4F51B58F" w14:textId="77777777" w:rsidR="004E7FD2" w:rsidRPr="00F13FB2" w:rsidRDefault="004E7FD2" w:rsidP="009225BA">
      <w:pPr>
        <w:tabs>
          <w:tab w:val="left" w:pos="-720"/>
        </w:tabs>
        <w:suppressAutoHyphens/>
        <w:spacing w:line="276" w:lineRule="auto"/>
        <w:jc w:val="both"/>
        <w:rPr>
          <w:rFonts w:ascii="Verdana" w:hAnsi="Verdana"/>
          <w:i/>
          <w:sz w:val="20"/>
          <w:szCs w:val="20"/>
        </w:rPr>
      </w:pPr>
    </w:p>
    <w:p w14:paraId="02F0EC2A" w14:textId="2D515570" w:rsidR="001A2717" w:rsidRPr="00F13FB2" w:rsidRDefault="001A2717" w:rsidP="009225BA">
      <w:pPr>
        <w:tabs>
          <w:tab w:val="left" w:pos="-720"/>
        </w:tabs>
        <w:suppressAutoHyphens/>
        <w:spacing w:line="276" w:lineRule="auto"/>
        <w:jc w:val="both"/>
        <w:rPr>
          <w:rFonts w:ascii="Verdana" w:hAnsi="Verdana"/>
          <w:sz w:val="20"/>
          <w:szCs w:val="20"/>
        </w:rPr>
      </w:pPr>
      <w:r w:rsidRPr="00F13FB2">
        <w:rPr>
          <w:rFonts w:ascii="Verdana" w:hAnsi="Verdana"/>
          <w:sz w:val="20"/>
          <w:szCs w:val="20"/>
        </w:rPr>
        <w:t>w imieniu którego działają:</w:t>
      </w:r>
      <w:r w:rsidR="00E6447C">
        <w:rPr>
          <w:rFonts w:ascii="Verdana" w:hAnsi="Verdana"/>
          <w:sz w:val="20"/>
          <w:szCs w:val="20"/>
        </w:rPr>
        <w:t xml:space="preserve"> </w:t>
      </w:r>
    </w:p>
    <w:p w14:paraId="6FA0B5A3" w14:textId="77777777" w:rsidR="00BD798F" w:rsidRPr="00F13FB2" w:rsidRDefault="00BD798F" w:rsidP="009225BA">
      <w:pPr>
        <w:tabs>
          <w:tab w:val="left" w:pos="-720"/>
        </w:tabs>
        <w:suppressAutoHyphens/>
        <w:spacing w:line="276" w:lineRule="auto"/>
        <w:jc w:val="both"/>
        <w:rPr>
          <w:rFonts w:ascii="Verdana" w:hAnsi="Verdana"/>
          <w:sz w:val="20"/>
          <w:szCs w:val="20"/>
        </w:rPr>
      </w:pPr>
    </w:p>
    <w:p w14:paraId="036518C5" w14:textId="363B1E88" w:rsidR="00BD798F" w:rsidRPr="00B925ED" w:rsidRDefault="00BD798F" w:rsidP="009225BA">
      <w:pPr>
        <w:pStyle w:val="Akapitzlist"/>
        <w:numPr>
          <w:ilvl w:val="0"/>
          <w:numId w:val="16"/>
        </w:numPr>
        <w:spacing w:line="276" w:lineRule="auto"/>
        <w:ind w:left="567" w:hanging="567"/>
        <w:jc w:val="both"/>
        <w:rPr>
          <w:rFonts w:ascii="Verdana" w:hAnsi="Verdana"/>
          <w:i/>
          <w:iCs/>
          <w:snapToGrid w:val="0"/>
          <w:color w:val="auto"/>
          <w:sz w:val="20"/>
          <w:szCs w:val="20"/>
        </w:rPr>
      </w:pPr>
      <w:r w:rsidRPr="00B925ED">
        <w:rPr>
          <w:rFonts w:ascii="Verdana" w:hAnsi="Verdana"/>
          <w:i/>
          <w:iCs/>
          <w:snapToGrid w:val="0"/>
          <w:color w:val="auto"/>
          <w:sz w:val="20"/>
          <w:szCs w:val="20"/>
        </w:rPr>
        <w:t xml:space="preserve">[imię i nazwisko] </w:t>
      </w:r>
      <w:r w:rsidR="00B94CEB" w:rsidRPr="00B925ED">
        <w:rPr>
          <w:rFonts w:ascii="Verdana" w:hAnsi="Verdana"/>
          <w:i/>
          <w:iCs/>
          <w:snapToGrid w:val="0"/>
          <w:color w:val="auto"/>
          <w:sz w:val="20"/>
          <w:szCs w:val="20"/>
        </w:rPr>
        <w:t>–</w:t>
      </w:r>
      <w:r w:rsidR="00802703" w:rsidRPr="00B925ED">
        <w:rPr>
          <w:rFonts w:ascii="Verdana" w:hAnsi="Verdana"/>
          <w:i/>
          <w:iCs/>
          <w:snapToGrid w:val="0"/>
          <w:color w:val="auto"/>
          <w:sz w:val="20"/>
          <w:szCs w:val="20"/>
        </w:rPr>
        <w:t xml:space="preserve"> </w:t>
      </w:r>
      <w:r w:rsidRPr="00B925ED">
        <w:rPr>
          <w:rFonts w:ascii="Verdana" w:hAnsi="Verdana"/>
          <w:snapToGrid w:val="0"/>
          <w:color w:val="auto"/>
          <w:sz w:val="20"/>
          <w:szCs w:val="20"/>
        </w:rPr>
        <w:t>Dyrektor Oddziału</w:t>
      </w:r>
      <w:r w:rsidR="000F1454" w:rsidRPr="00B925ED">
        <w:rPr>
          <w:rFonts w:ascii="Verdana" w:eastAsia="Times New Roman" w:hAnsi="Verdana" w:cs="Times New Roman"/>
          <w:snapToGrid w:val="0"/>
          <w:color w:val="auto"/>
          <w:sz w:val="20"/>
          <w:szCs w:val="20"/>
          <w:lang w:val="pl-PL"/>
        </w:rPr>
        <w:t xml:space="preserve"> </w:t>
      </w:r>
      <w:bookmarkStart w:id="1" w:name="_Hlk111809804"/>
      <w:r w:rsidR="000F1454" w:rsidRPr="00B925ED">
        <w:rPr>
          <w:rFonts w:ascii="Verdana" w:hAnsi="Verdana"/>
          <w:snapToGrid w:val="0"/>
          <w:color w:val="auto"/>
          <w:sz w:val="20"/>
          <w:szCs w:val="20"/>
          <w:lang w:val="pl-PL"/>
        </w:rPr>
        <w:t xml:space="preserve">Generalnej Dyrekcji Dróg Krajowych i Autostrad Oddział </w:t>
      </w:r>
      <w:r w:rsidR="000F1454" w:rsidRPr="00B925ED">
        <w:rPr>
          <w:rFonts w:ascii="Verdana" w:hAnsi="Verdana"/>
          <w:i/>
          <w:iCs/>
          <w:snapToGrid w:val="0"/>
          <w:color w:val="auto"/>
          <w:sz w:val="20"/>
          <w:szCs w:val="20"/>
          <w:lang w:val="pl-PL"/>
        </w:rPr>
        <w:t>w […], ul. […], [kod pocztowy] NIP […],</w:t>
      </w:r>
      <w:r w:rsidR="004E7FD2" w:rsidRPr="00B925ED">
        <w:rPr>
          <w:rFonts w:ascii="Verdana" w:hAnsi="Verdana"/>
          <w:i/>
          <w:iCs/>
          <w:snapToGrid w:val="0"/>
          <w:color w:val="auto"/>
          <w:sz w:val="20"/>
          <w:szCs w:val="20"/>
          <w:lang w:val="pl-PL"/>
        </w:rPr>
        <w:t xml:space="preserve"> </w:t>
      </w:r>
      <w:r w:rsidR="000F1454" w:rsidRPr="00B925ED">
        <w:rPr>
          <w:rFonts w:ascii="Verdana" w:hAnsi="Verdana"/>
          <w:i/>
          <w:iCs/>
          <w:snapToGrid w:val="0"/>
          <w:color w:val="auto"/>
          <w:sz w:val="20"/>
          <w:szCs w:val="20"/>
          <w:lang w:val="pl-PL"/>
        </w:rPr>
        <w:t>REGON</w:t>
      </w:r>
      <w:r w:rsidR="004E7FD2" w:rsidRPr="00B925ED">
        <w:rPr>
          <w:rFonts w:ascii="Verdana" w:hAnsi="Verdana"/>
          <w:i/>
          <w:iCs/>
          <w:snapToGrid w:val="0"/>
          <w:color w:val="auto"/>
          <w:sz w:val="20"/>
          <w:szCs w:val="20"/>
          <w:lang w:val="pl-PL"/>
        </w:rPr>
        <w:t xml:space="preserve"> </w:t>
      </w:r>
      <w:r w:rsidR="000F1454" w:rsidRPr="00B925ED">
        <w:rPr>
          <w:rFonts w:ascii="Verdana" w:hAnsi="Verdana"/>
          <w:i/>
          <w:iCs/>
          <w:snapToGrid w:val="0"/>
          <w:color w:val="auto"/>
          <w:sz w:val="20"/>
          <w:szCs w:val="20"/>
          <w:lang w:val="pl-PL"/>
        </w:rPr>
        <w:t>[…]</w:t>
      </w:r>
      <w:r w:rsidR="000F1454" w:rsidRPr="00B925ED">
        <w:rPr>
          <w:rFonts w:ascii="Verdana" w:hAnsi="Verdana"/>
          <w:snapToGrid w:val="0"/>
          <w:color w:val="auto"/>
          <w:sz w:val="20"/>
          <w:szCs w:val="20"/>
        </w:rPr>
        <w:t>, na podstawie pełnomocnictwa nr</w:t>
      </w:r>
      <w:r w:rsidR="004E7FD2" w:rsidRPr="00B925ED">
        <w:rPr>
          <w:rFonts w:ascii="Verdana" w:hAnsi="Verdana"/>
          <w:snapToGrid w:val="0"/>
          <w:color w:val="auto"/>
          <w:sz w:val="20"/>
          <w:szCs w:val="20"/>
        </w:rPr>
        <w:t xml:space="preserve"> […], </w:t>
      </w:r>
      <w:r w:rsidR="000F1454" w:rsidRPr="00B925ED">
        <w:rPr>
          <w:rFonts w:ascii="Verdana" w:hAnsi="Verdana"/>
          <w:snapToGrid w:val="0"/>
          <w:color w:val="auto"/>
          <w:sz w:val="20"/>
          <w:szCs w:val="20"/>
        </w:rPr>
        <w:t xml:space="preserve">którego kopia stanowi </w:t>
      </w:r>
      <w:r w:rsidR="004E7FD2" w:rsidRPr="00B925ED">
        <w:rPr>
          <w:rFonts w:ascii="Verdana" w:hAnsi="Verdana"/>
          <w:b/>
          <w:bCs/>
          <w:snapToGrid w:val="0"/>
          <w:color w:val="auto"/>
          <w:sz w:val="20"/>
          <w:szCs w:val="20"/>
        </w:rPr>
        <w:t>Z</w:t>
      </w:r>
      <w:r w:rsidR="000F1454" w:rsidRPr="00B925ED">
        <w:rPr>
          <w:rFonts w:ascii="Verdana" w:hAnsi="Verdana"/>
          <w:b/>
          <w:bCs/>
          <w:snapToGrid w:val="0"/>
          <w:color w:val="auto"/>
          <w:sz w:val="20"/>
          <w:szCs w:val="20"/>
        </w:rPr>
        <w:t>ałącznik nr</w:t>
      </w:r>
      <w:r w:rsidR="004E7FD2" w:rsidRPr="00B925ED">
        <w:rPr>
          <w:rFonts w:ascii="Verdana" w:hAnsi="Verdana"/>
          <w:b/>
          <w:bCs/>
          <w:snapToGrid w:val="0"/>
          <w:color w:val="auto"/>
          <w:sz w:val="20"/>
          <w:szCs w:val="20"/>
        </w:rPr>
        <w:t xml:space="preserve"> </w:t>
      </w:r>
      <w:r w:rsidR="00C43FF7" w:rsidRPr="00B925ED">
        <w:rPr>
          <w:rFonts w:ascii="Verdana" w:hAnsi="Verdana"/>
          <w:b/>
          <w:bCs/>
          <w:snapToGrid w:val="0"/>
          <w:color w:val="auto"/>
          <w:sz w:val="20"/>
          <w:szCs w:val="20"/>
        </w:rPr>
        <w:t>[2]</w:t>
      </w:r>
      <w:r w:rsidR="00C43FF7" w:rsidRPr="00B925ED">
        <w:rPr>
          <w:rFonts w:ascii="Verdana" w:hAnsi="Verdana"/>
          <w:snapToGrid w:val="0"/>
          <w:color w:val="auto"/>
          <w:sz w:val="20"/>
          <w:szCs w:val="20"/>
        </w:rPr>
        <w:t xml:space="preserve"> </w:t>
      </w:r>
      <w:r w:rsidR="000F1454" w:rsidRPr="00B925ED">
        <w:rPr>
          <w:rFonts w:ascii="Verdana" w:hAnsi="Verdana"/>
          <w:snapToGrid w:val="0"/>
          <w:color w:val="auto"/>
          <w:sz w:val="20"/>
          <w:szCs w:val="20"/>
        </w:rPr>
        <w:t>do Umowy</w:t>
      </w:r>
      <w:r w:rsidR="004E7FD2" w:rsidRPr="00B925ED">
        <w:rPr>
          <w:rFonts w:ascii="Verdana" w:hAnsi="Verdana"/>
          <w:snapToGrid w:val="0"/>
          <w:color w:val="auto"/>
          <w:sz w:val="20"/>
          <w:szCs w:val="20"/>
        </w:rPr>
        <w:t>,</w:t>
      </w:r>
    </w:p>
    <w:bookmarkEnd w:id="1"/>
    <w:p w14:paraId="5873ECFF" w14:textId="10ADA96F" w:rsidR="000F1454" w:rsidRPr="00B925ED" w:rsidRDefault="00BD798F" w:rsidP="009225BA">
      <w:pPr>
        <w:pStyle w:val="Akapitzlist"/>
        <w:numPr>
          <w:ilvl w:val="0"/>
          <w:numId w:val="16"/>
        </w:numPr>
        <w:spacing w:line="276" w:lineRule="auto"/>
        <w:ind w:left="567" w:hanging="567"/>
        <w:jc w:val="both"/>
        <w:rPr>
          <w:rFonts w:ascii="Verdana" w:hAnsi="Verdana"/>
          <w:i/>
          <w:iCs/>
          <w:snapToGrid w:val="0"/>
          <w:color w:val="auto"/>
          <w:sz w:val="20"/>
          <w:szCs w:val="20"/>
        </w:rPr>
      </w:pPr>
      <w:r w:rsidRPr="00B925ED">
        <w:rPr>
          <w:rFonts w:ascii="Verdana" w:hAnsi="Verdana"/>
          <w:i/>
          <w:iCs/>
          <w:snapToGrid w:val="0"/>
          <w:color w:val="auto"/>
          <w:sz w:val="20"/>
          <w:szCs w:val="20"/>
        </w:rPr>
        <w:t xml:space="preserve">[imię i nazwisko] </w:t>
      </w:r>
      <w:r w:rsidR="00802703" w:rsidRPr="00B925ED">
        <w:rPr>
          <w:rFonts w:ascii="Verdana" w:hAnsi="Verdana"/>
          <w:i/>
          <w:iCs/>
          <w:snapToGrid w:val="0"/>
          <w:color w:val="auto"/>
          <w:sz w:val="20"/>
          <w:szCs w:val="20"/>
        </w:rPr>
        <w:t xml:space="preserve">- </w:t>
      </w:r>
      <w:r w:rsidRPr="00B925ED">
        <w:rPr>
          <w:rFonts w:ascii="Verdana" w:hAnsi="Verdana"/>
          <w:snapToGrid w:val="0"/>
          <w:color w:val="auto"/>
          <w:sz w:val="20"/>
          <w:szCs w:val="20"/>
        </w:rPr>
        <w:t xml:space="preserve">Zastępca Dyrektora Oddziału </w:t>
      </w:r>
      <w:r w:rsidR="000F1454" w:rsidRPr="00B925ED">
        <w:rPr>
          <w:rFonts w:ascii="Verdana" w:hAnsi="Verdana"/>
          <w:snapToGrid w:val="0"/>
          <w:color w:val="auto"/>
          <w:sz w:val="20"/>
          <w:szCs w:val="20"/>
          <w:lang w:val="pl-PL"/>
        </w:rPr>
        <w:t>Generalnej Dyrekcji Dróg Krajowych i</w:t>
      </w:r>
      <w:r w:rsidR="00950A1B" w:rsidRPr="00B925ED">
        <w:rPr>
          <w:rFonts w:ascii="Verdana" w:hAnsi="Verdana"/>
          <w:snapToGrid w:val="0"/>
          <w:color w:val="auto"/>
          <w:sz w:val="20"/>
          <w:szCs w:val="20"/>
          <w:lang w:val="pl-PL"/>
        </w:rPr>
        <w:t> </w:t>
      </w:r>
      <w:r w:rsidR="000F1454" w:rsidRPr="00B925ED">
        <w:rPr>
          <w:rFonts w:ascii="Verdana" w:hAnsi="Verdana"/>
          <w:snapToGrid w:val="0"/>
          <w:color w:val="auto"/>
          <w:sz w:val="20"/>
          <w:szCs w:val="20"/>
          <w:lang w:val="pl-PL"/>
        </w:rPr>
        <w:t xml:space="preserve">Autostrad Oddział </w:t>
      </w:r>
      <w:r w:rsidR="000F1454" w:rsidRPr="00B925ED">
        <w:rPr>
          <w:rFonts w:ascii="Verdana" w:hAnsi="Verdana"/>
          <w:i/>
          <w:iCs/>
          <w:snapToGrid w:val="0"/>
          <w:color w:val="auto"/>
          <w:sz w:val="20"/>
          <w:szCs w:val="20"/>
          <w:lang w:val="pl-PL"/>
        </w:rPr>
        <w:t>w […], ul. […], [kod pocztowy] NIP […],</w:t>
      </w:r>
      <w:r w:rsidR="004E7FD2" w:rsidRPr="00B925ED">
        <w:rPr>
          <w:rFonts w:ascii="Verdana" w:hAnsi="Verdana"/>
          <w:i/>
          <w:iCs/>
          <w:snapToGrid w:val="0"/>
          <w:color w:val="auto"/>
          <w:sz w:val="20"/>
          <w:szCs w:val="20"/>
          <w:lang w:val="pl-PL"/>
        </w:rPr>
        <w:t xml:space="preserve"> </w:t>
      </w:r>
      <w:r w:rsidR="000F1454" w:rsidRPr="00B925ED">
        <w:rPr>
          <w:rFonts w:ascii="Verdana" w:hAnsi="Verdana"/>
          <w:i/>
          <w:iCs/>
          <w:snapToGrid w:val="0"/>
          <w:color w:val="auto"/>
          <w:sz w:val="20"/>
          <w:szCs w:val="20"/>
          <w:lang w:val="pl-PL"/>
        </w:rPr>
        <w:t>REGON […]</w:t>
      </w:r>
      <w:r w:rsidR="000F1454" w:rsidRPr="00B925ED">
        <w:rPr>
          <w:rFonts w:ascii="Verdana" w:hAnsi="Verdana"/>
          <w:snapToGrid w:val="0"/>
          <w:color w:val="auto"/>
          <w:sz w:val="20"/>
          <w:szCs w:val="20"/>
        </w:rPr>
        <w:t>, na podstawie pełnomocnictwa nr</w:t>
      </w:r>
      <w:r w:rsidR="004E7FD2" w:rsidRPr="00B925ED">
        <w:rPr>
          <w:rFonts w:ascii="Verdana" w:hAnsi="Verdana"/>
          <w:snapToGrid w:val="0"/>
          <w:color w:val="auto"/>
          <w:sz w:val="20"/>
          <w:szCs w:val="20"/>
        </w:rPr>
        <w:t xml:space="preserve"> […]</w:t>
      </w:r>
      <w:r w:rsidR="000F1454" w:rsidRPr="00B925ED">
        <w:rPr>
          <w:rFonts w:ascii="Verdana" w:hAnsi="Verdana"/>
          <w:snapToGrid w:val="0"/>
          <w:color w:val="auto"/>
          <w:sz w:val="20"/>
          <w:szCs w:val="20"/>
        </w:rPr>
        <w:t xml:space="preserve">, którego kopia stanowi </w:t>
      </w:r>
      <w:r w:rsidR="004E7FD2" w:rsidRPr="00B925ED">
        <w:rPr>
          <w:rFonts w:ascii="Verdana" w:hAnsi="Verdana"/>
          <w:b/>
          <w:bCs/>
          <w:snapToGrid w:val="0"/>
          <w:color w:val="auto"/>
          <w:sz w:val="20"/>
          <w:szCs w:val="20"/>
        </w:rPr>
        <w:t>Z</w:t>
      </w:r>
      <w:r w:rsidR="000F1454" w:rsidRPr="00B925ED">
        <w:rPr>
          <w:rFonts w:ascii="Verdana" w:hAnsi="Verdana"/>
          <w:b/>
          <w:bCs/>
          <w:snapToGrid w:val="0"/>
          <w:color w:val="auto"/>
          <w:sz w:val="20"/>
          <w:szCs w:val="20"/>
        </w:rPr>
        <w:t>ałącznik nr</w:t>
      </w:r>
      <w:r w:rsidR="004E7FD2" w:rsidRPr="00B925ED">
        <w:rPr>
          <w:rFonts w:ascii="Verdana" w:hAnsi="Verdana"/>
          <w:b/>
          <w:bCs/>
          <w:snapToGrid w:val="0"/>
          <w:color w:val="auto"/>
          <w:sz w:val="20"/>
          <w:szCs w:val="20"/>
        </w:rPr>
        <w:t xml:space="preserve"> </w:t>
      </w:r>
      <w:r w:rsidR="00C43FF7" w:rsidRPr="00B925ED">
        <w:rPr>
          <w:rFonts w:ascii="Verdana" w:hAnsi="Verdana"/>
          <w:b/>
          <w:bCs/>
          <w:snapToGrid w:val="0"/>
          <w:color w:val="auto"/>
          <w:sz w:val="20"/>
          <w:szCs w:val="20"/>
        </w:rPr>
        <w:t>[3]</w:t>
      </w:r>
      <w:r w:rsidR="00C43FF7" w:rsidRPr="00B925ED">
        <w:rPr>
          <w:rFonts w:ascii="Verdana" w:hAnsi="Verdana"/>
          <w:snapToGrid w:val="0"/>
          <w:color w:val="auto"/>
          <w:sz w:val="20"/>
          <w:szCs w:val="20"/>
        </w:rPr>
        <w:t xml:space="preserve"> </w:t>
      </w:r>
      <w:r w:rsidR="000F1454" w:rsidRPr="00B925ED">
        <w:rPr>
          <w:rFonts w:ascii="Verdana" w:hAnsi="Verdana"/>
          <w:snapToGrid w:val="0"/>
          <w:color w:val="auto"/>
          <w:sz w:val="20"/>
          <w:szCs w:val="20"/>
        </w:rPr>
        <w:t>do Umowy</w:t>
      </w:r>
    </w:p>
    <w:p w14:paraId="2D2C976B" w14:textId="6FD3D381" w:rsidR="00634AD3" w:rsidRPr="00B925ED" w:rsidRDefault="00634AD3" w:rsidP="009225BA">
      <w:pPr>
        <w:tabs>
          <w:tab w:val="left" w:pos="-720"/>
        </w:tabs>
        <w:suppressAutoHyphens/>
        <w:spacing w:line="276" w:lineRule="auto"/>
        <w:jc w:val="both"/>
        <w:rPr>
          <w:rFonts w:ascii="Verdana" w:hAnsi="Verdana"/>
          <w:sz w:val="20"/>
          <w:szCs w:val="20"/>
        </w:rPr>
      </w:pPr>
    </w:p>
    <w:p w14:paraId="22B99DF1" w14:textId="36D20EE4" w:rsidR="00634AD3" w:rsidRPr="00F13FB2" w:rsidRDefault="004E7FD2" w:rsidP="009225BA">
      <w:pPr>
        <w:tabs>
          <w:tab w:val="left" w:pos="-720"/>
        </w:tabs>
        <w:suppressAutoHyphens/>
        <w:spacing w:line="276" w:lineRule="auto"/>
        <w:jc w:val="both"/>
        <w:rPr>
          <w:rFonts w:ascii="Verdana" w:hAnsi="Verdana"/>
          <w:sz w:val="20"/>
          <w:szCs w:val="20"/>
        </w:rPr>
      </w:pPr>
      <w:r w:rsidRPr="00B925ED">
        <w:rPr>
          <w:rFonts w:ascii="Verdana" w:hAnsi="Verdana"/>
          <w:sz w:val="20"/>
          <w:szCs w:val="20"/>
        </w:rPr>
        <w:t>a</w:t>
      </w:r>
    </w:p>
    <w:p w14:paraId="3B48101F" w14:textId="77777777" w:rsidR="004E7FD2" w:rsidRPr="00F13FB2" w:rsidRDefault="004E7FD2" w:rsidP="009225BA">
      <w:pPr>
        <w:tabs>
          <w:tab w:val="left" w:pos="-720"/>
        </w:tabs>
        <w:suppressAutoHyphens/>
        <w:spacing w:line="276" w:lineRule="auto"/>
        <w:jc w:val="both"/>
        <w:rPr>
          <w:rFonts w:ascii="Verdana" w:hAnsi="Verdana"/>
          <w:sz w:val="20"/>
          <w:szCs w:val="20"/>
        </w:rPr>
      </w:pPr>
    </w:p>
    <w:p w14:paraId="62D74451" w14:textId="19B9445C" w:rsidR="004E7FD2" w:rsidRPr="00F13FB2" w:rsidRDefault="004E7FD2" w:rsidP="009225BA">
      <w:pPr>
        <w:tabs>
          <w:tab w:val="left" w:pos="-720"/>
        </w:tabs>
        <w:suppressAutoHyphens/>
        <w:spacing w:line="276" w:lineRule="auto"/>
        <w:jc w:val="both"/>
        <w:rPr>
          <w:rFonts w:ascii="Verdana" w:hAnsi="Verdana"/>
          <w:sz w:val="20"/>
          <w:szCs w:val="20"/>
        </w:rPr>
      </w:pPr>
      <w:r w:rsidRPr="00F13FB2">
        <w:rPr>
          <w:rFonts w:ascii="Verdana" w:hAnsi="Verdana"/>
          <w:b/>
          <w:sz w:val="20"/>
          <w:szCs w:val="20"/>
        </w:rPr>
        <w:t>[…]</w:t>
      </w:r>
      <w:r w:rsidRPr="00F13FB2">
        <w:rPr>
          <w:rFonts w:ascii="Verdana" w:hAnsi="Verdana"/>
          <w:bCs/>
          <w:sz w:val="20"/>
          <w:szCs w:val="20"/>
        </w:rPr>
        <w:t xml:space="preserve">, adres: </w:t>
      </w:r>
      <w:r w:rsidRPr="00F13FB2">
        <w:rPr>
          <w:rFonts w:ascii="Verdana" w:hAnsi="Verdana"/>
          <w:snapToGrid w:val="0"/>
          <w:sz w:val="20"/>
          <w:szCs w:val="20"/>
        </w:rPr>
        <w:t>ul. […], [kod pocztowy] [miejscowość],</w:t>
      </w:r>
      <w:r w:rsidRPr="00F13FB2">
        <w:rPr>
          <w:rFonts w:ascii="Verdana" w:hAnsi="Verdana"/>
          <w:bCs/>
          <w:sz w:val="20"/>
          <w:szCs w:val="20"/>
        </w:rPr>
        <w:t xml:space="preserve"> […] </w:t>
      </w:r>
      <w:r w:rsidR="009376CE" w:rsidRPr="00F13FB2">
        <w:rPr>
          <w:rFonts w:ascii="Verdana" w:hAnsi="Verdana"/>
          <w:sz w:val="20"/>
          <w:szCs w:val="20"/>
        </w:rPr>
        <w:t>KRS</w:t>
      </w:r>
      <w:r w:rsidR="00AD3D6E" w:rsidRPr="00F13FB2">
        <w:rPr>
          <w:rFonts w:ascii="Verdana" w:hAnsi="Verdana"/>
          <w:sz w:val="20"/>
          <w:szCs w:val="20"/>
        </w:rPr>
        <w:t xml:space="preserve"> [</w:t>
      </w:r>
      <w:r w:rsidR="009376CE" w:rsidRPr="00F13FB2">
        <w:rPr>
          <w:rFonts w:ascii="Verdana" w:hAnsi="Verdana"/>
          <w:sz w:val="20"/>
          <w:szCs w:val="20"/>
        </w:rPr>
        <w:t>…</w:t>
      </w:r>
      <w:r w:rsidR="00AD3D6E" w:rsidRPr="00F13FB2">
        <w:rPr>
          <w:rFonts w:ascii="Verdana" w:hAnsi="Verdana"/>
          <w:sz w:val="20"/>
          <w:szCs w:val="20"/>
        </w:rPr>
        <w:t>]</w:t>
      </w:r>
      <w:r w:rsidR="009376CE" w:rsidRPr="00F13FB2">
        <w:rPr>
          <w:rFonts w:ascii="Verdana" w:hAnsi="Verdana"/>
          <w:sz w:val="20"/>
          <w:szCs w:val="20"/>
        </w:rPr>
        <w:t>, NIP</w:t>
      </w:r>
      <w:r w:rsidR="00AD3D6E" w:rsidRPr="00F13FB2">
        <w:rPr>
          <w:rFonts w:ascii="Verdana" w:hAnsi="Verdana"/>
          <w:sz w:val="20"/>
          <w:szCs w:val="20"/>
        </w:rPr>
        <w:t xml:space="preserve"> [</w:t>
      </w:r>
      <w:r w:rsidR="009376CE" w:rsidRPr="00F13FB2">
        <w:rPr>
          <w:rFonts w:ascii="Verdana" w:hAnsi="Verdana"/>
          <w:sz w:val="20"/>
          <w:szCs w:val="20"/>
        </w:rPr>
        <w:t>…</w:t>
      </w:r>
      <w:r w:rsidR="00AD3D6E" w:rsidRPr="00F13FB2">
        <w:rPr>
          <w:rFonts w:ascii="Verdana" w:hAnsi="Verdana"/>
          <w:sz w:val="20"/>
          <w:szCs w:val="20"/>
        </w:rPr>
        <w:t>]</w:t>
      </w:r>
      <w:r w:rsidR="009376CE" w:rsidRPr="00F13FB2">
        <w:rPr>
          <w:rFonts w:ascii="Verdana" w:hAnsi="Verdana"/>
          <w:sz w:val="20"/>
          <w:szCs w:val="20"/>
        </w:rPr>
        <w:t>, REGON</w:t>
      </w:r>
      <w:r w:rsidR="00AD3D6E" w:rsidRPr="00F13FB2">
        <w:rPr>
          <w:rFonts w:ascii="Verdana" w:hAnsi="Verdana"/>
          <w:sz w:val="20"/>
          <w:szCs w:val="20"/>
        </w:rPr>
        <w:t xml:space="preserve"> [</w:t>
      </w:r>
      <w:r w:rsidR="009376CE" w:rsidRPr="00F13FB2">
        <w:rPr>
          <w:rFonts w:ascii="Verdana" w:hAnsi="Verdana"/>
          <w:sz w:val="20"/>
          <w:szCs w:val="20"/>
        </w:rPr>
        <w:t>…</w:t>
      </w:r>
      <w:r w:rsidR="00AD3D6E" w:rsidRPr="00F13FB2">
        <w:rPr>
          <w:rFonts w:ascii="Verdana" w:hAnsi="Verdana"/>
          <w:sz w:val="20"/>
          <w:szCs w:val="20"/>
        </w:rPr>
        <w:t>]</w:t>
      </w:r>
      <w:r w:rsidR="000F1454" w:rsidRPr="00F13FB2">
        <w:rPr>
          <w:rFonts w:ascii="Verdana" w:hAnsi="Verdana"/>
          <w:sz w:val="20"/>
          <w:szCs w:val="20"/>
        </w:rPr>
        <w:t xml:space="preserve"> </w:t>
      </w:r>
    </w:p>
    <w:p w14:paraId="3C63E48C" w14:textId="77777777" w:rsidR="004E7FD2" w:rsidRPr="00F13FB2" w:rsidRDefault="004E7FD2" w:rsidP="009225BA">
      <w:pPr>
        <w:tabs>
          <w:tab w:val="left" w:pos="-720"/>
        </w:tabs>
        <w:suppressAutoHyphens/>
        <w:spacing w:line="276" w:lineRule="auto"/>
        <w:jc w:val="both"/>
        <w:rPr>
          <w:rFonts w:ascii="Verdana" w:hAnsi="Verdana"/>
          <w:sz w:val="20"/>
          <w:szCs w:val="20"/>
        </w:rPr>
      </w:pPr>
    </w:p>
    <w:p w14:paraId="2EE47D22" w14:textId="58E0A353" w:rsidR="009C4FA7" w:rsidRPr="00F13FB2" w:rsidRDefault="000F1454" w:rsidP="009225BA">
      <w:pPr>
        <w:tabs>
          <w:tab w:val="left" w:pos="-720"/>
        </w:tabs>
        <w:suppressAutoHyphens/>
        <w:spacing w:line="276" w:lineRule="auto"/>
        <w:jc w:val="both"/>
        <w:rPr>
          <w:rFonts w:ascii="Verdana" w:hAnsi="Verdana"/>
          <w:b/>
          <w:i/>
          <w:sz w:val="20"/>
          <w:szCs w:val="20"/>
        </w:rPr>
      </w:pPr>
      <w:r w:rsidRPr="00F13FB2">
        <w:rPr>
          <w:rFonts w:ascii="Verdana" w:hAnsi="Verdana"/>
          <w:sz w:val="20"/>
          <w:szCs w:val="20"/>
        </w:rPr>
        <w:t>zwanym dalej</w:t>
      </w:r>
      <w:r w:rsidR="00DC5CAE" w:rsidRPr="00F13FB2">
        <w:rPr>
          <w:rFonts w:ascii="Verdana" w:hAnsi="Verdana"/>
          <w:sz w:val="20"/>
          <w:szCs w:val="20"/>
        </w:rPr>
        <w:t>:</w:t>
      </w:r>
      <w:r w:rsidRPr="00F13FB2">
        <w:rPr>
          <w:rFonts w:ascii="Verdana" w:hAnsi="Verdana"/>
          <w:sz w:val="20"/>
          <w:szCs w:val="20"/>
        </w:rPr>
        <w:t xml:space="preserve"> </w:t>
      </w:r>
      <w:r w:rsidRPr="00F13FB2">
        <w:rPr>
          <w:rFonts w:ascii="Verdana" w:hAnsi="Verdana"/>
          <w:b/>
          <w:i/>
          <w:sz w:val="20"/>
          <w:szCs w:val="20"/>
        </w:rPr>
        <w:t>Wykonawcą</w:t>
      </w:r>
    </w:p>
    <w:p w14:paraId="072A0C6D" w14:textId="77777777" w:rsidR="004E7FD2" w:rsidRPr="00F13FB2" w:rsidRDefault="004E7FD2" w:rsidP="009225BA">
      <w:pPr>
        <w:tabs>
          <w:tab w:val="left" w:pos="-720"/>
        </w:tabs>
        <w:suppressAutoHyphens/>
        <w:spacing w:line="276" w:lineRule="auto"/>
        <w:jc w:val="both"/>
        <w:rPr>
          <w:rFonts w:ascii="Verdana" w:hAnsi="Verdana"/>
          <w:sz w:val="20"/>
          <w:szCs w:val="20"/>
        </w:rPr>
      </w:pPr>
    </w:p>
    <w:p w14:paraId="0EA14A2F" w14:textId="77777777" w:rsidR="00634AD3" w:rsidRPr="00F13FB2" w:rsidRDefault="00634AD3" w:rsidP="009225BA">
      <w:pPr>
        <w:tabs>
          <w:tab w:val="left" w:pos="-720"/>
        </w:tabs>
        <w:suppressAutoHyphens/>
        <w:spacing w:line="276" w:lineRule="auto"/>
        <w:jc w:val="both"/>
        <w:rPr>
          <w:rFonts w:ascii="Verdana" w:hAnsi="Verdana"/>
          <w:sz w:val="20"/>
          <w:szCs w:val="20"/>
        </w:rPr>
      </w:pPr>
      <w:r w:rsidRPr="00F13FB2">
        <w:rPr>
          <w:rFonts w:ascii="Verdana" w:hAnsi="Verdana"/>
          <w:sz w:val="20"/>
          <w:szCs w:val="20"/>
        </w:rPr>
        <w:t>reprezentowanym przez:</w:t>
      </w:r>
    </w:p>
    <w:p w14:paraId="5CA7B5D4" w14:textId="77777777" w:rsidR="00634AD3" w:rsidRPr="00F13FB2" w:rsidRDefault="00AD3D6E" w:rsidP="009225BA">
      <w:pPr>
        <w:numPr>
          <w:ilvl w:val="0"/>
          <w:numId w:val="17"/>
        </w:numPr>
        <w:tabs>
          <w:tab w:val="left" w:pos="-720"/>
        </w:tabs>
        <w:suppressAutoHyphens/>
        <w:spacing w:line="276" w:lineRule="auto"/>
        <w:ind w:left="567" w:hanging="567"/>
        <w:jc w:val="both"/>
        <w:rPr>
          <w:rFonts w:ascii="Verdana" w:hAnsi="Verdana"/>
          <w:sz w:val="20"/>
          <w:szCs w:val="20"/>
        </w:rPr>
      </w:pPr>
      <w:r w:rsidRPr="00F13FB2">
        <w:rPr>
          <w:rFonts w:ascii="Verdana" w:hAnsi="Verdana"/>
          <w:sz w:val="20"/>
          <w:szCs w:val="20"/>
        </w:rPr>
        <w:t>[</w:t>
      </w:r>
      <w:r w:rsidR="00634AD3" w:rsidRPr="00F13FB2">
        <w:rPr>
          <w:rFonts w:ascii="Verdana" w:hAnsi="Verdana"/>
          <w:sz w:val="20"/>
          <w:szCs w:val="20"/>
        </w:rPr>
        <w:t>…</w:t>
      </w:r>
      <w:r w:rsidRPr="00F13FB2">
        <w:rPr>
          <w:rFonts w:ascii="Verdana" w:hAnsi="Verdana"/>
          <w:sz w:val="20"/>
          <w:szCs w:val="20"/>
        </w:rPr>
        <w:t>]</w:t>
      </w:r>
    </w:p>
    <w:p w14:paraId="28F76E2B" w14:textId="77777777" w:rsidR="00634AD3" w:rsidRPr="00F13FB2" w:rsidRDefault="00AD3D6E" w:rsidP="009225BA">
      <w:pPr>
        <w:numPr>
          <w:ilvl w:val="0"/>
          <w:numId w:val="17"/>
        </w:numPr>
        <w:tabs>
          <w:tab w:val="left" w:pos="-720"/>
        </w:tabs>
        <w:suppressAutoHyphens/>
        <w:spacing w:line="276" w:lineRule="auto"/>
        <w:ind w:left="567" w:hanging="567"/>
        <w:jc w:val="both"/>
        <w:rPr>
          <w:rFonts w:ascii="Verdana" w:hAnsi="Verdana"/>
          <w:sz w:val="20"/>
          <w:szCs w:val="20"/>
        </w:rPr>
      </w:pPr>
      <w:r w:rsidRPr="00F13FB2">
        <w:rPr>
          <w:rFonts w:ascii="Verdana" w:hAnsi="Verdana"/>
          <w:sz w:val="20"/>
          <w:szCs w:val="20"/>
        </w:rPr>
        <w:t>[</w:t>
      </w:r>
      <w:r w:rsidR="00634AD3" w:rsidRPr="00F13FB2">
        <w:rPr>
          <w:rFonts w:ascii="Verdana" w:hAnsi="Verdana"/>
          <w:sz w:val="20"/>
          <w:szCs w:val="20"/>
        </w:rPr>
        <w:t>…</w:t>
      </w:r>
      <w:r w:rsidRPr="00F13FB2">
        <w:rPr>
          <w:rFonts w:ascii="Verdana" w:hAnsi="Verdana"/>
          <w:sz w:val="20"/>
          <w:szCs w:val="20"/>
        </w:rPr>
        <w:t>]</w:t>
      </w:r>
    </w:p>
    <w:p w14:paraId="1B1AD154" w14:textId="77777777" w:rsidR="004E7FD2" w:rsidRPr="00F13FB2" w:rsidRDefault="004E7FD2" w:rsidP="009225BA">
      <w:pPr>
        <w:tabs>
          <w:tab w:val="left" w:pos="-720"/>
        </w:tabs>
        <w:suppressAutoHyphens/>
        <w:spacing w:line="276" w:lineRule="auto"/>
        <w:jc w:val="both"/>
        <w:rPr>
          <w:rFonts w:ascii="Verdana" w:hAnsi="Verdana"/>
          <w:sz w:val="20"/>
          <w:szCs w:val="20"/>
        </w:rPr>
      </w:pPr>
    </w:p>
    <w:p w14:paraId="33C17FF1" w14:textId="0405D93B" w:rsidR="00634AD3" w:rsidRPr="00F13FB2" w:rsidRDefault="00634AD3" w:rsidP="009225BA">
      <w:pPr>
        <w:tabs>
          <w:tab w:val="left" w:pos="-720"/>
        </w:tabs>
        <w:suppressAutoHyphens/>
        <w:spacing w:line="276" w:lineRule="auto"/>
        <w:jc w:val="both"/>
        <w:rPr>
          <w:rFonts w:ascii="Verdana" w:hAnsi="Verdana"/>
          <w:sz w:val="20"/>
          <w:szCs w:val="20"/>
        </w:rPr>
      </w:pPr>
      <w:r w:rsidRPr="00F13FB2">
        <w:rPr>
          <w:rFonts w:ascii="Verdana" w:hAnsi="Verdana"/>
          <w:sz w:val="20"/>
          <w:szCs w:val="20"/>
        </w:rPr>
        <w:t>zaś wspólnie dalej</w:t>
      </w:r>
      <w:r w:rsidR="004E7FD2" w:rsidRPr="00F13FB2">
        <w:rPr>
          <w:rFonts w:ascii="Verdana" w:hAnsi="Verdana"/>
          <w:sz w:val="20"/>
          <w:szCs w:val="20"/>
        </w:rPr>
        <w:t xml:space="preserve"> zwane</w:t>
      </w:r>
      <w:r w:rsidRPr="00F13FB2">
        <w:rPr>
          <w:rFonts w:ascii="Verdana" w:hAnsi="Verdana"/>
          <w:b/>
          <w:sz w:val="20"/>
          <w:szCs w:val="20"/>
        </w:rPr>
        <w:t xml:space="preserve"> </w:t>
      </w:r>
      <w:r w:rsidRPr="00F13FB2">
        <w:rPr>
          <w:rFonts w:ascii="Verdana" w:hAnsi="Verdana"/>
          <w:b/>
          <w:i/>
          <w:sz w:val="20"/>
          <w:szCs w:val="20"/>
        </w:rPr>
        <w:t>Stronami</w:t>
      </w:r>
      <w:r w:rsidRPr="00F13FB2">
        <w:rPr>
          <w:rFonts w:ascii="Verdana" w:hAnsi="Verdana"/>
          <w:b/>
          <w:sz w:val="20"/>
          <w:szCs w:val="20"/>
        </w:rPr>
        <w:t>.</w:t>
      </w:r>
      <w:r w:rsidR="00132981" w:rsidRPr="00F13FB2">
        <w:rPr>
          <w:rFonts w:ascii="Verdana" w:hAnsi="Verdana"/>
          <w:b/>
          <w:sz w:val="20"/>
          <w:szCs w:val="20"/>
        </w:rPr>
        <w:t xml:space="preserve"> </w:t>
      </w:r>
    </w:p>
    <w:p w14:paraId="2156099C" w14:textId="77777777" w:rsidR="00634AD3" w:rsidRPr="00F13FB2" w:rsidRDefault="00634AD3" w:rsidP="009225BA">
      <w:pPr>
        <w:tabs>
          <w:tab w:val="left" w:pos="-720"/>
        </w:tabs>
        <w:suppressAutoHyphens/>
        <w:spacing w:line="276" w:lineRule="auto"/>
        <w:jc w:val="both"/>
        <w:rPr>
          <w:rFonts w:ascii="Verdana" w:hAnsi="Verdana"/>
          <w:sz w:val="20"/>
          <w:szCs w:val="20"/>
        </w:rPr>
      </w:pPr>
    </w:p>
    <w:p w14:paraId="4DD28CDF" w14:textId="53E75352" w:rsidR="00AA6343" w:rsidRPr="00E57629" w:rsidRDefault="00EB3BE7" w:rsidP="009225BA">
      <w:pPr>
        <w:spacing w:line="276" w:lineRule="auto"/>
        <w:jc w:val="both"/>
        <w:rPr>
          <w:rFonts w:ascii="Verdana" w:hAnsi="Verdana"/>
          <w:sz w:val="20"/>
          <w:szCs w:val="20"/>
        </w:rPr>
      </w:pPr>
      <w:r w:rsidRPr="00F13FB2">
        <w:rPr>
          <w:rFonts w:ascii="Verdana" w:hAnsi="Verdana"/>
          <w:sz w:val="20"/>
          <w:szCs w:val="20"/>
        </w:rPr>
        <w:t>Podstawę zawarcia Umowy stanowi postępowanie o udzielenie zamówieni</w:t>
      </w:r>
      <w:r w:rsidR="00E2372C" w:rsidRPr="00F13FB2">
        <w:rPr>
          <w:rFonts w:ascii="Verdana" w:hAnsi="Verdana"/>
          <w:sz w:val="20"/>
          <w:szCs w:val="20"/>
        </w:rPr>
        <w:t>a</w:t>
      </w:r>
      <w:r w:rsidRPr="00F13FB2">
        <w:rPr>
          <w:rFonts w:ascii="Verdana" w:hAnsi="Verdana"/>
          <w:sz w:val="20"/>
          <w:szCs w:val="20"/>
        </w:rPr>
        <w:t xml:space="preserve"> </w:t>
      </w:r>
      <w:r w:rsidR="00AA6343" w:rsidRPr="00557E38">
        <w:rPr>
          <w:rFonts w:ascii="Verdana" w:hAnsi="Verdana" w:cs="Verdana"/>
          <w:sz w:val="20"/>
          <w:szCs w:val="20"/>
        </w:rPr>
        <w:t xml:space="preserve">o wartości </w:t>
      </w:r>
      <w:r w:rsidR="00AA6343">
        <w:rPr>
          <w:rFonts w:ascii="Verdana" w:hAnsi="Verdana" w:cs="Verdana"/>
          <w:sz w:val="20"/>
          <w:szCs w:val="20"/>
        </w:rPr>
        <w:br/>
      </w:r>
      <w:r w:rsidR="00AA6343" w:rsidRPr="00557E38">
        <w:rPr>
          <w:rFonts w:ascii="Verdana" w:hAnsi="Verdana" w:cs="Verdana"/>
          <w:b/>
          <w:sz w:val="20"/>
          <w:szCs w:val="20"/>
        </w:rPr>
        <w:t>do 130 000,00 zł (netto)</w:t>
      </w:r>
      <w:r w:rsidR="00AA6343" w:rsidRPr="00557E38">
        <w:rPr>
          <w:rFonts w:ascii="Verdana" w:hAnsi="Verdana" w:cs="Verdana"/>
          <w:sz w:val="20"/>
          <w:szCs w:val="20"/>
        </w:rPr>
        <w:t xml:space="preserve"> z wyłączeniem przepisów ustawy z dnia 11 września 2019 r. Prawo Zamówień Publicznych (Dz.U. z 2022 r. poz. 1710 z </w:t>
      </w:r>
      <w:proofErr w:type="spellStart"/>
      <w:r w:rsidR="00AA6343" w:rsidRPr="00557E38">
        <w:rPr>
          <w:rFonts w:ascii="Verdana" w:hAnsi="Verdana" w:cs="Verdana"/>
          <w:sz w:val="20"/>
          <w:szCs w:val="20"/>
        </w:rPr>
        <w:t>późn</w:t>
      </w:r>
      <w:proofErr w:type="spellEnd"/>
      <w:r w:rsidR="00AA6343" w:rsidRPr="00557E38">
        <w:rPr>
          <w:rFonts w:ascii="Verdana" w:hAnsi="Verdana" w:cs="Verdana"/>
          <w:sz w:val="20"/>
          <w:szCs w:val="20"/>
        </w:rPr>
        <w:t>. zm.).</w:t>
      </w:r>
    </w:p>
    <w:p w14:paraId="217333BC" w14:textId="77777777" w:rsidR="00AA6343" w:rsidRPr="00E57629" w:rsidRDefault="00AA6343" w:rsidP="009225BA">
      <w:pPr>
        <w:spacing w:line="276" w:lineRule="auto"/>
        <w:ind w:right="43"/>
        <w:jc w:val="both"/>
        <w:rPr>
          <w:rFonts w:ascii="Verdana" w:hAnsi="Verdana"/>
          <w:sz w:val="20"/>
          <w:szCs w:val="20"/>
        </w:rPr>
      </w:pPr>
    </w:p>
    <w:p w14:paraId="5B947C47" w14:textId="77777777" w:rsidR="00AA6343" w:rsidRPr="00882CC4" w:rsidRDefault="00AA6343" w:rsidP="009225BA">
      <w:pPr>
        <w:spacing w:line="276" w:lineRule="auto"/>
        <w:jc w:val="both"/>
        <w:rPr>
          <w:rFonts w:ascii="Verdana" w:hAnsi="Verdana"/>
          <w:b/>
          <w:i/>
          <w:szCs w:val="20"/>
        </w:rPr>
      </w:pPr>
      <w:r>
        <w:rPr>
          <w:rFonts w:ascii="Verdana" w:hAnsi="Verdana"/>
          <w:sz w:val="20"/>
          <w:szCs w:val="20"/>
        </w:rPr>
        <w:t xml:space="preserve">pod nazwą: </w:t>
      </w:r>
      <w:r w:rsidRPr="00882CC4">
        <w:rPr>
          <w:rFonts w:ascii="Verdana" w:hAnsi="Verdana"/>
          <w:b/>
          <w:bCs/>
          <w:i/>
          <w:sz w:val="20"/>
          <w:szCs w:val="20"/>
        </w:rPr>
        <w:t>„Opracowanie dokumentacji projektowej dla zadania pn.: „Budowa sygnalizacji świetlnej w ciągu drogi krajowej nr 42 w m. Dylów Rządowy w woj.</w:t>
      </w:r>
      <w:r>
        <w:rPr>
          <w:rFonts w:ascii="Verdana" w:hAnsi="Verdana"/>
          <w:b/>
          <w:bCs/>
          <w:i/>
          <w:sz w:val="20"/>
          <w:szCs w:val="20"/>
        </w:rPr>
        <w:t xml:space="preserve"> ł</w:t>
      </w:r>
      <w:r w:rsidRPr="00882CC4">
        <w:rPr>
          <w:rFonts w:ascii="Verdana" w:hAnsi="Verdana"/>
          <w:b/>
          <w:bCs/>
          <w:i/>
          <w:sz w:val="20"/>
          <w:szCs w:val="20"/>
        </w:rPr>
        <w:t>ódzkim”</w:t>
      </w:r>
    </w:p>
    <w:p w14:paraId="5E37B26E" w14:textId="6A70867C" w:rsidR="00B0332E" w:rsidRPr="00F13FB2" w:rsidRDefault="00B0332E" w:rsidP="009225BA">
      <w:pPr>
        <w:spacing w:after="80" w:line="276" w:lineRule="auto"/>
        <w:jc w:val="both"/>
        <w:rPr>
          <w:rFonts w:ascii="Verdana" w:hAnsi="Verdana" w:cs="Helvetica"/>
          <w:b/>
          <w:sz w:val="20"/>
          <w:szCs w:val="20"/>
        </w:rPr>
      </w:pPr>
    </w:p>
    <w:p w14:paraId="370EBC34" w14:textId="77777777" w:rsidR="00B0332E" w:rsidRPr="00F13FB2" w:rsidRDefault="006F1F3F" w:rsidP="009225BA">
      <w:pPr>
        <w:spacing w:line="276" w:lineRule="auto"/>
        <w:rPr>
          <w:rFonts w:ascii="Verdana" w:hAnsi="Verdana" w:cs="Helvetica"/>
          <w:b/>
          <w:sz w:val="20"/>
          <w:szCs w:val="20"/>
        </w:rPr>
      </w:pPr>
      <w:bookmarkStart w:id="2" w:name="_Hlk194498173"/>
      <w:r w:rsidRPr="00F13FB2">
        <w:rPr>
          <w:rFonts w:ascii="Verdana" w:hAnsi="Verdana" w:cs="Helvetica"/>
          <w:b/>
          <w:sz w:val="20"/>
          <w:szCs w:val="20"/>
        </w:rPr>
        <w:t>Definicje</w:t>
      </w:r>
    </w:p>
    <w:p w14:paraId="4B56ED82" w14:textId="77777777" w:rsidR="00B0332E" w:rsidRPr="00F13FB2" w:rsidRDefault="00B0332E" w:rsidP="009225BA">
      <w:pPr>
        <w:spacing w:line="276" w:lineRule="auto"/>
        <w:rPr>
          <w:rFonts w:ascii="Verdana" w:hAnsi="Verdana" w:cs="Helvetica"/>
          <w:b/>
          <w:sz w:val="20"/>
          <w:szCs w:val="20"/>
        </w:rPr>
      </w:pPr>
    </w:p>
    <w:p w14:paraId="60E26D2A" w14:textId="79FB0CA1" w:rsidR="00B0332E" w:rsidRPr="00F13FB2" w:rsidRDefault="00B0332E" w:rsidP="009225BA">
      <w:pPr>
        <w:spacing w:before="120" w:after="120" w:line="276" w:lineRule="auto"/>
        <w:jc w:val="both"/>
        <w:rPr>
          <w:rFonts w:ascii="Verdana" w:hAnsi="Verdana" w:cs="Helvetica"/>
          <w:sz w:val="20"/>
          <w:szCs w:val="20"/>
        </w:rPr>
      </w:pPr>
      <w:r w:rsidRPr="00F13FB2">
        <w:rPr>
          <w:rFonts w:ascii="Verdana" w:hAnsi="Verdana" w:cs="Helvetica"/>
          <w:sz w:val="20"/>
          <w:szCs w:val="20"/>
        </w:rPr>
        <w:t>Strony ustalają, wyłącznie dla potrzeb interpretacji Umowy, znaczenie następujących pojęć stosowanych w ramach niniejszego dokumentu</w:t>
      </w:r>
      <w:r w:rsidR="0078685B" w:rsidRPr="00F13FB2">
        <w:rPr>
          <w:rFonts w:ascii="Verdana" w:hAnsi="Verdana" w:cs="Helvetica"/>
          <w:sz w:val="20"/>
          <w:szCs w:val="20"/>
        </w:rPr>
        <w:t>,</w:t>
      </w:r>
      <w:r w:rsidRPr="00F13FB2">
        <w:rPr>
          <w:rFonts w:ascii="Verdana" w:hAnsi="Verdana" w:cs="Helvetica"/>
          <w:sz w:val="20"/>
          <w:szCs w:val="20"/>
        </w:rPr>
        <w:t xml:space="preserve"> jak i w Załącznikach (rozumianych zgodnie z</w:t>
      </w:r>
      <w:r w:rsidR="00950A1B" w:rsidRPr="00F13FB2">
        <w:rPr>
          <w:rFonts w:ascii="Verdana" w:hAnsi="Verdana" w:cs="Helvetica"/>
          <w:sz w:val="20"/>
          <w:szCs w:val="20"/>
        </w:rPr>
        <w:t> </w:t>
      </w:r>
      <w:r w:rsidRPr="00F13FB2">
        <w:rPr>
          <w:rFonts w:ascii="Verdana" w:hAnsi="Verdana" w:cs="Helvetica"/>
          <w:sz w:val="20"/>
          <w:szCs w:val="20"/>
        </w:rPr>
        <w:t>definicją poniżej):</w:t>
      </w:r>
    </w:p>
    <w:bookmarkEnd w:id="2"/>
    <w:p w14:paraId="6982D566" w14:textId="100CF762" w:rsidR="00B0332E" w:rsidRPr="00F13FB2" w:rsidRDefault="432803DA" w:rsidP="009225BA">
      <w:pPr>
        <w:numPr>
          <w:ilvl w:val="0"/>
          <w:numId w:val="27"/>
        </w:numPr>
        <w:spacing w:before="120" w:after="120" w:line="276" w:lineRule="auto"/>
        <w:ind w:left="567" w:hanging="567"/>
        <w:jc w:val="both"/>
        <w:rPr>
          <w:rFonts w:ascii="Verdana" w:hAnsi="Verdana" w:cs="Helvetica"/>
          <w:b/>
          <w:bCs/>
          <w:sz w:val="20"/>
          <w:szCs w:val="20"/>
          <w:lang w:val="pl"/>
        </w:rPr>
      </w:pPr>
      <w:r w:rsidRPr="00F13FB2">
        <w:rPr>
          <w:rFonts w:ascii="Verdana" w:hAnsi="Verdana" w:cs="Helvetica"/>
          <w:b/>
          <w:bCs/>
          <w:sz w:val="20"/>
          <w:szCs w:val="20"/>
          <w:lang w:val="pl"/>
        </w:rPr>
        <w:t xml:space="preserve">Dokumentacja, Opracowanie, Przedmiot Umowy </w:t>
      </w:r>
      <w:r w:rsidRPr="00F13FB2">
        <w:rPr>
          <w:rFonts w:ascii="Verdana" w:hAnsi="Verdana" w:cs="Helvetica"/>
          <w:sz w:val="20"/>
          <w:szCs w:val="20"/>
          <w:lang w:val="pl"/>
        </w:rPr>
        <w:t xml:space="preserve">– dokumentacja, do wykonania której zobowiązany jest Wykonawca na podstawie niniejszej Umowy, opisana w § </w:t>
      </w:r>
      <w:r w:rsidR="4C4C0D61" w:rsidRPr="00F13FB2">
        <w:rPr>
          <w:rFonts w:ascii="Verdana" w:hAnsi="Verdana" w:cs="Helvetica"/>
          <w:sz w:val="20"/>
          <w:szCs w:val="20"/>
          <w:lang w:val="pl"/>
        </w:rPr>
        <w:t>1</w:t>
      </w:r>
      <w:r w:rsidRPr="00F13FB2">
        <w:rPr>
          <w:rFonts w:ascii="Verdana" w:hAnsi="Verdana" w:cs="Helvetica"/>
          <w:sz w:val="20"/>
          <w:szCs w:val="20"/>
          <w:lang w:val="pl"/>
        </w:rPr>
        <w:t xml:space="preserve"> </w:t>
      </w:r>
      <w:r w:rsidR="00AA6343">
        <w:rPr>
          <w:rFonts w:ascii="Verdana" w:hAnsi="Verdana" w:cs="Helvetica"/>
          <w:sz w:val="20"/>
          <w:szCs w:val="20"/>
          <w:lang w:val="pl"/>
        </w:rPr>
        <w:t xml:space="preserve">ust. 1 </w:t>
      </w:r>
      <w:r w:rsidRPr="00F13FB2">
        <w:rPr>
          <w:rFonts w:ascii="Verdana" w:hAnsi="Verdana" w:cs="Helvetica"/>
          <w:sz w:val="20"/>
          <w:szCs w:val="20"/>
          <w:lang w:val="pl"/>
        </w:rPr>
        <w:t>Umowy oraz w OPZ do Umowy;</w:t>
      </w:r>
    </w:p>
    <w:p w14:paraId="5B418E88" w14:textId="3B9588FB" w:rsidR="5AB75BA2" w:rsidRPr="00F13FB2" w:rsidRDefault="5AB75BA2" w:rsidP="009225BA">
      <w:pPr>
        <w:numPr>
          <w:ilvl w:val="0"/>
          <w:numId w:val="27"/>
        </w:numPr>
        <w:spacing w:before="120" w:after="120" w:line="276" w:lineRule="auto"/>
        <w:ind w:left="567" w:hanging="567"/>
        <w:jc w:val="both"/>
        <w:rPr>
          <w:rFonts w:ascii="Verdana" w:eastAsia="Verdana" w:hAnsi="Verdana" w:cs="Verdana"/>
          <w:b/>
          <w:bCs/>
          <w:sz w:val="20"/>
          <w:szCs w:val="20"/>
          <w:lang w:val="pl"/>
        </w:rPr>
      </w:pPr>
      <w:r w:rsidRPr="00F13FB2">
        <w:rPr>
          <w:rFonts w:ascii="Verdana" w:hAnsi="Verdana" w:cs="Helvetica"/>
          <w:b/>
          <w:bCs/>
          <w:sz w:val="20"/>
          <w:szCs w:val="20"/>
          <w:lang w:val="pl"/>
        </w:rPr>
        <w:t xml:space="preserve">Dzień </w:t>
      </w:r>
      <w:r w:rsidR="00BF1E20" w:rsidRPr="00F13FB2">
        <w:rPr>
          <w:rFonts w:ascii="Verdana" w:hAnsi="Verdana" w:cs="Helvetica"/>
          <w:b/>
          <w:bCs/>
          <w:sz w:val="20"/>
          <w:szCs w:val="20"/>
          <w:lang w:val="pl"/>
        </w:rPr>
        <w:t>R</w:t>
      </w:r>
      <w:r w:rsidRPr="00F13FB2">
        <w:rPr>
          <w:rFonts w:ascii="Verdana" w:hAnsi="Verdana" w:cs="Helvetica"/>
          <w:b/>
          <w:bCs/>
          <w:sz w:val="20"/>
          <w:szCs w:val="20"/>
          <w:lang w:val="pl"/>
        </w:rPr>
        <w:t xml:space="preserve">oboczy - </w:t>
      </w:r>
      <w:r w:rsidRPr="00F13FB2">
        <w:rPr>
          <w:rFonts w:ascii="Verdana" w:eastAsia="Verdana" w:hAnsi="Verdana" w:cs="Verdana"/>
          <w:sz w:val="20"/>
          <w:szCs w:val="20"/>
          <w:lang w:val="pl"/>
        </w:rPr>
        <w:t>każdy dzień od poniedziałku do piątku, z wyłączeniem dni ustawowo wolnych od pracy;</w:t>
      </w:r>
    </w:p>
    <w:p w14:paraId="7D05E77F" w14:textId="77777777" w:rsidR="5AB75BA2" w:rsidRPr="00F13FB2" w:rsidRDefault="2266040C" w:rsidP="009225BA">
      <w:pPr>
        <w:numPr>
          <w:ilvl w:val="0"/>
          <w:numId w:val="27"/>
        </w:numPr>
        <w:spacing w:before="120" w:after="120" w:line="276" w:lineRule="auto"/>
        <w:ind w:left="567" w:hanging="567"/>
        <w:jc w:val="both"/>
        <w:rPr>
          <w:rFonts w:ascii="Verdana" w:hAnsi="Verdana" w:cs="Helvetica"/>
          <w:b/>
          <w:bCs/>
          <w:sz w:val="20"/>
          <w:szCs w:val="20"/>
          <w:lang w:val="pl"/>
        </w:rPr>
      </w:pPr>
      <w:r w:rsidRPr="00F13FB2">
        <w:rPr>
          <w:rFonts w:ascii="Verdana" w:eastAsia="Verdana" w:hAnsi="Verdana" w:cs="Verdana"/>
          <w:b/>
          <w:bCs/>
          <w:sz w:val="20"/>
          <w:szCs w:val="20"/>
          <w:lang w:val="pl"/>
        </w:rPr>
        <w:lastRenderedPageBreak/>
        <w:t xml:space="preserve">Dzień - </w:t>
      </w:r>
      <w:r w:rsidR="5776B062" w:rsidRPr="00F13FB2">
        <w:rPr>
          <w:rFonts w:ascii="Verdana" w:eastAsia="Verdana" w:hAnsi="Verdana" w:cs="Verdana"/>
          <w:sz w:val="20"/>
          <w:szCs w:val="20"/>
        </w:rPr>
        <w:t>dzień kalendarzow</w:t>
      </w:r>
      <w:r w:rsidR="00404F6F" w:rsidRPr="00F13FB2">
        <w:rPr>
          <w:rFonts w:ascii="Verdana" w:eastAsia="Verdana" w:hAnsi="Verdana" w:cs="Verdana"/>
          <w:sz w:val="20"/>
          <w:szCs w:val="20"/>
        </w:rPr>
        <w:t>y</w:t>
      </w:r>
      <w:r w:rsidR="00CE0796" w:rsidRPr="00F13FB2">
        <w:rPr>
          <w:rFonts w:ascii="Verdana" w:eastAsia="Verdana" w:hAnsi="Verdana" w:cs="Verdana"/>
          <w:sz w:val="20"/>
          <w:szCs w:val="20"/>
        </w:rPr>
        <w:t>;</w:t>
      </w:r>
    </w:p>
    <w:p w14:paraId="139333F2" w14:textId="17A89E63" w:rsidR="00315E16" w:rsidRPr="00F13FB2" w:rsidRDefault="186D22C3" w:rsidP="009225BA">
      <w:pPr>
        <w:numPr>
          <w:ilvl w:val="0"/>
          <w:numId w:val="27"/>
        </w:numPr>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E</w:t>
      </w:r>
      <w:r w:rsidR="00AA6343">
        <w:rPr>
          <w:rFonts w:ascii="Verdana" w:hAnsi="Verdana" w:cs="Helvetica"/>
          <w:b/>
          <w:bCs/>
          <w:sz w:val="20"/>
          <w:szCs w:val="20"/>
          <w:lang w:val="pl"/>
        </w:rPr>
        <w:t>tapy</w:t>
      </w:r>
      <w:r w:rsidRPr="00F13FB2">
        <w:rPr>
          <w:rFonts w:ascii="Verdana" w:hAnsi="Verdana" w:cs="Helvetica"/>
          <w:b/>
          <w:bCs/>
          <w:sz w:val="20"/>
          <w:szCs w:val="20"/>
          <w:lang w:val="pl"/>
        </w:rPr>
        <w:t xml:space="preserve"> </w:t>
      </w:r>
      <w:r w:rsidR="00AA6343">
        <w:rPr>
          <w:rFonts w:ascii="Verdana" w:hAnsi="Verdana" w:cs="Helvetica"/>
          <w:b/>
          <w:bCs/>
          <w:sz w:val="20"/>
          <w:szCs w:val="20"/>
          <w:lang w:val="pl"/>
        </w:rPr>
        <w:t>Umowy</w:t>
      </w:r>
      <w:r w:rsidRPr="00F13FB2">
        <w:rPr>
          <w:rFonts w:ascii="Verdana" w:hAnsi="Verdana" w:cs="Helvetica"/>
          <w:b/>
          <w:bCs/>
          <w:sz w:val="20"/>
          <w:szCs w:val="20"/>
          <w:lang w:val="pl"/>
        </w:rPr>
        <w:t xml:space="preserve"> </w:t>
      </w:r>
      <w:r w:rsidRPr="00F13FB2">
        <w:rPr>
          <w:rFonts w:ascii="Verdana" w:hAnsi="Verdana" w:cs="Helvetica"/>
          <w:sz w:val="20"/>
          <w:szCs w:val="20"/>
          <w:lang w:val="pl"/>
        </w:rPr>
        <w:t xml:space="preserve">– każda z pozycji wskazanych w </w:t>
      </w:r>
      <w:r w:rsidR="00AA6343">
        <w:rPr>
          <w:rFonts w:ascii="Verdana" w:hAnsi="Verdana" w:cs="Helvetica"/>
          <w:sz w:val="20"/>
          <w:szCs w:val="20"/>
          <w:lang w:val="pl"/>
        </w:rPr>
        <w:t xml:space="preserve">Formularzu </w:t>
      </w:r>
      <w:r w:rsidR="000E1ED1">
        <w:rPr>
          <w:rFonts w:ascii="Verdana" w:hAnsi="Verdana" w:cs="Helvetica"/>
          <w:sz w:val="20"/>
          <w:szCs w:val="20"/>
          <w:lang w:val="pl"/>
        </w:rPr>
        <w:t>Wyceny</w:t>
      </w:r>
      <w:r w:rsidR="00AA6343">
        <w:rPr>
          <w:rFonts w:ascii="Verdana" w:hAnsi="Verdana" w:cs="Helvetica"/>
          <w:sz w:val="20"/>
          <w:szCs w:val="20"/>
          <w:lang w:val="pl"/>
        </w:rPr>
        <w:t xml:space="preserve">, opisana w </w:t>
      </w:r>
      <w:r w:rsidR="00AA6343" w:rsidRPr="00F13FB2">
        <w:rPr>
          <w:rFonts w:ascii="Verdana" w:hAnsi="Verdana" w:cs="Helvetica"/>
          <w:sz w:val="20"/>
          <w:szCs w:val="20"/>
          <w:lang w:val="pl"/>
        </w:rPr>
        <w:t xml:space="preserve">§ 1 </w:t>
      </w:r>
      <w:r w:rsidR="00AA6343">
        <w:rPr>
          <w:rFonts w:ascii="Verdana" w:hAnsi="Verdana" w:cs="Helvetica"/>
          <w:sz w:val="20"/>
          <w:szCs w:val="20"/>
          <w:lang w:val="pl"/>
        </w:rPr>
        <w:t xml:space="preserve">ust. 1 </w:t>
      </w:r>
      <w:r w:rsidR="00AA6343" w:rsidRPr="00F13FB2">
        <w:rPr>
          <w:rFonts w:ascii="Verdana" w:hAnsi="Verdana" w:cs="Helvetica"/>
          <w:sz w:val="20"/>
          <w:szCs w:val="20"/>
          <w:lang w:val="pl"/>
        </w:rPr>
        <w:t>Umowy oraz w OPZ do Umowy</w:t>
      </w:r>
      <w:r w:rsidRPr="00F13FB2">
        <w:rPr>
          <w:rFonts w:ascii="Verdana" w:hAnsi="Verdana" w:cs="Helvetica"/>
          <w:sz w:val="20"/>
          <w:szCs w:val="20"/>
          <w:lang w:val="pl"/>
        </w:rPr>
        <w:t>;</w:t>
      </w:r>
    </w:p>
    <w:p w14:paraId="113C75ED" w14:textId="6074F187" w:rsidR="52E6BFD9" w:rsidRPr="00F13FB2" w:rsidRDefault="7ECB9CA2" w:rsidP="009225BA">
      <w:pPr>
        <w:numPr>
          <w:ilvl w:val="0"/>
          <w:numId w:val="27"/>
        </w:numPr>
        <w:spacing w:before="120" w:after="120" w:line="276" w:lineRule="auto"/>
        <w:ind w:left="567" w:hanging="567"/>
        <w:jc w:val="both"/>
        <w:rPr>
          <w:rFonts w:ascii="Verdana" w:hAnsi="Verdana" w:cs="Helvetica"/>
          <w:sz w:val="20"/>
          <w:szCs w:val="20"/>
        </w:rPr>
      </w:pPr>
      <w:r w:rsidRPr="00F13FB2">
        <w:rPr>
          <w:rFonts w:ascii="Verdana" w:hAnsi="Verdana" w:cs="Helvetica"/>
          <w:b/>
          <w:bCs/>
          <w:sz w:val="20"/>
          <w:szCs w:val="20"/>
          <w:lang w:val="pl"/>
        </w:rPr>
        <w:t xml:space="preserve">Harmonogram </w:t>
      </w:r>
      <w:r w:rsidRPr="00F13FB2">
        <w:rPr>
          <w:rFonts w:ascii="Verdana" w:hAnsi="Verdana" w:cs="Helvetica"/>
          <w:sz w:val="20"/>
          <w:szCs w:val="20"/>
          <w:lang w:val="pl"/>
        </w:rPr>
        <w:t xml:space="preserve">– opracowanie zawierające </w:t>
      </w:r>
      <w:r w:rsidR="52E6BFD9" w:rsidRPr="00F13FB2">
        <w:rPr>
          <w:rFonts w:ascii="Verdana" w:eastAsia="Verdana" w:hAnsi="Verdana" w:cs="Verdana"/>
          <w:sz w:val="20"/>
          <w:szCs w:val="20"/>
        </w:rPr>
        <w:t xml:space="preserve">kolejność, w jakiej Wykonawca zamierza realizować prace projektowe oraz pozostałe czynności niezbędne do wydania decyzji administracyjnych z wyraźną graficzną ilustracją ścieżki krytycznej, tj.: terminy wykonywania </w:t>
      </w:r>
      <w:r w:rsidR="00AA6343">
        <w:rPr>
          <w:rFonts w:ascii="Verdana" w:eastAsia="Verdana" w:hAnsi="Verdana" w:cs="Verdana"/>
          <w:sz w:val="20"/>
          <w:szCs w:val="20"/>
        </w:rPr>
        <w:t>Etapów</w:t>
      </w:r>
      <w:r w:rsidR="52E6BFD9" w:rsidRPr="00F13FB2">
        <w:rPr>
          <w:rFonts w:ascii="Verdana" w:eastAsia="Verdana" w:hAnsi="Verdana" w:cs="Verdana"/>
          <w:sz w:val="20"/>
          <w:szCs w:val="20"/>
        </w:rPr>
        <w:t xml:space="preserve"> oraz kolejność i terminy wykonywania prac i czynności niezbędnych do wykonania każdego z </w:t>
      </w:r>
      <w:r w:rsidR="00AA6343">
        <w:rPr>
          <w:rFonts w:ascii="Verdana" w:eastAsia="Verdana" w:hAnsi="Verdana" w:cs="Verdana"/>
          <w:sz w:val="20"/>
          <w:szCs w:val="20"/>
        </w:rPr>
        <w:t>Etapów</w:t>
      </w:r>
      <w:r w:rsidR="52E6BFD9" w:rsidRPr="00F13FB2">
        <w:rPr>
          <w:rFonts w:ascii="Verdana" w:eastAsia="Verdana" w:hAnsi="Verdana" w:cs="Verdana"/>
          <w:sz w:val="20"/>
          <w:szCs w:val="20"/>
        </w:rPr>
        <w:t xml:space="preserve">, tak aby </w:t>
      </w:r>
      <w:r w:rsidR="000E14F8" w:rsidRPr="00F13FB2">
        <w:rPr>
          <w:rFonts w:ascii="Verdana" w:eastAsia="Verdana" w:hAnsi="Verdana" w:cs="Verdana"/>
          <w:sz w:val="20"/>
          <w:szCs w:val="20"/>
        </w:rPr>
        <w:t xml:space="preserve">dotrzymać </w:t>
      </w:r>
      <w:r w:rsidR="52E6BFD9" w:rsidRPr="00F13FB2">
        <w:rPr>
          <w:rFonts w:ascii="Verdana" w:eastAsia="Verdana" w:hAnsi="Verdana" w:cs="Verdana"/>
          <w:sz w:val="20"/>
          <w:szCs w:val="20"/>
        </w:rPr>
        <w:t>termin</w:t>
      </w:r>
      <w:r w:rsidR="007C5546" w:rsidRPr="00F13FB2">
        <w:rPr>
          <w:rFonts w:ascii="Verdana" w:eastAsia="Verdana" w:hAnsi="Verdana" w:cs="Verdana"/>
          <w:sz w:val="20"/>
          <w:szCs w:val="20"/>
        </w:rPr>
        <w:t>u</w:t>
      </w:r>
      <w:r w:rsidR="52E6BFD9" w:rsidRPr="00F13FB2">
        <w:rPr>
          <w:rFonts w:ascii="Verdana" w:eastAsia="Verdana" w:hAnsi="Verdana" w:cs="Verdana"/>
          <w:sz w:val="20"/>
          <w:szCs w:val="20"/>
        </w:rPr>
        <w:t xml:space="preserve"> wykonania Przedmiotu Umowy. Harmonogram zawiera datę sporządzenia, podpis osoby sporządzającej, datę zatwierdzenia przez </w:t>
      </w:r>
      <w:r w:rsidR="00C8593C" w:rsidRPr="00F13FB2">
        <w:rPr>
          <w:rFonts w:ascii="Verdana" w:eastAsia="Verdana" w:hAnsi="Verdana" w:cs="Verdana"/>
          <w:sz w:val="20"/>
          <w:szCs w:val="20"/>
        </w:rPr>
        <w:t>p</w:t>
      </w:r>
      <w:r w:rsidR="52E6BFD9" w:rsidRPr="00F13FB2">
        <w:rPr>
          <w:rFonts w:ascii="Verdana" w:eastAsia="Verdana" w:hAnsi="Verdana" w:cs="Verdana"/>
          <w:sz w:val="20"/>
          <w:szCs w:val="20"/>
        </w:rPr>
        <w:t>rzedstawiciela Wykonawcy oraz jego podpis</w:t>
      </w:r>
      <w:r w:rsidR="00CE0796" w:rsidRPr="00F13FB2">
        <w:rPr>
          <w:rFonts w:ascii="Verdana" w:eastAsia="Verdana" w:hAnsi="Verdana" w:cs="Verdana"/>
          <w:sz w:val="20"/>
          <w:szCs w:val="20"/>
        </w:rPr>
        <w:t>;</w:t>
      </w:r>
    </w:p>
    <w:p w14:paraId="5784C29D" w14:textId="77777777" w:rsidR="00315E16" w:rsidRPr="00F13FB2" w:rsidRDefault="43881C45" w:rsidP="009225BA">
      <w:pPr>
        <w:numPr>
          <w:ilvl w:val="0"/>
          <w:numId w:val="27"/>
        </w:numPr>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 xml:space="preserve">Konsorcjum - </w:t>
      </w:r>
      <w:r w:rsidRPr="00F13FB2">
        <w:rPr>
          <w:rFonts w:ascii="Verdana" w:hAnsi="Verdana"/>
          <w:sz w:val="20"/>
          <w:szCs w:val="20"/>
        </w:rPr>
        <w:t>co najmniej dwa podmioty wspólnie ubiegające się o udzielenie zamówienia publicznego i wspólnie realizujące Umowę, które łączy umowa konsorcjum regulująca stosunki wewnętrzne między tymi podmiotami oraz zasady działania wobec Zamawiającego w związku z realizacją Umowy;</w:t>
      </w:r>
    </w:p>
    <w:p w14:paraId="1B2ADFBF" w14:textId="71F0C863" w:rsidR="00B0332E" w:rsidRPr="00F13FB2" w:rsidRDefault="43881C45"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Lider -</w:t>
      </w:r>
      <w:r w:rsidRPr="00F13FB2">
        <w:rPr>
          <w:rFonts w:ascii="Verdana" w:hAnsi="Verdana" w:cs="Helvetica"/>
          <w:sz w:val="20"/>
          <w:szCs w:val="20"/>
          <w:lang w:val="pl"/>
        </w:rPr>
        <w:t xml:space="preserve"> </w:t>
      </w:r>
      <w:r w:rsidRPr="00F13FB2">
        <w:rPr>
          <w:rFonts w:ascii="Verdana" w:hAnsi="Verdana"/>
          <w:sz w:val="20"/>
          <w:szCs w:val="20"/>
        </w:rPr>
        <w:t>podmiot reprezentujący Konsorcjum i występujący przed Zamawiającym w</w:t>
      </w:r>
      <w:r w:rsidR="00950A1B" w:rsidRPr="00F13FB2">
        <w:rPr>
          <w:rFonts w:ascii="Verdana" w:hAnsi="Verdana"/>
          <w:sz w:val="20"/>
          <w:szCs w:val="20"/>
        </w:rPr>
        <w:t> </w:t>
      </w:r>
      <w:r w:rsidRPr="00F13FB2">
        <w:rPr>
          <w:rFonts w:ascii="Verdana" w:hAnsi="Verdana"/>
          <w:sz w:val="20"/>
          <w:szCs w:val="20"/>
        </w:rPr>
        <w:t xml:space="preserve">imieniu </w:t>
      </w:r>
      <w:r w:rsidR="00536FAE" w:rsidRPr="00F13FB2">
        <w:rPr>
          <w:rFonts w:ascii="Verdana" w:hAnsi="Verdana"/>
          <w:sz w:val="20"/>
          <w:szCs w:val="20"/>
        </w:rPr>
        <w:t xml:space="preserve">Konsorcjum </w:t>
      </w:r>
      <w:r w:rsidRPr="00F13FB2">
        <w:rPr>
          <w:rFonts w:ascii="Verdana" w:hAnsi="Verdana"/>
          <w:sz w:val="20"/>
          <w:szCs w:val="20"/>
        </w:rPr>
        <w:t xml:space="preserve"> we wszystkich sprawach;</w:t>
      </w:r>
    </w:p>
    <w:p w14:paraId="56D66CA4" w14:textId="77777777" w:rsidR="00B0332E" w:rsidRPr="00F13FB2" w:rsidRDefault="186D22C3"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 xml:space="preserve">Oferta </w:t>
      </w:r>
      <w:r w:rsidRPr="00F13FB2">
        <w:rPr>
          <w:rFonts w:ascii="Verdana" w:hAnsi="Verdana" w:cs="Helvetica"/>
          <w:sz w:val="20"/>
          <w:szCs w:val="20"/>
          <w:lang w:val="pl"/>
        </w:rPr>
        <w:t>–</w:t>
      </w:r>
      <w:r w:rsidRPr="00F13FB2">
        <w:rPr>
          <w:rFonts w:ascii="Verdana" w:hAnsi="Verdana" w:cs="Helvetica"/>
          <w:b/>
          <w:bCs/>
          <w:sz w:val="20"/>
          <w:szCs w:val="20"/>
          <w:lang w:val="pl"/>
        </w:rPr>
        <w:t xml:space="preserve"> </w:t>
      </w:r>
      <w:r w:rsidRPr="00F13FB2">
        <w:rPr>
          <w:rFonts w:ascii="Verdana" w:hAnsi="Verdana" w:cs="Helvetica"/>
          <w:sz w:val="20"/>
          <w:szCs w:val="20"/>
          <w:lang w:val="pl"/>
        </w:rPr>
        <w:t>oferta Wykonawcy złożona w toku Postępowania wraz z załącznikami;</w:t>
      </w:r>
    </w:p>
    <w:p w14:paraId="7B12A9A3" w14:textId="5792BA3A" w:rsidR="00B0332E" w:rsidRPr="00F13FB2" w:rsidRDefault="186D22C3"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 xml:space="preserve">OPZ </w:t>
      </w:r>
      <w:r w:rsidRPr="00F13FB2">
        <w:rPr>
          <w:rFonts w:ascii="Verdana" w:hAnsi="Verdana" w:cs="Helvetica"/>
          <w:sz w:val="20"/>
          <w:szCs w:val="20"/>
          <w:lang w:val="pl"/>
        </w:rPr>
        <w:t>– Opis Przedmiotu Zamówienia dla Postępowania;</w:t>
      </w:r>
    </w:p>
    <w:p w14:paraId="0737CEA3" w14:textId="77777777" w:rsidR="00B0332E" w:rsidRPr="00F13FB2" w:rsidRDefault="186D22C3"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 xml:space="preserve">Podwykonawca </w:t>
      </w:r>
      <w:r w:rsidRPr="00F13FB2">
        <w:rPr>
          <w:rFonts w:ascii="Verdana" w:hAnsi="Verdana" w:cs="Helvetica"/>
          <w:sz w:val="20"/>
          <w:szCs w:val="20"/>
          <w:lang w:val="pl"/>
        </w:rPr>
        <w:t xml:space="preserve">– podmiot, z którym Wykonawca zawarł umowę, na podstawie której zobowiązał Podwykonawcę do wykonania części </w:t>
      </w:r>
      <w:r w:rsidR="285B8F23" w:rsidRPr="00F13FB2">
        <w:rPr>
          <w:rFonts w:ascii="Verdana" w:hAnsi="Verdana" w:cs="Helvetica"/>
          <w:sz w:val="20"/>
          <w:szCs w:val="20"/>
          <w:lang w:val="pl"/>
        </w:rPr>
        <w:t>P</w:t>
      </w:r>
      <w:r w:rsidRPr="00F13FB2">
        <w:rPr>
          <w:rFonts w:ascii="Verdana" w:hAnsi="Verdana" w:cs="Helvetica"/>
          <w:sz w:val="20"/>
          <w:szCs w:val="20"/>
          <w:lang w:val="pl"/>
        </w:rPr>
        <w:t>rzedmiotu Umowy;</w:t>
      </w:r>
    </w:p>
    <w:p w14:paraId="098E388A" w14:textId="449F3164" w:rsidR="00D855A1" w:rsidRPr="00D855A1" w:rsidRDefault="186D22C3"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D855A1">
        <w:rPr>
          <w:rFonts w:ascii="Verdana" w:hAnsi="Verdana" w:cs="Helvetica"/>
          <w:b/>
          <w:bCs/>
          <w:sz w:val="20"/>
          <w:szCs w:val="20"/>
          <w:lang w:val="pl"/>
        </w:rPr>
        <w:t>Postępowanie</w:t>
      </w:r>
      <w:r w:rsidRPr="00D855A1">
        <w:rPr>
          <w:rFonts w:ascii="Verdana" w:hAnsi="Verdana" w:cs="Helvetica"/>
          <w:sz w:val="20"/>
          <w:szCs w:val="20"/>
          <w:lang w:val="pl"/>
        </w:rPr>
        <w:t xml:space="preserve"> </w:t>
      </w:r>
      <w:r w:rsidRPr="00F13FB2">
        <w:rPr>
          <w:rFonts w:ascii="Verdana" w:hAnsi="Verdana" w:cs="Helvetica"/>
          <w:sz w:val="20"/>
          <w:szCs w:val="20"/>
          <w:lang w:val="pl"/>
        </w:rPr>
        <w:t xml:space="preserve">- postępowanie o udzielenie zamówienia </w:t>
      </w:r>
      <w:r w:rsidR="00D855A1" w:rsidRPr="00D855A1">
        <w:rPr>
          <w:rFonts w:ascii="Verdana" w:hAnsi="Verdana" w:cs="Helvetica"/>
          <w:sz w:val="20"/>
          <w:szCs w:val="20"/>
          <w:lang w:val="pl"/>
        </w:rPr>
        <w:t xml:space="preserve">o wartości do 130 000,00 zł (netto) z wyłączeniem przepisów ustawy z dnia 11 września 2019 r. Prawo Zamówień Publicznych (Dz.U. z 2022 r. poz. 1710 z </w:t>
      </w:r>
      <w:proofErr w:type="spellStart"/>
      <w:r w:rsidR="00D855A1" w:rsidRPr="00D855A1">
        <w:rPr>
          <w:rFonts w:ascii="Verdana" w:hAnsi="Verdana" w:cs="Helvetica"/>
          <w:sz w:val="20"/>
          <w:szCs w:val="20"/>
          <w:lang w:val="pl"/>
        </w:rPr>
        <w:t>późn</w:t>
      </w:r>
      <w:proofErr w:type="spellEnd"/>
      <w:r w:rsidR="00D855A1" w:rsidRPr="00D855A1">
        <w:rPr>
          <w:rFonts w:ascii="Verdana" w:hAnsi="Verdana" w:cs="Helvetica"/>
          <w:sz w:val="20"/>
          <w:szCs w:val="20"/>
          <w:lang w:val="pl"/>
        </w:rPr>
        <w:t>. zm.)</w:t>
      </w:r>
      <w:r w:rsidR="00D855A1">
        <w:rPr>
          <w:rFonts w:ascii="Verdana" w:hAnsi="Verdana" w:cs="Helvetica"/>
          <w:sz w:val="20"/>
          <w:szCs w:val="20"/>
          <w:lang w:val="pl"/>
        </w:rPr>
        <w:t>;</w:t>
      </w:r>
    </w:p>
    <w:p w14:paraId="31E984B8" w14:textId="5E9603F1" w:rsidR="00790AF1" w:rsidRPr="00B925ED" w:rsidRDefault="00790AF1"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F13FB2">
        <w:rPr>
          <w:rFonts w:ascii="Verdana" w:hAnsi="Verdana" w:cs="Helvetica"/>
          <w:b/>
          <w:bCs/>
          <w:sz w:val="20"/>
          <w:szCs w:val="20"/>
          <w:lang w:val="pl"/>
        </w:rPr>
        <w:t xml:space="preserve">Schemat usuwania </w:t>
      </w:r>
      <w:r w:rsidR="00052B5A" w:rsidRPr="00B925ED">
        <w:rPr>
          <w:rFonts w:ascii="Verdana" w:hAnsi="Verdana" w:cs="Helvetica"/>
          <w:b/>
          <w:bCs/>
          <w:sz w:val="20"/>
          <w:szCs w:val="20"/>
          <w:lang w:val="pl"/>
        </w:rPr>
        <w:t>W</w:t>
      </w:r>
      <w:r w:rsidRPr="00B925ED">
        <w:rPr>
          <w:rFonts w:ascii="Verdana" w:hAnsi="Verdana" w:cs="Helvetica"/>
          <w:b/>
          <w:bCs/>
          <w:sz w:val="20"/>
          <w:szCs w:val="20"/>
          <w:lang w:val="pl"/>
        </w:rPr>
        <w:t xml:space="preserve">ad </w:t>
      </w:r>
      <w:r w:rsidRPr="00B925ED">
        <w:rPr>
          <w:rFonts w:ascii="Verdana" w:hAnsi="Verdana" w:cs="Helvetica"/>
          <w:sz w:val="20"/>
          <w:szCs w:val="20"/>
          <w:lang w:val="pl"/>
        </w:rPr>
        <w:t xml:space="preserve">– Graficzne przedstawienie procedury odbioru w odniesieniu do usuwania </w:t>
      </w:r>
      <w:r w:rsidR="00052B5A" w:rsidRPr="00B925ED">
        <w:rPr>
          <w:rFonts w:ascii="Verdana" w:hAnsi="Verdana" w:cs="Helvetica"/>
          <w:sz w:val="20"/>
          <w:szCs w:val="20"/>
          <w:lang w:val="pl"/>
        </w:rPr>
        <w:t>W</w:t>
      </w:r>
      <w:r w:rsidRPr="00B925ED">
        <w:rPr>
          <w:rFonts w:ascii="Verdana" w:hAnsi="Verdana" w:cs="Helvetica"/>
          <w:sz w:val="20"/>
          <w:szCs w:val="20"/>
          <w:lang w:val="pl"/>
        </w:rPr>
        <w:t xml:space="preserve">ad, stanowiące </w:t>
      </w:r>
      <w:r w:rsidRPr="00B925ED">
        <w:rPr>
          <w:rFonts w:ascii="Verdana" w:hAnsi="Verdana" w:cs="Helvetica"/>
          <w:b/>
          <w:bCs/>
          <w:sz w:val="20"/>
          <w:szCs w:val="20"/>
          <w:lang w:val="pl"/>
        </w:rPr>
        <w:t xml:space="preserve">Załącznik nr </w:t>
      </w:r>
      <w:r w:rsidR="00C43FF7" w:rsidRPr="00B925ED">
        <w:rPr>
          <w:rFonts w:ascii="Verdana" w:hAnsi="Verdana" w:cs="Helvetica"/>
          <w:b/>
          <w:bCs/>
          <w:sz w:val="20"/>
          <w:szCs w:val="20"/>
          <w:lang w:val="pl"/>
        </w:rPr>
        <w:t>[1]</w:t>
      </w:r>
      <w:r w:rsidRPr="00B925ED">
        <w:rPr>
          <w:rFonts w:ascii="Verdana" w:hAnsi="Verdana" w:cs="Helvetica"/>
          <w:sz w:val="20"/>
          <w:szCs w:val="20"/>
          <w:lang w:val="pl"/>
        </w:rPr>
        <w:t xml:space="preserve"> do niniejszej Umowy</w:t>
      </w:r>
      <w:r w:rsidR="0043040C" w:rsidRPr="00B925ED">
        <w:rPr>
          <w:rFonts w:ascii="Verdana" w:hAnsi="Verdana" w:cs="Helvetica"/>
          <w:sz w:val="20"/>
          <w:szCs w:val="20"/>
          <w:lang w:val="pl"/>
        </w:rPr>
        <w:t>;</w:t>
      </w:r>
    </w:p>
    <w:p w14:paraId="1AC2B286" w14:textId="3EECCFB1" w:rsidR="00B0332E" w:rsidRPr="00F13FB2" w:rsidRDefault="186D22C3" w:rsidP="009225BA">
      <w:pPr>
        <w:numPr>
          <w:ilvl w:val="0"/>
          <w:numId w:val="27"/>
        </w:numPr>
        <w:tabs>
          <w:tab w:val="left" w:pos="993"/>
        </w:tabs>
        <w:spacing w:before="120" w:after="120" w:line="276" w:lineRule="auto"/>
        <w:ind w:left="567" w:hanging="567"/>
        <w:jc w:val="both"/>
        <w:rPr>
          <w:rFonts w:ascii="Verdana" w:hAnsi="Verdana" w:cs="Helvetica"/>
          <w:sz w:val="20"/>
          <w:szCs w:val="20"/>
          <w:lang w:val="pl"/>
        </w:rPr>
      </w:pPr>
      <w:r w:rsidRPr="00B925ED">
        <w:rPr>
          <w:rFonts w:ascii="Verdana" w:hAnsi="Verdana" w:cs="Helvetica"/>
          <w:b/>
          <w:bCs/>
          <w:sz w:val="20"/>
          <w:szCs w:val="20"/>
          <w:lang w:val="pl"/>
        </w:rPr>
        <w:t>Umowa</w:t>
      </w:r>
      <w:r w:rsidRPr="00B925ED">
        <w:rPr>
          <w:rFonts w:ascii="Verdana" w:hAnsi="Verdana" w:cs="Helvetica"/>
          <w:sz w:val="20"/>
          <w:szCs w:val="20"/>
          <w:lang w:val="pl"/>
        </w:rPr>
        <w:t xml:space="preserve"> – </w:t>
      </w:r>
      <w:r w:rsidR="00F13FB2" w:rsidRPr="00B925ED">
        <w:rPr>
          <w:rFonts w:ascii="Verdana" w:hAnsi="Verdana" w:cs="Helvetica"/>
          <w:sz w:val="20"/>
          <w:szCs w:val="20"/>
          <w:lang w:val="pl"/>
        </w:rPr>
        <w:t>stanowią ją dokumenty wymienione w § 1 ust. 3 Umowy</w:t>
      </w:r>
      <w:r w:rsidRPr="00F13FB2">
        <w:rPr>
          <w:rFonts w:ascii="Verdana" w:hAnsi="Verdana" w:cs="Helvetica"/>
          <w:sz w:val="20"/>
          <w:szCs w:val="20"/>
          <w:lang w:val="pl"/>
        </w:rPr>
        <w:t>;</w:t>
      </w:r>
    </w:p>
    <w:p w14:paraId="1D945AA7" w14:textId="31C5D2A8" w:rsidR="00B17BCD" w:rsidRPr="00F13FB2" w:rsidRDefault="00A423DA" w:rsidP="009225BA">
      <w:pPr>
        <w:numPr>
          <w:ilvl w:val="0"/>
          <w:numId w:val="27"/>
        </w:numPr>
        <w:tabs>
          <w:tab w:val="left" w:pos="993"/>
        </w:tabs>
        <w:spacing w:before="120" w:after="120" w:line="276" w:lineRule="auto"/>
        <w:ind w:left="567" w:hanging="567"/>
        <w:jc w:val="both"/>
        <w:rPr>
          <w:rFonts w:ascii="Verdana" w:hAnsi="Verdana" w:cs="Helvetica"/>
          <w:b/>
          <w:bCs/>
          <w:sz w:val="20"/>
          <w:szCs w:val="20"/>
          <w:lang w:val="pl"/>
        </w:rPr>
      </w:pPr>
      <w:r w:rsidRPr="00F13FB2">
        <w:rPr>
          <w:rFonts w:ascii="Verdana" w:hAnsi="Verdana" w:cs="Helvetica"/>
          <w:b/>
          <w:bCs/>
          <w:sz w:val="20"/>
          <w:szCs w:val="20"/>
          <w:lang w:val="pl"/>
        </w:rPr>
        <w:t xml:space="preserve">Wada – </w:t>
      </w:r>
      <w:r w:rsidRPr="00F13FB2">
        <w:rPr>
          <w:rFonts w:ascii="Verdana" w:hAnsi="Verdana" w:cs="Helvetica"/>
          <w:bCs/>
          <w:sz w:val="20"/>
          <w:szCs w:val="20"/>
          <w:lang w:val="pl"/>
        </w:rPr>
        <w:t xml:space="preserve">wada </w:t>
      </w:r>
      <w:r w:rsidR="0038130B" w:rsidRPr="00F13FB2">
        <w:rPr>
          <w:rFonts w:ascii="Verdana" w:hAnsi="Verdana" w:cs="Helvetica"/>
          <w:bCs/>
          <w:sz w:val="20"/>
          <w:szCs w:val="20"/>
          <w:lang w:val="pl"/>
        </w:rPr>
        <w:t xml:space="preserve">w </w:t>
      </w:r>
      <w:r w:rsidRPr="00F13FB2">
        <w:rPr>
          <w:rFonts w:ascii="Verdana" w:hAnsi="Verdana" w:cs="Helvetica"/>
          <w:bCs/>
          <w:sz w:val="20"/>
          <w:szCs w:val="20"/>
          <w:lang w:val="pl"/>
        </w:rPr>
        <w:t>rozumieniu przepisów Kodeksu cywilnego</w:t>
      </w:r>
      <w:r w:rsidR="00B17BCD" w:rsidRPr="00F13FB2">
        <w:rPr>
          <w:rFonts w:ascii="Verdana" w:hAnsi="Verdana" w:cs="Helvetica"/>
          <w:bCs/>
          <w:sz w:val="20"/>
          <w:szCs w:val="20"/>
          <w:lang w:val="pl"/>
        </w:rPr>
        <w:t xml:space="preserve">. Ponadto wadą również jest </w:t>
      </w:r>
      <w:r w:rsidRPr="00F13FB2">
        <w:rPr>
          <w:rFonts w:ascii="Verdana" w:hAnsi="Verdana" w:cs="Helvetica"/>
          <w:bCs/>
          <w:sz w:val="20"/>
          <w:szCs w:val="20"/>
          <w:lang w:val="pl"/>
        </w:rPr>
        <w:t>każdy istniejący w momencie odebrania Przedmiotu Umowy przez Zamawiającego przejaw wykonania Przedmiotu Umowy lub jego części niezgodnie z postanowieniami Umowy, powszechnie obowiązującymi przepisami prawa</w:t>
      </w:r>
      <w:r w:rsidR="00787AFD" w:rsidRPr="00F13FB2">
        <w:rPr>
          <w:rFonts w:ascii="Verdana" w:hAnsi="Verdana" w:cs="Helvetica"/>
          <w:bCs/>
          <w:sz w:val="20"/>
          <w:szCs w:val="20"/>
          <w:lang w:val="pl"/>
        </w:rPr>
        <w:t xml:space="preserve">, </w:t>
      </w:r>
      <w:r w:rsidR="006C7023" w:rsidRPr="00F13FB2">
        <w:rPr>
          <w:rFonts w:ascii="Verdana" w:hAnsi="Verdana" w:cs="Helvetica"/>
          <w:bCs/>
          <w:sz w:val="20"/>
          <w:szCs w:val="20"/>
          <w:lang w:val="pl"/>
        </w:rPr>
        <w:t>Polskimi N</w:t>
      </w:r>
      <w:r w:rsidRPr="00F13FB2">
        <w:rPr>
          <w:rFonts w:ascii="Verdana" w:hAnsi="Verdana" w:cs="Helvetica"/>
          <w:bCs/>
          <w:sz w:val="20"/>
          <w:szCs w:val="20"/>
          <w:lang w:val="pl"/>
        </w:rPr>
        <w:t xml:space="preserve">ormami, </w:t>
      </w:r>
      <w:r w:rsidR="009E1C18" w:rsidRPr="00F13FB2">
        <w:rPr>
          <w:rFonts w:ascii="Verdana" w:hAnsi="Verdana" w:cs="Helvetica"/>
          <w:bCs/>
          <w:sz w:val="20"/>
          <w:szCs w:val="20"/>
          <w:lang w:val="pl"/>
        </w:rPr>
        <w:br/>
      </w:r>
      <w:r w:rsidR="009403AF" w:rsidRPr="00F13FB2">
        <w:rPr>
          <w:rFonts w:ascii="Verdana" w:hAnsi="Verdana" w:cs="Helvetica"/>
          <w:bCs/>
          <w:sz w:val="20"/>
          <w:szCs w:val="20"/>
          <w:lang w:val="pl"/>
        </w:rPr>
        <w:t>lub</w:t>
      </w:r>
      <w:r w:rsidRPr="00F13FB2">
        <w:rPr>
          <w:rFonts w:ascii="Verdana" w:hAnsi="Verdana" w:cs="Helvetica"/>
          <w:bCs/>
          <w:sz w:val="20"/>
          <w:szCs w:val="20"/>
          <w:lang w:val="pl"/>
        </w:rPr>
        <w:t xml:space="preserve"> z zasadami wiedzy technicznej, w tym wszelkiego rodzaju wady dokumentacji natury technicznej, matematycznej, merytorycznej lub pisarskiej.</w:t>
      </w:r>
      <w:r w:rsidR="005901C4" w:rsidRPr="00F13FB2">
        <w:rPr>
          <w:rFonts w:ascii="Verdana" w:hAnsi="Verdana" w:cs="Helvetica"/>
          <w:bCs/>
          <w:sz w:val="20"/>
          <w:szCs w:val="20"/>
          <w:lang w:val="pl"/>
        </w:rPr>
        <w:t xml:space="preserve"> Wadami nie są wady natury pisarskiej, stylistycznej lub estetycznej</w:t>
      </w:r>
      <w:r w:rsidR="006274D7" w:rsidRPr="00F13FB2">
        <w:rPr>
          <w:rFonts w:ascii="Verdana" w:hAnsi="Verdana" w:cs="Helvetica"/>
          <w:bCs/>
          <w:sz w:val="20"/>
          <w:szCs w:val="20"/>
          <w:lang w:val="pl"/>
        </w:rPr>
        <w:t>,</w:t>
      </w:r>
      <w:r w:rsidR="005901C4" w:rsidRPr="00F13FB2">
        <w:rPr>
          <w:rFonts w:ascii="Verdana" w:hAnsi="Verdana" w:cs="Helvetica"/>
          <w:bCs/>
          <w:sz w:val="20"/>
          <w:szCs w:val="20"/>
          <w:lang w:val="pl"/>
        </w:rPr>
        <w:t xml:space="preserve"> jeżeli nie wpływają one na wartość merytoryczną Przedmiotu Umowy. </w:t>
      </w:r>
    </w:p>
    <w:p w14:paraId="0161BCA0" w14:textId="352D7929" w:rsidR="00A423DA" w:rsidRPr="00F13FB2" w:rsidRDefault="00A423DA" w:rsidP="00C439F2">
      <w:pPr>
        <w:pStyle w:val="Akapitzlist"/>
        <w:numPr>
          <w:ilvl w:val="0"/>
          <w:numId w:val="43"/>
        </w:numPr>
        <w:tabs>
          <w:tab w:val="left" w:pos="851"/>
        </w:tabs>
        <w:spacing w:before="120" w:after="120" w:line="276" w:lineRule="auto"/>
        <w:ind w:left="993" w:hanging="284"/>
        <w:contextualSpacing w:val="0"/>
        <w:jc w:val="both"/>
        <w:rPr>
          <w:rFonts w:ascii="Verdana" w:hAnsi="Verdana" w:cs="Helvetica"/>
          <w:b/>
          <w:bCs/>
          <w:color w:val="auto"/>
          <w:sz w:val="20"/>
          <w:szCs w:val="20"/>
        </w:rPr>
      </w:pPr>
      <w:r w:rsidRPr="00F13FB2">
        <w:rPr>
          <w:rFonts w:ascii="Verdana" w:hAnsi="Verdana" w:cs="Helvetica"/>
          <w:b/>
          <w:bCs/>
          <w:color w:val="auto"/>
          <w:sz w:val="20"/>
          <w:szCs w:val="20"/>
        </w:rPr>
        <w:t xml:space="preserve">Wadami Istotnymi </w:t>
      </w:r>
      <w:r w:rsidRPr="00F13FB2">
        <w:rPr>
          <w:rFonts w:ascii="Verdana" w:hAnsi="Verdana" w:cs="Helvetica"/>
          <w:bCs/>
          <w:color w:val="auto"/>
          <w:sz w:val="20"/>
          <w:szCs w:val="20"/>
        </w:rPr>
        <w:t>są Wady</w:t>
      </w:r>
      <w:r w:rsidR="006932CB" w:rsidRPr="00F13FB2">
        <w:rPr>
          <w:rFonts w:ascii="Verdana" w:hAnsi="Verdana" w:cs="Helvetica"/>
          <w:bCs/>
          <w:color w:val="auto"/>
          <w:sz w:val="20"/>
          <w:szCs w:val="20"/>
        </w:rPr>
        <w:t>,</w:t>
      </w:r>
      <w:r w:rsidR="00EF5B28" w:rsidRPr="00F13FB2">
        <w:rPr>
          <w:rFonts w:ascii="Verdana" w:hAnsi="Verdana" w:cs="Helvetica"/>
          <w:bCs/>
          <w:color w:val="auto"/>
          <w:sz w:val="20"/>
          <w:szCs w:val="20"/>
        </w:rPr>
        <w:t xml:space="preserve"> </w:t>
      </w:r>
      <w:r w:rsidRPr="00F13FB2">
        <w:rPr>
          <w:rFonts w:ascii="Verdana" w:hAnsi="Verdana" w:cs="Helvetica"/>
          <w:bCs/>
          <w:color w:val="auto"/>
          <w:sz w:val="20"/>
          <w:szCs w:val="20"/>
        </w:rPr>
        <w:t>które:</w:t>
      </w:r>
      <w:r w:rsidRPr="00F13FB2">
        <w:rPr>
          <w:rFonts w:ascii="Verdana" w:hAnsi="Verdana" w:cs="Helvetica"/>
          <w:b/>
          <w:bCs/>
          <w:color w:val="auto"/>
          <w:sz w:val="20"/>
          <w:szCs w:val="20"/>
        </w:rPr>
        <w:t xml:space="preserve">  </w:t>
      </w:r>
    </w:p>
    <w:p w14:paraId="6C316928" w14:textId="5B40D1DB" w:rsidR="00A423DA" w:rsidRPr="00F13FB2" w:rsidRDefault="00A423DA" w:rsidP="009225BA">
      <w:pPr>
        <w:pStyle w:val="Akapitzlist"/>
        <w:numPr>
          <w:ilvl w:val="0"/>
          <w:numId w:val="40"/>
        </w:numPr>
        <w:spacing w:before="120" w:after="120" w:line="276" w:lineRule="auto"/>
        <w:ind w:left="1276" w:hanging="425"/>
        <w:contextualSpacing w:val="0"/>
        <w:jc w:val="both"/>
        <w:rPr>
          <w:rFonts w:ascii="Verdana" w:hAnsi="Verdana" w:cs="Arial"/>
          <w:color w:val="auto"/>
          <w:sz w:val="20"/>
          <w:szCs w:val="20"/>
        </w:rPr>
      </w:pPr>
      <w:r w:rsidRPr="00F13FB2">
        <w:rPr>
          <w:rFonts w:ascii="Verdana" w:hAnsi="Verdana" w:cs="Arial"/>
          <w:color w:val="auto"/>
          <w:sz w:val="20"/>
          <w:szCs w:val="20"/>
        </w:rPr>
        <w:t xml:space="preserve">stanowią niezgodność Przedmiotu Umowy z </w:t>
      </w:r>
      <w:r w:rsidR="00B17BCD" w:rsidRPr="00F13FB2">
        <w:rPr>
          <w:rFonts w:ascii="Verdana" w:hAnsi="Verdana" w:cs="Arial"/>
          <w:color w:val="auto"/>
          <w:sz w:val="20"/>
          <w:szCs w:val="20"/>
        </w:rPr>
        <w:t>postanowieniami Umowy</w:t>
      </w:r>
      <w:r w:rsidR="00745439" w:rsidRPr="00F13FB2">
        <w:rPr>
          <w:rFonts w:ascii="Verdana" w:hAnsi="Verdana" w:cs="Arial"/>
          <w:color w:val="auto"/>
          <w:sz w:val="20"/>
          <w:szCs w:val="20"/>
        </w:rPr>
        <w:t>,</w:t>
      </w:r>
      <w:r w:rsidR="00B17BCD" w:rsidRPr="00F13FB2">
        <w:rPr>
          <w:rFonts w:ascii="Verdana" w:hAnsi="Verdana" w:cs="Arial"/>
          <w:color w:val="auto"/>
          <w:sz w:val="20"/>
          <w:szCs w:val="20"/>
        </w:rPr>
        <w:t xml:space="preserve"> </w:t>
      </w:r>
      <w:r w:rsidRPr="00F13FB2">
        <w:rPr>
          <w:rFonts w:ascii="Verdana" w:hAnsi="Verdana" w:cs="Arial"/>
          <w:color w:val="auto"/>
          <w:sz w:val="20"/>
          <w:szCs w:val="20"/>
        </w:rPr>
        <w:t>przepisami powszechnie obowiązującego prawa</w:t>
      </w:r>
      <w:r w:rsidR="00052B5A" w:rsidRPr="00F13FB2">
        <w:rPr>
          <w:rFonts w:ascii="Verdana" w:hAnsi="Verdana" w:cs="Arial"/>
          <w:color w:val="auto"/>
          <w:sz w:val="20"/>
          <w:szCs w:val="20"/>
        </w:rPr>
        <w:t>,</w:t>
      </w:r>
      <w:r w:rsidRPr="00F13FB2">
        <w:rPr>
          <w:rFonts w:ascii="Verdana" w:hAnsi="Verdana" w:cs="Arial"/>
          <w:color w:val="auto"/>
          <w:sz w:val="20"/>
          <w:szCs w:val="20"/>
        </w:rPr>
        <w:t xml:space="preserve"> </w:t>
      </w:r>
      <w:r w:rsidR="006C7023" w:rsidRPr="00F13FB2">
        <w:rPr>
          <w:rFonts w:ascii="Verdana" w:hAnsi="Verdana" w:cs="Arial"/>
          <w:color w:val="auto"/>
          <w:sz w:val="20"/>
          <w:szCs w:val="20"/>
        </w:rPr>
        <w:t>Polskimi N</w:t>
      </w:r>
      <w:r w:rsidRPr="00F13FB2">
        <w:rPr>
          <w:rFonts w:ascii="Verdana" w:hAnsi="Verdana" w:cs="Arial"/>
          <w:color w:val="auto"/>
          <w:sz w:val="20"/>
          <w:szCs w:val="20"/>
        </w:rPr>
        <w:t xml:space="preserve">ormami </w:t>
      </w:r>
      <w:r w:rsidR="004652B7" w:rsidRPr="00F13FB2">
        <w:rPr>
          <w:rFonts w:ascii="Verdana" w:hAnsi="Verdana" w:cs="Arial"/>
          <w:color w:val="auto"/>
          <w:sz w:val="20"/>
          <w:szCs w:val="20"/>
        </w:rPr>
        <w:t xml:space="preserve"> lub z parametrami ustalonymi przez Zamawiającego w </w:t>
      </w:r>
      <w:r w:rsidR="0043040C">
        <w:rPr>
          <w:rFonts w:ascii="Verdana" w:hAnsi="Verdana" w:cs="Arial"/>
          <w:color w:val="auto"/>
          <w:sz w:val="20"/>
          <w:szCs w:val="20"/>
        </w:rPr>
        <w:t>OP</w:t>
      </w:r>
      <w:r w:rsidR="004652B7" w:rsidRPr="00F13FB2">
        <w:rPr>
          <w:rFonts w:ascii="Verdana" w:hAnsi="Verdana" w:cs="Arial"/>
          <w:color w:val="auto"/>
          <w:sz w:val="20"/>
          <w:szCs w:val="20"/>
        </w:rPr>
        <w:t>Z</w:t>
      </w:r>
      <w:r w:rsidRPr="00F13FB2">
        <w:rPr>
          <w:rFonts w:ascii="Verdana" w:hAnsi="Verdana" w:cs="Arial"/>
          <w:color w:val="auto"/>
          <w:sz w:val="20"/>
          <w:szCs w:val="20"/>
        </w:rPr>
        <w:t>,</w:t>
      </w:r>
      <w:r w:rsidR="00810320" w:rsidRPr="00F13FB2">
        <w:rPr>
          <w:rFonts w:ascii="Verdana" w:hAnsi="Verdana" w:cs="Arial"/>
          <w:color w:val="auto"/>
          <w:sz w:val="20"/>
          <w:szCs w:val="20"/>
        </w:rPr>
        <w:t xml:space="preserve"> </w:t>
      </w:r>
      <w:r w:rsidRPr="00F13FB2">
        <w:rPr>
          <w:rFonts w:ascii="Verdana" w:hAnsi="Verdana" w:cs="Arial"/>
          <w:color w:val="auto"/>
          <w:sz w:val="20"/>
          <w:szCs w:val="20"/>
        </w:rPr>
        <w:t>któr</w:t>
      </w:r>
      <w:r w:rsidR="00FC396E" w:rsidRPr="00F13FB2">
        <w:rPr>
          <w:rFonts w:ascii="Verdana" w:hAnsi="Verdana" w:cs="Arial"/>
          <w:color w:val="auto"/>
          <w:sz w:val="20"/>
          <w:szCs w:val="20"/>
        </w:rPr>
        <w:t>e</w:t>
      </w:r>
      <w:r w:rsidRPr="00F13FB2">
        <w:rPr>
          <w:rFonts w:ascii="Verdana" w:hAnsi="Verdana" w:cs="Arial"/>
          <w:color w:val="auto"/>
          <w:sz w:val="20"/>
          <w:szCs w:val="20"/>
        </w:rPr>
        <w:t xml:space="preserve"> skutkuj</w:t>
      </w:r>
      <w:r w:rsidR="00787AFD" w:rsidRPr="00F13FB2">
        <w:rPr>
          <w:rFonts w:ascii="Verdana" w:hAnsi="Verdana" w:cs="Arial"/>
          <w:color w:val="auto"/>
          <w:sz w:val="20"/>
          <w:szCs w:val="20"/>
        </w:rPr>
        <w:t>ą</w:t>
      </w:r>
      <w:r w:rsidRPr="00F13FB2">
        <w:rPr>
          <w:rFonts w:ascii="Verdana" w:hAnsi="Verdana" w:cs="Arial"/>
          <w:color w:val="auto"/>
          <w:sz w:val="20"/>
          <w:szCs w:val="20"/>
        </w:rPr>
        <w:t xml:space="preserve"> niemożnością uzyskania na podstawie Przedmiotu Umowy decyzji administracyjnych niezbędnych do realizacji inwestycji/zadania</w:t>
      </w:r>
      <w:r w:rsidR="000E14F8" w:rsidRPr="00F13FB2">
        <w:rPr>
          <w:rFonts w:ascii="Verdana" w:hAnsi="Verdana" w:cs="Arial"/>
          <w:color w:val="auto"/>
          <w:sz w:val="20"/>
          <w:szCs w:val="20"/>
        </w:rPr>
        <w:t>,</w:t>
      </w:r>
      <w:r w:rsidRPr="00F13FB2">
        <w:rPr>
          <w:rFonts w:ascii="Verdana" w:hAnsi="Verdana" w:cs="Arial"/>
          <w:color w:val="auto"/>
          <w:sz w:val="20"/>
          <w:szCs w:val="20"/>
        </w:rPr>
        <w:t xml:space="preserve"> lub</w:t>
      </w:r>
    </w:p>
    <w:p w14:paraId="315BCCBD" w14:textId="35B68EFC" w:rsidR="00073790" w:rsidRPr="00F13FB2" w:rsidRDefault="00764AC9" w:rsidP="009225BA">
      <w:pPr>
        <w:pStyle w:val="Akapitzlist"/>
        <w:numPr>
          <w:ilvl w:val="0"/>
          <w:numId w:val="40"/>
        </w:numPr>
        <w:spacing w:before="120" w:after="120" w:line="276" w:lineRule="auto"/>
        <w:ind w:left="1276" w:hanging="425"/>
        <w:contextualSpacing w:val="0"/>
        <w:jc w:val="both"/>
        <w:rPr>
          <w:rFonts w:ascii="Verdana" w:hAnsi="Verdana" w:cs="Arial"/>
          <w:color w:val="auto"/>
          <w:sz w:val="20"/>
          <w:szCs w:val="20"/>
        </w:rPr>
      </w:pPr>
      <w:r w:rsidRPr="00F13FB2">
        <w:rPr>
          <w:rFonts w:ascii="Verdana" w:hAnsi="Verdana" w:cs="Arial"/>
          <w:color w:val="auto"/>
          <w:sz w:val="20"/>
          <w:szCs w:val="20"/>
        </w:rPr>
        <w:t xml:space="preserve">z zastrzeżeniem </w:t>
      </w:r>
      <w:r w:rsidRPr="00407906">
        <w:rPr>
          <w:rFonts w:ascii="Verdana" w:hAnsi="Verdana" w:cs="Arial"/>
          <w:color w:val="auto"/>
          <w:sz w:val="20"/>
          <w:szCs w:val="20"/>
        </w:rPr>
        <w:t>postanowień § 2</w:t>
      </w:r>
      <w:r w:rsidR="00407906" w:rsidRPr="00407906">
        <w:rPr>
          <w:rFonts w:ascii="Verdana" w:hAnsi="Verdana" w:cs="Arial"/>
          <w:color w:val="auto"/>
          <w:sz w:val="20"/>
          <w:szCs w:val="20"/>
        </w:rPr>
        <w:t>0</w:t>
      </w:r>
      <w:r w:rsidRPr="00407906">
        <w:rPr>
          <w:rFonts w:ascii="Verdana" w:hAnsi="Verdana" w:cs="Arial"/>
          <w:color w:val="auto"/>
          <w:sz w:val="20"/>
          <w:szCs w:val="20"/>
        </w:rPr>
        <w:t xml:space="preserve"> ust.16-18 Umowy</w:t>
      </w:r>
      <w:r w:rsidRPr="00F13FB2">
        <w:rPr>
          <w:rFonts w:ascii="Verdana" w:hAnsi="Verdana" w:cs="Arial"/>
          <w:color w:val="auto"/>
          <w:sz w:val="20"/>
          <w:szCs w:val="20"/>
        </w:rPr>
        <w:t xml:space="preserve"> </w:t>
      </w:r>
      <w:r w:rsidR="00073790" w:rsidRPr="00F13FB2">
        <w:rPr>
          <w:rFonts w:ascii="Verdana" w:hAnsi="Verdana" w:cs="Arial"/>
          <w:color w:val="auto"/>
          <w:sz w:val="20"/>
          <w:szCs w:val="20"/>
        </w:rPr>
        <w:t>powodują, że Przedmiot Umowy, bądź jego część stanowi własność osoby trzeciej, jest obciążony prawem osoby trzeciej albo istnieje ograniczenie w korzystaniu</w:t>
      </w:r>
      <w:r w:rsidR="00DA004F" w:rsidRPr="00F13FB2">
        <w:rPr>
          <w:rFonts w:ascii="Verdana" w:hAnsi="Verdana" w:cs="Arial"/>
          <w:color w:val="auto"/>
          <w:sz w:val="20"/>
          <w:szCs w:val="20"/>
        </w:rPr>
        <w:t xml:space="preserve"> z</w:t>
      </w:r>
      <w:r w:rsidR="00950A1B" w:rsidRPr="00F13FB2">
        <w:rPr>
          <w:rFonts w:ascii="Verdana" w:hAnsi="Verdana" w:cs="Arial"/>
          <w:color w:val="auto"/>
          <w:sz w:val="20"/>
          <w:szCs w:val="20"/>
        </w:rPr>
        <w:t> </w:t>
      </w:r>
      <w:r w:rsidR="00DA004F" w:rsidRPr="00F13FB2">
        <w:rPr>
          <w:rFonts w:ascii="Verdana" w:hAnsi="Verdana" w:cs="Arial"/>
          <w:color w:val="auto"/>
          <w:sz w:val="20"/>
          <w:szCs w:val="20"/>
        </w:rPr>
        <w:t xml:space="preserve">niego </w:t>
      </w:r>
      <w:r w:rsidR="00073790" w:rsidRPr="00F13FB2">
        <w:rPr>
          <w:rFonts w:ascii="Verdana" w:hAnsi="Verdana" w:cs="Arial"/>
          <w:color w:val="auto"/>
          <w:sz w:val="20"/>
          <w:szCs w:val="20"/>
        </w:rPr>
        <w:t>lub rozporządzaniu</w:t>
      </w:r>
      <w:r w:rsidR="00DA004F" w:rsidRPr="00F13FB2">
        <w:rPr>
          <w:rFonts w:ascii="Verdana" w:hAnsi="Verdana" w:cs="Arial"/>
          <w:color w:val="auto"/>
          <w:sz w:val="20"/>
          <w:szCs w:val="20"/>
        </w:rPr>
        <w:t xml:space="preserve"> nim</w:t>
      </w:r>
      <w:r w:rsidR="00073790" w:rsidRPr="00F13FB2">
        <w:rPr>
          <w:rFonts w:ascii="Verdana" w:hAnsi="Verdana" w:cs="Arial"/>
          <w:color w:val="auto"/>
          <w:sz w:val="20"/>
          <w:szCs w:val="20"/>
        </w:rPr>
        <w:t>, które wynika z decyzji lub orzeczenia właściwego organu</w:t>
      </w:r>
      <w:r w:rsidR="005901C4" w:rsidRPr="00F13FB2">
        <w:rPr>
          <w:rFonts w:ascii="Verdana" w:hAnsi="Verdana" w:cs="Arial"/>
          <w:color w:val="auto"/>
          <w:sz w:val="20"/>
          <w:szCs w:val="20"/>
        </w:rPr>
        <w:t xml:space="preserve"> i stan ten istnieje w dacie odebrania Przedmiotu Umowy</w:t>
      </w:r>
      <w:r w:rsidR="001A1D7D" w:rsidRPr="00F13FB2">
        <w:rPr>
          <w:rFonts w:ascii="Verdana" w:hAnsi="Verdana" w:cs="Arial"/>
          <w:color w:val="auto"/>
          <w:sz w:val="20"/>
          <w:szCs w:val="20"/>
        </w:rPr>
        <w:t xml:space="preserve"> </w:t>
      </w:r>
      <w:r w:rsidR="001A1D7D" w:rsidRPr="00F13FB2">
        <w:rPr>
          <w:rFonts w:ascii="Verdana" w:hAnsi="Verdana"/>
          <w:color w:val="auto"/>
          <w:sz w:val="20"/>
          <w:szCs w:val="20"/>
        </w:rPr>
        <w:t xml:space="preserve"> lub </w:t>
      </w:r>
      <w:r w:rsidR="000E3D22" w:rsidRPr="00F13FB2">
        <w:rPr>
          <w:rFonts w:ascii="Verdana" w:hAnsi="Verdana"/>
          <w:color w:val="auto"/>
          <w:sz w:val="20"/>
          <w:szCs w:val="20"/>
        </w:rPr>
        <w:t>za</w:t>
      </w:r>
      <w:r w:rsidR="001A1D7D" w:rsidRPr="00F13FB2">
        <w:rPr>
          <w:rFonts w:ascii="Verdana" w:hAnsi="Verdana"/>
          <w:color w:val="auto"/>
          <w:sz w:val="20"/>
          <w:szCs w:val="20"/>
        </w:rPr>
        <w:t xml:space="preserve">istnieje on po dacie </w:t>
      </w:r>
      <w:r w:rsidR="001A1D7D" w:rsidRPr="00F13FB2">
        <w:rPr>
          <w:rFonts w:ascii="Verdana" w:hAnsi="Verdana"/>
          <w:color w:val="auto"/>
          <w:sz w:val="20"/>
          <w:szCs w:val="20"/>
        </w:rPr>
        <w:lastRenderedPageBreak/>
        <w:t xml:space="preserve">odebrania Przedmiotu Umowy, a wynika z okoliczności, zaistniałych najpóźniej </w:t>
      </w:r>
      <w:r w:rsidR="009225BA">
        <w:rPr>
          <w:rFonts w:ascii="Verdana" w:hAnsi="Verdana"/>
          <w:color w:val="auto"/>
          <w:sz w:val="20"/>
          <w:szCs w:val="20"/>
        </w:rPr>
        <w:br/>
      </w:r>
      <w:r w:rsidR="001A1D7D" w:rsidRPr="00F13FB2">
        <w:rPr>
          <w:rFonts w:ascii="Verdana" w:hAnsi="Verdana"/>
          <w:color w:val="auto"/>
          <w:sz w:val="20"/>
          <w:szCs w:val="20"/>
        </w:rPr>
        <w:t>w dacie odebrania Przedmiotu Umowy</w:t>
      </w:r>
      <w:r w:rsidR="005901C4" w:rsidRPr="00F13FB2">
        <w:rPr>
          <w:rFonts w:ascii="Verdana" w:hAnsi="Verdana" w:cs="Arial"/>
          <w:color w:val="auto"/>
          <w:sz w:val="20"/>
          <w:szCs w:val="20"/>
        </w:rPr>
        <w:t>.</w:t>
      </w:r>
    </w:p>
    <w:p w14:paraId="351D2FD8" w14:textId="431AAFAD" w:rsidR="00A24E35" w:rsidRPr="00F13FB2" w:rsidRDefault="00A24E35" w:rsidP="00C439F2">
      <w:pPr>
        <w:pStyle w:val="Akapitzlist"/>
        <w:numPr>
          <w:ilvl w:val="0"/>
          <w:numId w:val="43"/>
        </w:numPr>
        <w:tabs>
          <w:tab w:val="left" w:pos="851"/>
        </w:tabs>
        <w:spacing w:before="120" w:after="120" w:line="276" w:lineRule="auto"/>
        <w:ind w:left="1134" w:hanging="425"/>
        <w:jc w:val="both"/>
        <w:rPr>
          <w:rFonts w:ascii="Verdana" w:hAnsi="Verdana"/>
          <w:color w:val="auto"/>
          <w:sz w:val="20"/>
        </w:rPr>
      </w:pPr>
      <w:r w:rsidRPr="00F13FB2">
        <w:rPr>
          <w:rFonts w:ascii="Verdana" w:hAnsi="Verdana"/>
          <w:b/>
          <w:color w:val="auto"/>
          <w:sz w:val="20"/>
        </w:rPr>
        <w:t xml:space="preserve">Wada Nieistotna – </w:t>
      </w:r>
      <w:r w:rsidRPr="00F13FB2">
        <w:rPr>
          <w:rFonts w:ascii="Verdana" w:hAnsi="Verdana"/>
          <w:color w:val="auto"/>
          <w:sz w:val="20"/>
        </w:rPr>
        <w:t xml:space="preserve">oznacza Wadę inną niż Wada Istotna (każdą pozostałą </w:t>
      </w:r>
      <w:r w:rsidR="007F6BD0" w:rsidRPr="00F13FB2">
        <w:rPr>
          <w:rFonts w:ascii="Verdana" w:hAnsi="Verdana"/>
          <w:color w:val="auto"/>
          <w:sz w:val="20"/>
        </w:rPr>
        <w:t>W</w:t>
      </w:r>
      <w:r w:rsidRPr="00F13FB2">
        <w:rPr>
          <w:rFonts w:ascii="Verdana" w:hAnsi="Verdana"/>
          <w:color w:val="auto"/>
          <w:sz w:val="20"/>
        </w:rPr>
        <w:t>adę).</w:t>
      </w:r>
    </w:p>
    <w:p w14:paraId="2003BF55" w14:textId="7FF15A2C" w:rsidR="00D4762D" w:rsidRPr="00F13FB2" w:rsidRDefault="186D22C3" w:rsidP="009225BA">
      <w:pPr>
        <w:numPr>
          <w:ilvl w:val="0"/>
          <w:numId w:val="27"/>
        </w:numPr>
        <w:spacing w:before="120" w:after="120" w:line="276" w:lineRule="auto"/>
        <w:ind w:left="567" w:hanging="567"/>
        <w:jc w:val="both"/>
        <w:rPr>
          <w:rFonts w:ascii="Verdana" w:hAnsi="Verdana" w:cs="Helvetica"/>
          <w:b/>
          <w:bCs/>
          <w:sz w:val="20"/>
          <w:szCs w:val="20"/>
          <w:lang w:val="pl"/>
        </w:rPr>
      </w:pPr>
      <w:r w:rsidRPr="00F13FB2">
        <w:rPr>
          <w:rFonts w:ascii="Verdana" w:hAnsi="Verdana" w:cs="Helvetica"/>
          <w:b/>
          <w:bCs/>
          <w:sz w:val="20"/>
          <w:szCs w:val="20"/>
          <w:lang w:val="pl"/>
        </w:rPr>
        <w:t xml:space="preserve">Załączniki – </w:t>
      </w:r>
      <w:r w:rsidRPr="00F13FB2">
        <w:rPr>
          <w:rFonts w:ascii="Verdana" w:hAnsi="Verdana" w:cs="Helvetica"/>
          <w:bCs/>
          <w:sz w:val="20"/>
          <w:szCs w:val="20"/>
          <w:lang w:val="pl"/>
        </w:rPr>
        <w:t xml:space="preserve">załączniki do Umowy, wyszczególnione w </w:t>
      </w:r>
      <w:r w:rsidRPr="00407906">
        <w:rPr>
          <w:rFonts w:ascii="Verdana" w:hAnsi="Verdana" w:cs="Helvetica"/>
          <w:bCs/>
          <w:sz w:val="20"/>
          <w:szCs w:val="20"/>
          <w:lang w:val="pl"/>
        </w:rPr>
        <w:t xml:space="preserve">§ 1 ust. </w:t>
      </w:r>
      <w:r w:rsidR="006F264D" w:rsidRPr="00407906">
        <w:rPr>
          <w:rFonts w:ascii="Verdana" w:hAnsi="Verdana" w:cs="Helvetica"/>
          <w:bCs/>
          <w:sz w:val="20"/>
          <w:szCs w:val="20"/>
          <w:lang w:val="pl"/>
        </w:rPr>
        <w:t>3</w:t>
      </w:r>
      <w:r w:rsidRPr="00407906">
        <w:rPr>
          <w:rFonts w:ascii="Verdana" w:hAnsi="Verdana" w:cs="Helvetica"/>
          <w:bCs/>
          <w:sz w:val="20"/>
          <w:szCs w:val="20"/>
          <w:lang w:val="pl"/>
        </w:rPr>
        <w:t xml:space="preserve"> </w:t>
      </w:r>
      <w:r w:rsidR="00F13FB2" w:rsidRPr="00407906">
        <w:rPr>
          <w:rFonts w:ascii="Verdana" w:hAnsi="Verdana" w:cs="Helvetica"/>
          <w:bCs/>
          <w:sz w:val="20"/>
          <w:szCs w:val="20"/>
          <w:lang w:val="pl"/>
        </w:rPr>
        <w:t xml:space="preserve">pkt </w:t>
      </w:r>
      <w:r w:rsidR="00407906" w:rsidRPr="00407906">
        <w:rPr>
          <w:rFonts w:ascii="Verdana" w:hAnsi="Verdana" w:cs="Helvetica"/>
          <w:bCs/>
          <w:sz w:val="20"/>
          <w:szCs w:val="20"/>
          <w:lang w:val="pl"/>
        </w:rPr>
        <w:t>6</w:t>
      </w:r>
      <w:r w:rsidR="00407906">
        <w:rPr>
          <w:rFonts w:ascii="Verdana" w:hAnsi="Verdana" w:cs="Helvetica"/>
          <w:bCs/>
          <w:sz w:val="20"/>
          <w:szCs w:val="20"/>
          <w:lang w:val="pl"/>
        </w:rPr>
        <w:t>)</w:t>
      </w:r>
      <w:r w:rsidR="00F13FB2" w:rsidRPr="00F13FB2">
        <w:rPr>
          <w:rFonts w:ascii="Verdana" w:hAnsi="Verdana" w:cs="Helvetica"/>
          <w:bCs/>
          <w:sz w:val="20"/>
          <w:szCs w:val="20"/>
          <w:lang w:val="pl"/>
        </w:rPr>
        <w:t xml:space="preserve"> </w:t>
      </w:r>
      <w:r w:rsidRPr="00F13FB2">
        <w:rPr>
          <w:rFonts w:ascii="Verdana" w:hAnsi="Verdana" w:cs="Helvetica"/>
          <w:bCs/>
          <w:sz w:val="20"/>
          <w:szCs w:val="20"/>
          <w:lang w:val="pl"/>
        </w:rPr>
        <w:t>Umowy</w:t>
      </w:r>
      <w:r w:rsidR="69342246" w:rsidRPr="00F13FB2">
        <w:rPr>
          <w:rFonts w:ascii="Verdana" w:hAnsi="Verdana" w:cs="Helvetica"/>
          <w:bCs/>
          <w:sz w:val="20"/>
          <w:szCs w:val="20"/>
          <w:lang w:val="pl"/>
        </w:rPr>
        <w:t>.</w:t>
      </w:r>
    </w:p>
    <w:p w14:paraId="67640615" w14:textId="77777777" w:rsidR="00B0332E" w:rsidRPr="00F13FB2" w:rsidRDefault="00B0332E" w:rsidP="009225BA">
      <w:pPr>
        <w:spacing w:line="276" w:lineRule="auto"/>
        <w:jc w:val="both"/>
        <w:rPr>
          <w:rFonts w:ascii="Verdana" w:hAnsi="Verdana" w:cs="Helvetica"/>
          <w:sz w:val="20"/>
          <w:szCs w:val="20"/>
        </w:rPr>
      </w:pPr>
      <w:r w:rsidRPr="00F13FB2">
        <w:rPr>
          <w:rFonts w:ascii="Verdana" w:hAnsi="Verdana" w:cs="Helvetica"/>
          <w:sz w:val="20"/>
          <w:szCs w:val="20"/>
        </w:rPr>
        <w:t>Ilekroć w dalszej części Umowy wprowadzone zostaną definicje, pisane wielką literą, które nie zostały wyszczególnione powyżej, Strony zgodnie ustalają, iż będą one miały nadane im w ramach danej definicji znaczenie, wyłącznie dla potrzeb Umowy.</w:t>
      </w:r>
    </w:p>
    <w:p w14:paraId="034A36B0" w14:textId="77777777" w:rsidR="00B0332E" w:rsidRPr="00F13FB2" w:rsidRDefault="00B0332E" w:rsidP="009225BA">
      <w:pPr>
        <w:spacing w:line="276" w:lineRule="auto"/>
        <w:jc w:val="both"/>
        <w:rPr>
          <w:rFonts w:ascii="Verdana" w:hAnsi="Verdana" w:cs="Helvetica"/>
          <w:sz w:val="20"/>
          <w:szCs w:val="20"/>
        </w:rPr>
      </w:pPr>
    </w:p>
    <w:p w14:paraId="6F00B8A5" w14:textId="1787CAAD" w:rsidR="009B454E" w:rsidRPr="00F13FB2" w:rsidRDefault="00B11CE2"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1</w:t>
      </w:r>
    </w:p>
    <w:p w14:paraId="09B87EE4" w14:textId="77777777" w:rsidR="00CE113D" w:rsidRPr="00F13FB2" w:rsidRDefault="006A6111"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747A8E" w:rsidRPr="00F13FB2">
        <w:rPr>
          <w:rFonts w:ascii="Verdana" w:hAnsi="Verdana" w:cs="Arial"/>
          <w:b/>
          <w:sz w:val="20"/>
          <w:szCs w:val="20"/>
        </w:rPr>
        <w:t>P</w:t>
      </w:r>
      <w:r w:rsidR="009A139C" w:rsidRPr="00F13FB2">
        <w:rPr>
          <w:rFonts w:ascii="Verdana" w:hAnsi="Verdana" w:cs="Arial"/>
          <w:b/>
          <w:sz w:val="20"/>
          <w:szCs w:val="20"/>
        </w:rPr>
        <w:t>rzedmiot</w:t>
      </w:r>
      <w:r w:rsidR="009A139C" w:rsidRPr="00F13FB2">
        <w:rPr>
          <w:rFonts w:ascii="Verdana" w:hAnsi="Verdana" w:cs="TTE1768698t00"/>
          <w:b/>
          <w:sz w:val="20"/>
          <w:szCs w:val="20"/>
        </w:rPr>
        <w:t xml:space="preserve"> </w:t>
      </w:r>
      <w:r w:rsidR="00151DCC" w:rsidRPr="00F13FB2">
        <w:rPr>
          <w:rFonts w:ascii="Verdana" w:hAnsi="Verdana" w:cs="TTE1768698t00"/>
          <w:b/>
          <w:sz w:val="20"/>
          <w:szCs w:val="20"/>
        </w:rPr>
        <w:t>Umowy</w:t>
      </w:r>
      <w:r w:rsidR="009A139C" w:rsidRPr="00F13FB2">
        <w:rPr>
          <w:rFonts w:ascii="Verdana" w:hAnsi="Verdana" w:cs="TTE1768698t00"/>
          <w:b/>
          <w:sz w:val="20"/>
          <w:szCs w:val="20"/>
        </w:rPr>
        <w:t>)</w:t>
      </w:r>
    </w:p>
    <w:p w14:paraId="454FB62C" w14:textId="00454910" w:rsidR="0017671E" w:rsidRDefault="00B11CE2" w:rsidP="009225BA">
      <w:pPr>
        <w:pStyle w:val="tekstost"/>
        <w:numPr>
          <w:ilvl w:val="0"/>
          <w:numId w:val="41"/>
        </w:numPr>
        <w:tabs>
          <w:tab w:val="left" w:pos="567"/>
        </w:tabs>
        <w:overflowPunct/>
        <w:autoSpaceDE/>
        <w:autoSpaceDN/>
        <w:adjustRightInd/>
        <w:spacing w:after="80" w:line="276" w:lineRule="auto"/>
        <w:ind w:left="0" w:firstLine="0"/>
        <w:textAlignment w:val="auto"/>
        <w:rPr>
          <w:rFonts w:ascii="Verdana" w:hAnsi="Verdana" w:cs="Helvetica"/>
        </w:rPr>
      </w:pPr>
      <w:r w:rsidRPr="00F13FB2">
        <w:rPr>
          <w:rFonts w:ascii="Verdana" w:hAnsi="Verdana"/>
          <w:lang w:eastAsia="en-US"/>
        </w:rPr>
        <w:t>Zamawiający zleca, a W</w:t>
      </w:r>
      <w:r w:rsidR="00832A58" w:rsidRPr="00F13FB2">
        <w:rPr>
          <w:rFonts w:ascii="Verdana" w:hAnsi="Verdana"/>
          <w:lang w:eastAsia="en-US"/>
        </w:rPr>
        <w:t>ykonawca</w:t>
      </w:r>
      <w:r w:rsidR="0060105E" w:rsidRPr="00F13FB2">
        <w:rPr>
          <w:rFonts w:ascii="Verdana" w:hAnsi="Verdana"/>
          <w:lang w:eastAsia="en-US"/>
        </w:rPr>
        <w:t xml:space="preserve"> przyjmuje</w:t>
      </w:r>
      <w:r w:rsidR="00832A58" w:rsidRPr="00F13FB2">
        <w:rPr>
          <w:rFonts w:ascii="Verdana" w:hAnsi="Verdana"/>
          <w:lang w:eastAsia="en-US"/>
        </w:rPr>
        <w:t xml:space="preserve"> do </w:t>
      </w:r>
      <w:r w:rsidR="009B515B" w:rsidRPr="00F13FB2">
        <w:rPr>
          <w:rFonts w:ascii="Verdana" w:hAnsi="Verdana"/>
          <w:lang w:eastAsia="en-US"/>
        </w:rPr>
        <w:t>wykonania</w:t>
      </w:r>
      <w:r w:rsidR="0017671E" w:rsidRPr="00F13FB2">
        <w:rPr>
          <w:rFonts w:ascii="Verdana" w:hAnsi="Verdana"/>
          <w:lang w:eastAsia="en-US"/>
        </w:rPr>
        <w:t>:</w:t>
      </w:r>
      <w:r w:rsidR="00B176A2" w:rsidRPr="00F13FB2">
        <w:rPr>
          <w:rFonts w:ascii="Verdana" w:hAnsi="Verdana" w:cs="Helvetica"/>
        </w:rPr>
        <w:t xml:space="preserve"> </w:t>
      </w:r>
    </w:p>
    <w:p w14:paraId="1E396BD0" w14:textId="3651D3FF" w:rsidR="0037632D" w:rsidRPr="00A03C8F" w:rsidRDefault="0037176C" w:rsidP="00C439F2">
      <w:pPr>
        <w:pStyle w:val="Default"/>
        <w:widowControl w:val="0"/>
        <w:numPr>
          <w:ilvl w:val="1"/>
          <w:numId w:val="65"/>
        </w:numPr>
        <w:suppressAutoHyphens/>
        <w:autoSpaceDN/>
        <w:spacing w:line="276" w:lineRule="auto"/>
        <w:ind w:left="993" w:right="43" w:hanging="426"/>
        <w:jc w:val="both"/>
        <w:rPr>
          <w:rFonts w:ascii="Verdana" w:hAnsi="Verdana"/>
          <w:sz w:val="20"/>
          <w:szCs w:val="20"/>
        </w:rPr>
      </w:pPr>
      <w:bookmarkStart w:id="3" w:name="Par1u1_1"/>
      <w:r>
        <w:rPr>
          <w:rFonts w:ascii="Verdana" w:hAnsi="Verdana" w:cs="Verdana"/>
          <w:b/>
          <w:bCs/>
          <w:sz w:val="20"/>
          <w:szCs w:val="20"/>
        </w:rPr>
        <w:t>o</w:t>
      </w:r>
      <w:r w:rsidR="0037632D" w:rsidRPr="00297CCF">
        <w:rPr>
          <w:rFonts w:ascii="Verdana" w:hAnsi="Verdana" w:cs="Verdana"/>
          <w:b/>
          <w:bCs/>
          <w:sz w:val="20"/>
          <w:szCs w:val="20"/>
        </w:rPr>
        <w:t>pracowani</w:t>
      </w:r>
      <w:r w:rsidR="0037632D">
        <w:rPr>
          <w:rFonts w:ascii="Verdana" w:hAnsi="Verdana" w:cs="Verdana"/>
          <w:b/>
          <w:bCs/>
          <w:sz w:val="20"/>
          <w:szCs w:val="20"/>
        </w:rPr>
        <w:t>e</w:t>
      </w:r>
      <w:r w:rsidR="0037632D" w:rsidRPr="00E57629">
        <w:rPr>
          <w:rFonts w:ascii="Verdana" w:hAnsi="Verdana" w:cs="Verdana"/>
          <w:b/>
          <w:bCs/>
          <w:sz w:val="20"/>
          <w:szCs w:val="20"/>
        </w:rPr>
        <w:t xml:space="preserve"> kompletnej </w:t>
      </w:r>
      <w:r w:rsidR="0025772A">
        <w:rPr>
          <w:rFonts w:ascii="Verdana" w:hAnsi="Verdana" w:cs="Verdana"/>
          <w:b/>
          <w:bCs/>
          <w:sz w:val="20"/>
          <w:szCs w:val="20"/>
        </w:rPr>
        <w:t>D</w:t>
      </w:r>
      <w:r w:rsidR="0037632D" w:rsidRPr="00E57629">
        <w:rPr>
          <w:rFonts w:ascii="Verdana" w:hAnsi="Verdana" w:cs="Verdana"/>
          <w:b/>
          <w:bCs/>
          <w:sz w:val="20"/>
          <w:szCs w:val="20"/>
        </w:rPr>
        <w:t>okumentacji projektowej dla zadania pn.:</w:t>
      </w:r>
      <w:r w:rsidR="0037632D" w:rsidRPr="00D53AAE">
        <w:rPr>
          <w:rFonts w:ascii="Verdana" w:hAnsi="Verdana"/>
          <w:b/>
          <w:bCs/>
          <w:sz w:val="20"/>
          <w:szCs w:val="20"/>
        </w:rPr>
        <w:t xml:space="preserve"> „Budowa sygnalizacji  świetlnej w ciągu drogi krajowej nr 42 w m. Dylów Rządowy w woj. Łódzkim”</w:t>
      </w:r>
      <w:r w:rsidR="0037632D" w:rsidRPr="00D53AAE">
        <w:rPr>
          <w:rFonts w:ascii="Verdana" w:hAnsi="Verdana" w:cs="Verdana"/>
          <w:sz w:val="20"/>
          <w:szCs w:val="20"/>
        </w:rPr>
        <w:t>,</w:t>
      </w:r>
      <w:r w:rsidR="00A03C8F">
        <w:rPr>
          <w:rFonts w:ascii="Verdana" w:hAnsi="Verdana" w:cs="Verdana"/>
          <w:sz w:val="20"/>
          <w:szCs w:val="20"/>
        </w:rPr>
        <w:t xml:space="preserve"> </w:t>
      </w:r>
      <w:r w:rsidR="0037632D" w:rsidRPr="00A03C8F">
        <w:rPr>
          <w:rFonts w:ascii="Verdana" w:hAnsi="Verdana"/>
          <w:sz w:val="20"/>
          <w:szCs w:val="20"/>
        </w:rPr>
        <w:t xml:space="preserve">w skład której wchodzą opracowania i </w:t>
      </w:r>
      <w:r w:rsidR="0025772A">
        <w:rPr>
          <w:rFonts w:ascii="Verdana" w:hAnsi="Verdana"/>
          <w:sz w:val="20"/>
          <w:szCs w:val="20"/>
        </w:rPr>
        <w:t>d</w:t>
      </w:r>
      <w:r w:rsidR="0037632D" w:rsidRPr="00A03C8F">
        <w:rPr>
          <w:rFonts w:ascii="Verdana" w:hAnsi="Verdana"/>
          <w:sz w:val="20"/>
          <w:szCs w:val="20"/>
        </w:rPr>
        <w:t xml:space="preserve">okumentacje projektowe określone w </w:t>
      </w:r>
      <w:r w:rsidR="00A03C8F">
        <w:rPr>
          <w:rFonts w:ascii="Verdana" w:hAnsi="Verdana"/>
          <w:sz w:val="20"/>
          <w:szCs w:val="20"/>
        </w:rPr>
        <w:t>OPZ</w:t>
      </w:r>
      <w:r w:rsidR="00C15554">
        <w:rPr>
          <w:rFonts w:ascii="Verdana" w:hAnsi="Verdana"/>
          <w:sz w:val="20"/>
          <w:szCs w:val="20"/>
        </w:rPr>
        <w:t>,</w:t>
      </w:r>
      <w:r w:rsidR="0037632D" w:rsidRPr="00A03C8F">
        <w:rPr>
          <w:rFonts w:ascii="Verdana" w:hAnsi="Verdana"/>
          <w:sz w:val="20"/>
          <w:szCs w:val="20"/>
        </w:rPr>
        <w:t xml:space="preserve"> wykonane zgodnie z postanowieniami Umowy </w:t>
      </w:r>
      <w:r w:rsidR="00A03C8F">
        <w:rPr>
          <w:rFonts w:ascii="Verdana" w:hAnsi="Verdana"/>
          <w:sz w:val="20"/>
          <w:szCs w:val="20"/>
        </w:rPr>
        <w:t xml:space="preserve">i jej integralnymi częściami, </w:t>
      </w:r>
      <w:r w:rsidR="0037632D" w:rsidRPr="00A03C8F">
        <w:rPr>
          <w:rFonts w:ascii="Verdana" w:hAnsi="Verdana"/>
          <w:sz w:val="20"/>
          <w:szCs w:val="20"/>
        </w:rPr>
        <w:t xml:space="preserve">wraz z uzyskaniem wymaganych prawem, wszelkich niezbędnych decyzji, pozwoleń, opinii, warunków, uzgodnień, jak również innych dokumentów niezbędnych do uzyskania zatwierdzenia Dokumentacji projektowej oraz wykonania Robót budowlanych – w zależności od potrzeb: w drodze decyzji administracyjnych – Pozwolenia na budowę (dalej: </w:t>
      </w:r>
      <w:proofErr w:type="spellStart"/>
      <w:r w:rsidR="0037632D" w:rsidRPr="00A03C8F">
        <w:rPr>
          <w:rFonts w:ascii="Verdana" w:hAnsi="Verdana"/>
          <w:sz w:val="20"/>
          <w:szCs w:val="20"/>
        </w:rPr>
        <w:t>PnB</w:t>
      </w:r>
      <w:proofErr w:type="spellEnd"/>
      <w:r w:rsidR="0037632D" w:rsidRPr="00A03C8F">
        <w:rPr>
          <w:rFonts w:ascii="Verdana" w:hAnsi="Verdana"/>
          <w:sz w:val="20"/>
          <w:szCs w:val="20"/>
        </w:rPr>
        <w:t xml:space="preserve">), decyzji o zezwoleniu na realizację inwestycji drogowej (dalej: </w:t>
      </w:r>
      <w:proofErr w:type="spellStart"/>
      <w:r w:rsidR="0037632D" w:rsidRPr="00A03C8F">
        <w:rPr>
          <w:rFonts w:ascii="Verdana" w:hAnsi="Verdana"/>
          <w:sz w:val="20"/>
          <w:szCs w:val="20"/>
        </w:rPr>
        <w:t>ZRiD</w:t>
      </w:r>
      <w:proofErr w:type="spellEnd"/>
      <w:r w:rsidR="0037632D" w:rsidRPr="00A03C8F">
        <w:rPr>
          <w:rFonts w:ascii="Verdana" w:hAnsi="Verdana"/>
          <w:sz w:val="20"/>
          <w:szCs w:val="20"/>
        </w:rPr>
        <w:t xml:space="preserve">) lub w drodze przyjęcia zgłoszenia robót budowlanych niewymagających pozwolenia na budowę (Etap I), </w:t>
      </w:r>
      <w:bookmarkStart w:id="4" w:name="Par1_u1_2"/>
      <w:bookmarkEnd w:id="3"/>
    </w:p>
    <w:p w14:paraId="1BE9DAE3" w14:textId="6F58A313" w:rsidR="0037632D" w:rsidRPr="0025772A" w:rsidRDefault="0037176C" w:rsidP="00C439F2">
      <w:pPr>
        <w:pStyle w:val="Default"/>
        <w:widowControl w:val="0"/>
        <w:numPr>
          <w:ilvl w:val="1"/>
          <w:numId w:val="65"/>
        </w:numPr>
        <w:suppressAutoHyphens/>
        <w:autoSpaceDN/>
        <w:spacing w:line="276" w:lineRule="auto"/>
        <w:ind w:left="993" w:right="43" w:hanging="426"/>
        <w:jc w:val="both"/>
        <w:rPr>
          <w:rFonts w:ascii="Verdana" w:hAnsi="Verdana"/>
          <w:sz w:val="20"/>
          <w:szCs w:val="20"/>
        </w:rPr>
      </w:pPr>
      <w:r w:rsidRPr="0025772A">
        <w:rPr>
          <w:rFonts w:ascii="Verdana" w:hAnsi="Verdana"/>
          <w:b/>
          <w:bCs/>
          <w:sz w:val="20"/>
          <w:szCs w:val="20"/>
        </w:rPr>
        <w:t>udzielanie odpowiedzi na pytania</w:t>
      </w:r>
      <w:r w:rsidRPr="0025772A">
        <w:rPr>
          <w:rFonts w:ascii="Verdana" w:hAnsi="Verdana"/>
          <w:sz w:val="20"/>
          <w:szCs w:val="20"/>
        </w:rPr>
        <w:t xml:space="preserve"> </w:t>
      </w:r>
      <w:r w:rsidRPr="009D7DB6">
        <w:rPr>
          <w:rFonts w:ascii="Verdana" w:hAnsi="Verdana"/>
          <w:b/>
          <w:bCs/>
          <w:sz w:val="20"/>
          <w:szCs w:val="20"/>
        </w:rPr>
        <w:t>do treści SWZ</w:t>
      </w:r>
      <w:r w:rsidRPr="0025772A">
        <w:rPr>
          <w:rFonts w:ascii="Verdana" w:hAnsi="Verdana"/>
          <w:sz w:val="20"/>
          <w:szCs w:val="20"/>
        </w:rPr>
        <w:t xml:space="preserve"> na etapie procedury przetargowej na wybór wykonawcy robót i ewentualna modyfikacja opracowanej przez Wykonawcę Dokumentacji</w:t>
      </w:r>
      <w:r w:rsidR="00C15554">
        <w:rPr>
          <w:rFonts w:ascii="Verdana" w:hAnsi="Verdana"/>
          <w:sz w:val="20"/>
          <w:szCs w:val="20"/>
        </w:rPr>
        <w:t xml:space="preserve">, realizowane </w:t>
      </w:r>
      <w:r w:rsidR="00C15554" w:rsidRPr="00A03C8F">
        <w:rPr>
          <w:rFonts w:ascii="Verdana" w:hAnsi="Verdana"/>
          <w:sz w:val="20"/>
          <w:szCs w:val="20"/>
        </w:rPr>
        <w:t xml:space="preserve">zgodnie z postanowieniami Umowy </w:t>
      </w:r>
      <w:r w:rsidR="00C15554">
        <w:rPr>
          <w:rFonts w:ascii="Verdana" w:hAnsi="Verdana"/>
          <w:sz w:val="20"/>
          <w:szCs w:val="20"/>
        </w:rPr>
        <w:t xml:space="preserve">i jej integralnymi częściami </w:t>
      </w:r>
      <w:r w:rsidR="0037632D" w:rsidRPr="0025772A">
        <w:rPr>
          <w:rFonts w:ascii="Verdana" w:hAnsi="Verdana"/>
          <w:sz w:val="20"/>
          <w:szCs w:val="20"/>
        </w:rPr>
        <w:t xml:space="preserve">(Etap II), </w:t>
      </w:r>
      <w:bookmarkStart w:id="5" w:name="Par1_u1_3"/>
      <w:bookmarkEnd w:id="4"/>
    </w:p>
    <w:p w14:paraId="757F0583" w14:textId="5361DC45" w:rsidR="0037632D" w:rsidRPr="00557E38" w:rsidRDefault="009D7DB6" w:rsidP="00C439F2">
      <w:pPr>
        <w:pStyle w:val="Default"/>
        <w:widowControl w:val="0"/>
        <w:numPr>
          <w:ilvl w:val="1"/>
          <w:numId w:val="65"/>
        </w:numPr>
        <w:suppressAutoHyphens/>
        <w:autoSpaceDN/>
        <w:spacing w:line="276" w:lineRule="auto"/>
        <w:ind w:left="993" w:right="43" w:hanging="426"/>
        <w:jc w:val="both"/>
        <w:rPr>
          <w:rFonts w:ascii="Verdana" w:hAnsi="Verdana"/>
          <w:sz w:val="20"/>
          <w:szCs w:val="20"/>
        </w:rPr>
      </w:pPr>
      <w:r>
        <w:rPr>
          <w:rFonts w:ascii="Verdana" w:hAnsi="Verdana"/>
          <w:b/>
          <w:sz w:val="20"/>
          <w:szCs w:val="20"/>
        </w:rPr>
        <w:t>s</w:t>
      </w:r>
      <w:r w:rsidR="0037632D" w:rsidRPr="00557E38">
        <w:rPr>
          <w:rFonts w:ascii="Verdana" w:hAnsi="Verdana"/>
          <w:b/>
          <w:sz w:val="20"/>
          <w:szCs w:val="20"/>
        </w:rPr>
        <w:t>prawowani</w:t>
      </w:r>
      <w:r w:rsidR="0037632D">
        <w:rPr>
          <w:rFonts w:ascii="Verdana" w:hAnsi="Verdana"/>
          <w:b/>
          <w:sz w:val="20"/>
          <w:szCs w:val="20"/>
        </w:rPr>
        <w:t>e</w:t>
      </w:r>
      <w:r w:rsidR="0037632D" w:rsidRPr="00557E38">
        <w:rPr>
          <w:rFonts w:ascii="Verdana" w:hAnsi="Verdana"/>
          <w:b/>
          <w:sz w:val="20"/>
          <w:szCs w:val="20"/>
        </w:rPr>
        <w:t xml:space="preserve"> </w:t>
      </w:r>
      <w:r w:rsidR="0037632D">
        <w:rPr>
          <w:rFonts w:ascii="Verdana" w:hAnsi="Verdana"/>
          <w:b/>
          <w:sz w:val="20"/>
          <w:szCs w:val="20"/>
        </w:rPr>
        <w:t>N</w:t>
      </w:r>
      <w:r w:rsidR="0037632D" w:rsidRPr="00557E38">
        <w:rPr>
          <w:rFonts w:ascii="Verdana" w:hAnsi="Verdana"/>
          <w:b/>
          <w:sz w:val="20"/>
          <w:szCs w:val="20"/>
        </w:rPr>
        <w:t xml:space="preserve">adzoru </w:t>
      </w:r>
      <w:r w:rsidR="0037632D">
        <w:rPr>
          <w:rFonts w:ascii="Verdana" w:hAnsi="Verdana"/>
          <w:b/>
          <w:sz w:val="20"/>
          <w:szCs w:val="20"/>
        </w:rPr>
        <w:t>A</w:t>
      </w:r>
      <w:r w:rsidR="0037632D" w:rsidRPr="00557E38">
        <w:rPr>
          <w:rFonts w:ascii="Verdana" w:hAnsi="Verdana"/>
          <w:b/>
          <w:sz w:val="20"/>
          <w:szCs w:val="20"/>
        </w:rPr>
        <w:t>utorskiego</w:t>
      </w:r>
      <w:r w:rsidR="0037632D" w:rsidRPr="00557E38">
        <w:rPr>
          <w:rFonts w:ascii="Verdana" w:hAnsi="Verdana"/>
          <w:sz w:val="20"/>
          <w:szCs w:val="20"/>
        </w:rPr>
        <w:t xml:space="preserve"> nad przedsięwzięciem w czasie robót budowlanych do czasu odbioru ostatecznego robót </w:t>
      </w:r>
      <w:r w:rsidR="0037632D" w:rsidRPr="00E67E45">
        <w:rPr>
          <w:rFonts w:ascii="Verdana" w:hAnsi="Verdana"/>
          <w:sz w:val="20"/>
          <w:szCs w:val="20"/>
        </w:rPr>
        <w:t>budowlanych i w okresie rękojmi,</w:t>
      </w:r>
      <w:r w:rsidR="0037632D" w:rsidRPr="00557E38">
        <w:rPr>
          <w:rFonts w:ascii="Verdana" w:hAnsi="Verdana"/>
          <w:sz w:val="20"/>
          <w:szCs w:val="20"/>
        </w:rPr>
        <w:t xml:space="preserve"> zgodnie z postanowieniami Umow</w:t>
      </w:r>
      <w:r w:rsidR="00C15554">
        <w:rPr>
          <w:rFonts w:ascii="Verdana" w:hAnsi="Verdana"/>
          <w:sz w:val="20"/>
          <w:szCs w:val="20"/>
        </w:rPr>
        <w:t xml:space="preserve">y i jej integralnymi częściami </w:t>
      </w:r>
      <w:r w:rsidR="0037632D" w:rsidRPr="00557E38">
        <w:rPr>
          <w:rFonts w:ascii="Verdana" w:hAnsi="Verdana"/>
          <w:sz w:val="20"/>
          <w:szCs w:val="20"/>
        </w:rPr>
        <w:t>(Etap III)</w:t>
      </w:r>
      <w:r w:rsidR="0037632D">
        <w:rPr>
          <w:rFonts w:ascii="Verdana" w:hAnsi="Verdana"/>
          <w:sz w:val="20"/>
          <w:szCs w:val="20"/>
        </w:rPr>
        <w:t>.</w:t>
      </w:r>
    </w:p>
    <w:bookmarkEnd w:id="5"/>
    <w:p w14:paraId="49950EC4" w14:textId="3F4FA4D5" w:rsidR="00001062" w:rsidRPr="00F13FB2" w:rsidRDefault="007E4FE1" w:rsidP="009225BA">
      <w:pPr>
        <w:pStyle w:val="tekstost"/>
        <w:numPr>
          <w:ilvl w:val="0"/>
          <w:numId w:val="42"/>
        </w:numPr>
        <w:overflowPunct/>
        <w:autoSpaceDE/>
        <w:autoSpaceDN/>
        <w:adjustRightInd/>
        <w:spacing w:after="80" w:line="276" w:lineRule="auto"/>
        <w:ind w:left="567" w:hanging="567"/>
        <w:textAlignment w:val="auto"/>
        <w:rPr>
          <w:rFonts w:ascii="Verdana" w:hAnsi="Verdana"/>
          <w:lang w:eastAsia="en-US"/>
        </w:rPr>
      </w:pPr>
      <w:r w:rsidRPr="00F13FB2">
        <w:rPr>
          <w:rFonts w:ascii="Verdana" w:hAnsi="Verdana"/>
          <w:lang w:eastAsia="en-US"/>
        </w:rPr>
        <w:t>Na Umowę składają się następujące dokumenty, które stanowią jej integralną część i</w:t>
      </w:r>
      <w:r w:rsidR="00950A1B" w:rsidRPr="00F13FB2">
        <w:rPr>
          <w:rFonts w:ascii="Verdana" w:hAnsi="Verdana"/>
          <w:lang w:eastAsia="en-US"/>
        </w:rPr>
        <w:t> </w:t>
      </w:r>
      <w:r w:rsidRPr="00F13FB2">
        <w:rPr>
          <w:rFonts w:ascii="Verdana" w:hAnsi="Verdana"/>
          <w:lang w:eastAsia="en-US"/>
        </w:rPr>
        <w:t xml:space="preserve">będą interpretowane w następującej kolejności: </w:t>
      </w:r>
    </w:p>
    <w:p w14:paraId="76644DFD" w14:textId="32C05A75" w:rsidR="00914EA2" w:rsidRPr="00F13FB2" w:rsidRDefault="00001062" w:rsidP="009225BA">
      <w:pPr>
        <w:pStyle w:val="tekstost"/>
        <w:numPr>
          <w:ilvl w:val="0"/>
          <w:numId w:val="6"/>
        </w:numPr>
        <w:tabs>
          <w:tab w:val="clear" w:pos="720"/>
        </w:tabs>
        <w:spacing w:after="80" w:line="276" w:lineRule="auto"/>
        <w:ind w:left="1134" w:hanging="567"/>
        <w:rPr>
          <w:rFonts w:ascii="Verdana" w:hAnsi="Verdana"/>
        </w:rPr>
      </w:pPr>
      <w:r w:rsidRPr="00F13FB2">
        <w:rPr>
          <w:rFonts w:ascii="Verdana" w:hAnsi="Verdana"/>
        </w:rPr>
        <w:t>Akt Umowy</w:t>
      </w:r>
      <w:r w:rsidR="00571E32" w:rsidRPr="00F13FB2">
        <w:rPr>
          <w:rFonts w:ascii="Verdana" w:hAnsi="Verdana"/>
        </w:rPr>
        <w:t>;</w:t>
      </w:r>
    </w:p>
    <w:p w14:paraId="0110EC7C" w14:textId="7EAE7461" w:rsidR="00F75F8A" w:rsidRPr="00F13FB2" w:rsidRDefault="00D14502" w:rsidP="009225BA">
      <w:pPr>
        <w:pStyle w:val="tekstost"/>
        <w:numPr>
          <w:ilvl w:val="0"/>
          <w:numId w:val="6"/>
        </w:numPr>
        <w:tabs>
          <w:tab w:val="clear" w:pos="720"/>
        </w:tabs>
        <w:spacing w:after="80" w:line="276" w:lineRule="auto"/>
        <w:ind w:left="1134" w:hanging="567"/>
        <w:rPr>
          <w:rFonts w:ascii="Verdana" w:hAnsi="Verdana"/>
        </w:rPr>
      </w:pPr>
      <w:r>
        <w:rPr>
          <w:rFonts w:ascii="Verdana" w:hAnsi="Verdana"/>
        </w:rPr>
        <w:t>Formularz Wyceny</w:t>
      </w:r>
      <w:r w:rsidR="00571E32" w:rsidRPr="00F13FB2">
        <w:rPr>
          <w:rFonts w:ascii="Verdana" w:hAnsi="Verdana"/>
        </w:rPr>
        <w:t>;</w:t>
      </w:r>
    </w:p>
    <w:p w14:paraId="014CF10C" w14:textId="77777777" w:rsidR="00001062" w:rsidRPr="00F13FB2" w:rsidRDefault="00914EA2" w:rsidP="009225BA">
      <w:pPr>
        <w:pStyle w:val="tekstost"/>
        <w:numPr>
          <w:ilvl w:val="0"/>
          <w:numId w:val="6"/>
        </w:numPr>
        <w:tabs>
          <w:tab w:val="clear" w:pos="720"/>
        </w:tabs>
        <w:spacing w:after="80" w:line="276" w:lineRule="auto"/>
        <w:ind w:left="1134" w:hanging="567"/>
        <w:rPr>
          <w:rFonts w:ascii="Verdana" w:hAnsi="Verdana"/>
        </w:rPr>
      </w:pPr>
      <w:r w:rsidRPr="00F13FB2">
        <w:rPr>
          <w:rFonts w:ascii="Verdana" w:hAnsi="Verdana"/>
        </w:rPr>
        <w:t>Umowa o powierzenie przetwarzania danych osobowych</w:t>
      </w:r>
      <w:r w:rsidR="00410C01" w:rsidRPr="00F13FB2">
        <w:rPr>
          <w:rFonts w:ascii="Verdana" w:hAnsi="Verdana"/>
        </w:rPr>
        <w:t>,</w:t>
      </w:r>
      <w:r w:rsidR="00001062" w:rsidRPr="00F13FB2">
        <w:rPr>
          <w:rFonts w:ascii="Verdana" w:hAnsi="Verdana"/>
        </w:rPr>
        <w:t xml:space="preserve"> </w:t>
      </w:r>
    </w:p>
    <w:p w14:paraId="7FC7FBF9" w14:textId="572A838B" w:rsidR="00634AD3" w:rsidRPr="00F13FB2" w:rsidRDefault="00D14502" w:rsidP="009225BA">
      <w:pPr>
        <w:pStyle w:val="tekstost"/>
        <w:numPr>
          <w:ilvl w:val="0"/>
          <w:numId w:val="6"/>
        </w:numPr>
        <w:tabs>
          <w:tab w:val="clear" w:pos="720"/>
        </w:tabs>
        <w:spacing w:after="80" w:line="276" w:lineRule="auto"/>
        <w:ind w:left="1134" w:hanging="567"/>
        <w:rPr>
          <w:rFonts w:ascii="Verdana" w:hAnsi="Verdana"/>
        </w:rPr>
      </w:pPr>
      <w:r>
        <w:rPr>
          <w:rFonts w:ascii="Verdana" w:hAnsi="Verdana"/>
        </w:rPr>
        <w:t>OPZ</w:t>
      </w:r>
      <w:r w:rsidR="007D7397">
        <w:rPr>
          <w:rFonts w:ascii="Verdana" w:hAnsi="Verdana"/>
        </w:rPr>
        <w:t xml:space="preserve"> wraz z załącznikami</w:t>
      </w:r>
      <w:r w:rsidR="00571E32" w:rsidRPr="00F13FB2">
        <w:rPr>
          <w:rFonts w:ascii="Verdana" w:hAnsi="Verdana"/>
        </w:rPr>
        <w:t>;</w:t>
      </w:r>
    </w:p>
    <w:p w14:paraId="361A8803" w14:textId="0D1EB129" w:rsidR="00634AD3" w:rsidRPr="00F13FB2" w:rsidRDefault="0060415B" w:rsidP="009225BA">
      <w:pPr>
        <w:pStyle w:val="tekstost"/>
        <w:numPr>
          <w:ilvl w:val="0"/>
          <w:numId w:val="6"/>
        </w:numPr>
        <w:tabs>
          <w:tab w:val="clear" w:pos="720"/>
        </w:tabs>
        <w:spacing w:after="80" w:line="276" w:lineRule="auto"/>
        <w:ind w:left="1134" w:hanging="567"/>
        <w:rPr>
          <w:rFonts w:ascii="Verdana" w:hAnsi="Verdana"/>
        </w:rPr>
      </w:pPr>
      <w:r w:rsidRPr="00F13FB2">
        <w:rPr>
          <w:rFonts w:ascii="Verdana" w:hAnsi="Verdana"/>
        </w:rPr>
        <w:t>O</w:t>
      </w:r>
      <w:r w:rsidR="00131AAF" w:rsidRPr="00F13FB2">
        <w:rPr>
          <w:rFonts w:ascii="Verdana" w:hAnsi="Verdana"/>
        </w:rPr>
        <w:t>ferta</w:t>
      </w:r>
      <w:r w:rsidR="00571E32" w:rsidRPr="00F13FB2">
        <w:rPr>
          <w:rFonts w:ascii="Verdana" w:hAnsi="Verdana"/>
        </w:rPr>
        <w:t>;</w:t>
      </w:r>
    </w:p>
    <w:p w14:paraId="2BBFCBC4" w14:textId="39717161" w:rsidR="008F6351" w:rsidRPr="00F13FB2" w:rsidRDefault="008F6351" w:rsidP="009225BA">
      <w:pPr>
        <w:pStyle w:val="Akapitzlist"/>
        <w:numPr>
          <w:ilvl w:val="0"/>
          <w:numId w:val="6"/>
        </w:numPr>
        <w:tabs>
          <w:tab w:val="clear" w:pos="720"/>
        </w:tabs>
        <w:spacing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Załączniki</w:t>
      </w:r>
      <w:r w:rsidR="00C43FF7" w:rsidRPr="00F13FB2">
        <w:rPr>
          <w:rFonts w:ascii="Verdana" w:hAnsi="Verdana"/>
          <w:color w:val="auto"/>
          <w:sz w:val="20"/>
          <w:szCs w:val="20"/>
        </w:rPr>
        <w:t xml:space="preserve"> do Umowy:</w:t>
      </w:r>
    </w:p>
    <w:p w14:paraId="44448E77" w14:textId="7B421E90" w:rsidR="00C43FF7" w:rsidRPr="00344D9F" w:rsidRDefault="00C43FF7" w:rsidP="00C439F2">
      <w:pPr>
        <w:pStyle w:val="Akapitzlist"/>
        <w:numPr>
          <w:ilvl w:val="0"/>
          <w:numId w:val="64"/>
        </w:numPr>
        <w:spacing w:line="276" w:lineRule="auto"/>
        <w:contextualSpacing w:val="0"/>
        <w:jc w:val="both"/>
        <w:rPr>
          <w:rFonts w:ascii="Verdana" w:hAnsi="Verdana"/>
          <w:color w:val="auto"/>
          <w:sz w:val="20"/>
          <w:szCs w:val="20"/>
        </w:rPr>
      </w:pPr>
      <w:r w:rsidRPr="00F13FB2">
        <w:rPr>
          <w:rFonts w:ascii="Verdana" w:hAnsi="Verdana"/>
          <w:color w:val="auto"/>
          <w:sz w:val="20"/>
          <w:szCs w:val="20"/>
        </w:rPr>
        <w:t xml:space="preserve">Załącznik nr 1 </w:t>
      </w:r>
      <w:r w:rsidRPr="00344D9F">
        <w:rPr>
          <w:rFonts w:ascii="Verdana" w:hAnsi="Verdana" w:cs="Helvetica"/>
          <w:sz w:val="20"/>
          <w:szCs w:val="20"/>
        </w:rPr>
        <w:t>Schemat usuwania Wad</w:t>
      </w:r>
      <w:r w:rsidRPr="00F13FB2">
        <w:rPr>
          <w:rFonts w:ascii="Verdana" w:hAnsi="Verdana" w:cs="Helvetica"/>
          <w:sz w:val="20"/>
          <w:szCs w:val="20"/>
        </w:rPr>
        <w:t>;</w:t>
      </w:r>
    </w:p>
    <w:p w14:paraId="57D11713" w14:textId="2ED14A71" w:rsidR="00C43FF7" w:rsidRPr="00F13FB2" w:rsidRDefault="00C43FF7" w:rsidP="00C439F2">
      <w:pPr>
        <w:pStyle w:val="Akapitzlist"/>
        <w:numPr>
          <w:ilvl w:val="0"/>
          <w:numId w:val="64"/>
        </w:numPr>
        <w:spacing w:line="276" w:lineRule="auto"/>
        <w:contextualSpacing w:val="0"/>
        <w:jc w:val="both"/>
        <w:rPr>
          <w:rFonts w:ascii="Verdana" w:hAnsi="Verdana"/>
          <w:color w:val="auto"/>
          <w:sz w:val="20"/>
          <w:szCs w:val="20"/>
        </w:rPr>
      </w:pPr>
      <w:r w:rsidRPr="00F13FB2">
        <w:rPr>
          <w:rFonts w:ascii="Verdana" w:hAnsi="Verdana"/>
          <w:color w:val="auto"/>
          <w:sz w:val="20"/>
          <w:szCs w:val="20"/>
        </w:rPr>
        <w:t>Załącznik nr 2 pełnomocnictwo nr ...;</w:t>
      </w:r>
    </w:p>
    <w:p w14:paraId="30E50DD6" w14:textId="63E8AE62" w:rsidR="00C43FF7" w:rsidRDefault="00C43FF7" w:rsidP="00C439F2">
      <w:pPr>
        <w:pStyle w:val="Akapitzlist"/>
        <w:numPr>
          <w:ilvl w:val="0"/>
          <w:numId w:val="64"/>
        </w:numPr>
        <w:spacing w:line="276" w:lineRule="auto"/>
        <w:contextualSpacing w:val="0"/>
        <w:jc w:val="both"/>
        <w:rPr>
          <w:rFonts w:ascii="Verdana" w:hAnsi="Verdana"/>
          <w:color w:val="auto"/>
          <w:sz w:val="20"/>
          <w:szCs w:val="20"/>
        </w:rPr>
      </w:pPr>
      <w:r w:rsidRPr="00F13FB2">
        <w:rPr>
          <w:rFonts w:ascii="Verdana" w:hAnsi="Verdana"/>
          <w:color w:val="auto"/>
          <w:sz w:val="20"/>
          <w:szCs w:val="20"/>
        </w:rPr>
        <w:t>Załącznik nr 3 pełnomocnictwo nr ...</w:t>
      </w:r>
      <w:r w:rsidR="009225BA">
        <w:rPr>
          <w:rFonts w:ascii="Verdana" w:hAnsi="Verdana"/>
          <w:color w:val="auto"/>
          <w:sz w:val="20"/>
          <w:szCs w:val="20"/>
        </w:rPr>
        <w:t>;</w:t>
      </w:r>
    </w:p>
    <w:p w14:paraId="1927A65E" w14:textId="72C2A50C" w:rsidR="009225BA" w:rsidRDefault="009225BA" w:rsidP="00C439F2">
      <w:pPr>
        <w:pStyle w:val="Akapitzlist"/>
        <w:numPr>
          <w:ilvl w:val="0"/>
          <w:numId w:val="64"/>
        </w:numPr>
        <w:spacing w:line="276" w:lineRule="auto"/>
        <w:contextualSpacing w:val="0"/>
        <w:jc w:val="both"/>
        <w:rPr>
          <w:rFonts w:ascii="Verdana" w:hAnsi="Verdana"/>
          <w:color w:val="auto"/>
          <w:sz w:val="20"/>
          <w:szCs w:val="20"/>
        </w:rPr>
      </w:pPr>
      <w:r>
        <w:rPr>
          <w:rFonts w:ascii="Verdana" w:hAnsi="Verdana"/>
          <w:color w:val="auto"/>
          <w:sz w:val="20"/>
          <w:szCs w:val="20"/>
        </w:rPr>
        <w:t>Załącznik nr 4 Oświadczenie Projektanta;</w:t>
      </w:r>
    </w:p>
    <w:p w14:paraId="3042A908" w14:textId="44C24F8C" w:rsidR="00FD4A72" w:rsidRDefault="00FD4A72" w:rsidP="00C439F2">
      <w:pPr>
        <w:pStyle w:val="Akapitzlist"/>
        <w:numPr>
          <w:ilvl w:val="0"/>
          <w:numId w:val="64"/>
        </w:numPr>
        <w:spacing w:line="276" w:lineRule="auto"/>
        <w:contextualSpacing w:val="0"/>
        <w:jc w:val="both"/>
        <w:rPr>
          <w:rFonts w:ascii="Verdana" w:hAnsi="Verdana"/>
          <w:color w:val="auto"/>
          <w:sz w:val="20"/>
          <w:szCs w:val="20"/>
        </w:rPr>
      </w:pPr>
      <w:r>
        <w:rPr>
          <w:rFonts w:ascii="Verdana" w:hAnsi="Verdana"/>
          <w:color w:val="auto"/>
          <w:sz w:val="20"/>
          <w:szCs w:val="20"/>
        </w:rPr>
        <w:t>Załącznik nr 5 Klauzula informacyjna;</w:t>
      </w:r>
    </w:p>
    <w:p w14:paraId="6D729482" w14:textId="651DA61C" w:rsidR="00FD4A72" w:rsidRPr="00F13FB2" w:rsidRDefault="00FD4A72" w:rsidP="00C439F2">
      <w:pPr>
        <w:pStyle w:val="Akapitzlist"/>
        <w:numPr>
          <w:ilvl w:val="0"/>
          <w:numId w:val="64"/>
        </w:numPr>
        <w:spacing w:line="276" w:lineRule="auto"/>
        <w:contextualSpacing w:val="0"/>
        <w:jc w:val="both"/>
        <w:rPr>
          <w:rFonts w:ascii="Verdana" w:hAnsi="Verdana"/>
          <w:color w:val="auto"/>
          <w:sz w:val="20"/>
          <w:szCs w:val="20"/>
        </w:rPr>
      </w:pPr>
      <w:r>
        <w:rPr>
          <w:rFonts w:ascii="Verdana" w:hAnsi="Verdana"/>
          <w:color w:val="auto"/>
          <w:sz w:val="20"/>
          <w:szCs w:val="20"/>
        </w:rPr>
        <w:t>Załącznik nr 6 Oświadczenie o numerze rachunku bankowego</w:t>
      </w:r>
    </w:p>
    <w:p w14:paraId="7133A403" w14:textId="5D3E9CF5" w:rsidR="00914EA2" w:rsidRPr="00F13FB2" w:rsidRDefault="00914EA2" w:rsidP="009225BA">
      <w:pPr>
        <w:pStyle w:val="Akapitzlist"/>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 z zastrzeżeniem ust. </w:t>
      </w:r>
      <w:r w:rsidR="000F6822" w:rsidRPr="00F13FB2">
        <w:rPr>
          <w:rFonts w:ascii="Verdana" w:hAnsi="Verdana"/>
          <w:color w:val="auto"/>
          <w:sz w:val="20"/>
          <w:szCs w:val="20"/>
        </w:rPr>
        <w:t>4</w:t>
      </w:r>
      <w:r w:rsidR="00410C01" w:rsidRPr="00F13FB2">
        <w:rPr>
          <w:rFonts w:ascii="Verdana" w:hAnsi="Verdana"/>
          <w:color w:val="auto"/>
          <w:sz w:val="20"/>
          <w:szCs w:val="20"/>
        </w:rPr>
        <w:t>.</w:t>
      </w:r>
    </w:p>
    <w:p w14:paraId="6527E905" w14:textId="428736A6" w:rsidR="00837966" w:rsidRPr="00F13FB2" w:rsidRDefault="00914EA2" w:rsidP="009225BA">
      <w:pPr>
        <w:pStyle w:val="tekstost"/>
        <w:numPr>
          <w:ilvl w:val="0"/>
          <w:numId w:val="42"/>
        </w:numPr>
        <w:overflowPunct/>
        <w:autoSpaceDE/>
        <w:autoSpaceDN/>
        <w:adjustRightInd/>
        <w:spacing w:before="120" w:after="120" w:line="276" w:lineRule="auto"/>
        <w:ind w:left="567" w:hanging="567"/>
        <w:textAlignment w:val="auto"/>
        <w:rPr>
          <w:rFonts w:ascii="Verdana" w:hAnsi="Verdana"/>
          <w:lang w:eastAsia="en-US"/>
        </w:rPr>
      </w:pPr>
      <w:r w:rsidRPr="00F13FB2">
        <w:rPr>
          <w:rFonts w:ascii="Verdana" w:hAnsi="Verdana"/>
          <w:lang w:eastAsia="en-US"/>
        </w:rPr>
        <w:t xml:space="preserve">W razie sprzeczności pomiędzy treścią Umowy </w:t>
      </w:r>
      <w:r w:rsidR="002571A1" w:rsidRPr="00F13FB2">
        <w:rPr>
          <w:rFonts w:ascii="Verdana" w:hAnsi="Verdana"/>
          <w:lang w:eastAsia="en-US"/>
        </w:rPr>
        <w:t xml:space="preserve">o </w:t>
      </w:r>
      <w:r w:rsidRPr="00F13FB2">
        <w:rPr>
          <w:rFonts w:ascii="Verdana" w:hAnsi="Verdana"/>
          <w:lang w:eastAsia="en-US"/>
        </w:rPr>
        <w:t>powierzeni</w:t>
      </w:r>
      <w:r w:rsidR="002571A1" w:rsidRPr="00F13FB2">
        <w:rPr>
          <w:rFonts w:ascii="Verdana" w:hAnsi="Verdana"/>
          <w:lang w:eastAsia="en-US"/>
        </w:rPr>
        <w:t>e</w:t>
      </w:r>
      <w:r w:rsidRPr="00F13FB2">
        <w:rPr>
          <w:rFonts w:ascii="Verdana" w:hAnsi="Verdana"/>
          <w:lang w:eastAsia="en-US"/>
        </w:rPr>
        <w:t xml:space="preserve"> przetwarzania danych osobowych a postanowieniami</w:t>
      </w:r>
      <w:r w:rsidR="005571CD" w:rsidRPr="00F13FB2">
        <w:rPr>
          <w:rFonts w:ascii="Verdana" w:hAnsi="Verdana"/>
          <w:lang w:eastAsia="en-US"/>
        </w:rPr>
        <w:t xml:space="preserve"> Umowy</w:t>
      </w:r>
      <w:r w:rsidRPr="00F13FB2">
        <w:rPr>
          <w:rFonts w:ascii="Verdana" w:hAnsi="Verdana"/>
          <w:lang w:eastAsia="en-US"/>
        </w:rPr>
        <w:t xml:space="preserve">, w zakresie przetwarzania danych osobowych, </w:t>
      </w:r>
      <w:r w:rsidRPr="00F13FB2">
        <w:rPr>
          <w:rFonts w:ascii="Verdana" w:hAnsi="Verdana"/>
          <w:lang w:eastAsia="en-US"/>
        </w:rPr>
        <w:lastRenderedPageBreak/>
        <w:t xml:space="preserve">pierwszeństwo mają postanowienia Umowy </w:t>
      </w:r>
      <w:r w:rsidR="00417A45" w:rsidRPr="00F13FB2">
        <w:rPr>
          <w:rFonts w:ascii="Verdana" w:hAnsi="Verdana"/>
          <w:lang w:eastAsia="en-US"/>
        </w:rPr>
        <w:t xml:space="preserve">o </w:t>
      </w:r>
      <w:r w:rsidRPr="00F13FB2">
        <w:rPr>
          <w:rFonts w:ascii="Verdana" w:hAnsi="Verdana"/>
          <w:lang w:eastAsia="en-US"/>
        </w:rPr>
        <w:t>powierzeni</w:t>
      </w:r>
      <w:r w:rsidR="00417A45" w:rsidRPr="00F13FB2">
        <w:rPr>
          <w:rFonts w:ascii="Verdana" w:hAnsi="Verdana"/>
          <w:lang w:eastAsia="en-US"/>
        </w:rPr>
        <w:t>e</w:t>
      </w:r>
      <w:r w:rsidRPr="00F13FB2">
        <w:rPr>
          <w:rFonts w:ascii="Verdana" w:hAnsi="Verdana"/>
          <w:lang w:eastAsia="en-US"/>
        </w:rPr>
        <w:t xml:space="preserve"> przetwarzania danych osobowych. </w:t>
      </w:r>
    </w:p>
    <w:p w14:paraId="47234E3E" w14:textId="255AB26C" w:rsidR="0099132D" w:rsidRPr="00F13FB2" w:rsidRDefault="00192488" w:rsidP="009225BA">
      <w:pPr>
        <w:pStyle w:val="tekstost"/>
        <w:numPr>
          <w:ilvl w:val="0"/>
          <w:numId w:val="42"/>
        </w:numPr>
        <w:overflowPunct/>
        <w:autoSpaceDE/>
        <w:autoSpaceDN/>
        <w:adjustRightInd/>
        <w:spacing w:before="120" w:after="120" w:line="276" w:lineRule="auto"/>
        <w:ind w:left="567" w:hanging="567"/>
        <w:textAlignment w:val="auto"/>
        <w:rPr>
          <w:rFonts w:ascii="Verdana" w:hAnsi="Verdana"/>
          <w:lang w:eastAsia="en-US"/>
        </w:rPr>
      </w:pPr>
      <w:r w:rsidRPr="00F13FB2">
        <w:rPr>
          <w:rFonts w:ascii="Verdana" w:hAnsi="Verdana"/>
          <w:lang w:eastAsia="en-US"/>
        </w:rPr>
        <w:t>W</w:t>
      </w:r>
      <w:r w:rsidR="00001062" w:rsidRPr="00F13FB2">
        <w:rPr>
          <w:rFonts w:ascii="Verdana" w:hAnsi="Verdana"/>
          <w:lang w:eastAsia="en-US"/>
        </w:rPr>
        <w:t>szelkie uzupełnienia i wyjaśnienia do powyższych dokumentów powinny być odczytywane i interpretowane w powyższej kolejności i łącznie z dokumentami, których dotyczą.</w:t>
      </w:r>
      <w:r w:rsidR="00AD5C15" w:rsidRPr="00F13FB2">
        <w:rPr>
          <w:rFonts w:ascii="Verdana" w:hAnsi="Verdana"/>
          <w:lang w:eastAsia="en-US"/>
        </w:rPr>
        <w:t xml:space="preserve">  </w:t>
      </w:r>
    </w:p>
    <w:p w14:paraId="307D69CE" w14:textId="248EB2C1" w:rsidR="009B454E" w:rsidRPr="00F13FB2" w:rsidRDefault="00B11CE2"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3858BF" w:rsidRPr="00F13FB2">
        <w:rPr>
          <w:rFonts w:ascii="Verdana" w:hAnsi="Verdana" w:cs="TTE1768698t00"/>
          <w:b/>
          <w:sz w:val="20"/>
          <w:szCs w:val="20"/>
        </w:rPr>
        <w:t>2</w:t>
      </w:r>
    </w:p>
    <w:p w14:paraId="5650D009" w14:textId="77777777" w:rsidR="00E6724D" w:rsidRPr="00F13FB2" w:rsidRDefault="00E6724D"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0301CC" w:rsidRPr="00F13FB2">
        <w:rPr>
          <w:rFonts w:ascii="Verdana" w:hAnsi="Verdana" w:cs="Arial"/>
          <w:b/>
          <w:sz w:val="20"/>
          <w:szCs w:val="20"/>
        </w:rPr>
        <w:t>W</w:t>
      </w:r>
      <w:r w:rsidRPr="00F13FB2">
        <w:rPr>
          <w:rFonts w:ascii="Verdana" w:hAnsi="Verdana" w:cs="Arial"/>
          <w:b/>
          <w:sz w:val="20"/>
          <w:szCs w:val="20"/>
        </w:rPr>
        <w:t>ynagrodzenie</w:t>
      </w:r>
      <w:r w:rsidRPr="00F13FB2">
        <w:rPr>
          <w:rFonts w:ascii="Verdana" w:hAnsi="Verdana" w:cs="TTE1768698t00"/>
          <w:b/>
          <w:sz w:val="20"/>
          <w:szCs w:val="20"/>
        </w:rPr>
        <w:t>)</w:t>
      </w:r>
    </w:p>
    <w:p w14:paraId="7549DF0E" w14:textId="548A0DB5" w:rsidR="002B643D" w:rsidRPr="00B40243" w:rsidRDefault="6A9601AA"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cs="Tahoma"/>
        </w:rPr>
      </w:pPr>
      <w:r w:rsidRPr="00F13FB2">
        <w:rPr>
          <w:rFonts w:ascii="Verdana" w:hAnsi="Verdana" w:cs="TTE1771BD8t00"/>
        </w:rPr>
        <w:t xml:space="preserve">Z tytułu wykonania </w:t>
      </w:r>
      <w:r w:rsidR="3C1DE07C" w:rsidRPr="00F13FB2">
        <w:rPr>
          <w:rFonts w:ascii="Verdana" w:hAnsi="Verdana" w:cs="TTE1771BD8t00"/>
        </w:rPr>
        <w:t>P</w:t>
      </w:r>
      <w:r w:rsidRPr="00F13FB2">
        <w:rPr>
          <w:rFonts w:ascii="Verdana" w:hAnsi="Verdana" w:cs="TTE1771BD8t00"/>
        </w:rPr>
        <w:t>rzedmiotu Umowy</w:t>
      </w:r>
      <w:r w:rsidR="00F64003" w:rsidRPr="00F13FB2">
        <w:rPr>
          <w:rFonts w:ascii="Verdana" w:hAnsi="Verdana" w:cs="TTE1771BD8t00"/>
        </w:rPr>
        <w:t xml:space="preserve"> w zakresie określonym w </w:t>
      </w:r>
      <w:r w:rsidR="00F64003" w:rsidRPr="00F13FB2">
        <w:rPr>
          <w:rFonts w:ascii="Verdana" w:hAnsi="Verdana" w:cs="TTE1768698t00"/>
        </w:rPr>
        <w:t>§</w:t>
      </w:r>
      <w:r w:rsidR="00057843" w:rsidRPr="00F13FB2">
        <w:rPr>
          <w:rFonts w:ascii="Verdana" w:hAnsi="Verdana" w:cs="TTE1768698t00"/>
        </w:rPr>
        <w:t xml:space="preserve"> </w:t>
      </w:r>
      <w:r w:rsidR="00F64003" w:rsidRPr="00F13FB2">
        <w:rPr>
          <w:rFonts w:ascii="Verdana" w:hAnsi="Verdana" w:cs="TTE1768698t00"/>
        </w:rPr>
        <w:t xml:space="preserve">1 </w:t>
      </w:r>
      <w:r w:rsidR="004D0FD6" w:rsidRPr="00F13FB2">
        <w:rPr>
          <w:rFonts w:ascii="Verdana" w:hAnsi="Verdana" w:cs="TTE1768698t00"/>
        </w:rPr>
        <w:t xml:space="preserve">Umowy </w:t>
      </w:r>
      <w:r w:rsidRPr="00F13FB2">
        <w:rPr>
          <w:rFonts w:ascii="Verdana" w:hAnsi="Verdana" w:cs="TTE1768698t00"/>
        </w:rPr>
        <w:t>Wykonawca jest uprawniony do wynagrodzenia</w:t>
      </w:r>
      <w:r w:rsidR="4BF67DD0" w:rsidRPr="00F13FB2">
        <w:rPr>
          <w:rFonts w:ascii="Verdana" w:hAnsi="Verdana" w:cs="TTE1768698t00"/>
        </w:rPr>
        <w:t>, zgodnie</w:t>
      </w:r>
      <w:r w:rsidR="5381A238" w:rsidRPr="00F13FB2">
        <w:rPr>
          <w:rFonts w:ascii="Verdana" w:hAnsi="Verdana" w:cs="TTE1768698t00"/>
        </w:rPr>
        <w:t> </w:t>
      </w:r>
      <w:r w:rsidR="4BF67DD0" w:rsidRPr="00F13FB2">
        <w:rPr>
          <w:rFonts w:ascii="Verdana" w:hAnsi="Verdana" w:cs="TTE1768698t00"/>
        </w:rPr>
        <w:t>z</w:t>
      </w:r>
      <w:r w:rsidR="37994E3B" w:rsidRPr="00F13FB2">
        <w:rPr>
          <w:rFonts w:ascii="Verdana" w:hAnsi="Verdana" w:cs="TTE1768698t00"/>
        </w:rPr>
        <w:t> </w:t>
      </w:r>
      <w:r w:rsidR="4BF67DD0" w:rsidRPr="00F13FB2">
        <w:rPr>
          <w:rFonts w:ascii="Verdana" w:hAnsi="Verdana" w:cs="TTE1768698t00"/>
        </w:rPr>
        <w:t>Ofertą Wykonawcy,</w:t>
      </w:r>
      <w:r w:rsidRPr="00F13FB2">
        <w:rPr>
          <w:rFonts w:ascii="Verdana" w:hAnsi="Verdana" w:cs="TTE1768698t00"/>
        </w:rPr>
        <w:t xml:space="preserve"> </w:t>
      </w:r>
      <w:r w:rsidRPr="00F13FB2">
        <w:rPr>
          <w:rFonts w:ascii="Verdana" w:hAnsi="Verdana" w:cs="TTE1771BD8t00"/>
        </w:rPr>
        <w:t>w łącznej kwocie</w:t>
      </w:r>
      <w:r w:rsidR="05486996" w:rsidRPr="00F13FB2">
        <w:rPr>
          <w:rFonts w:ascii="Verdana" w:hAnsi="Verdana" w:cs="TTE1771BD8t00"/>
        </w:rPr>
        <w:t xml:space="preserve"> netto</w:t>
      </w:r>
      <w:r w:rsidRPr="00F13FB2">
        <w:rPr>
          <w:rFonts w:ascii="Verdana" w:hAnsi="Verdana" w:cs="TTE1771BD8t00"/>
        </w:rPr>
        <w:t>:</w:t>
      </w:r>
      <w:r w:rsidR="45EF77CF" w:rsidRPr="00F13FB2">
        <w:rPr>
          <w:rFonts w:ascii="Verdana" w:hAnsi="Verdana" w:cs="TTE1771BD8t00"/>
          <w:b/>
          <w:bCs/>
        </w:rPr>
        <w:t xml:space="preserve"> </w:t>
      </w:r>
      <w:r w:rsidR="3C1DE07C" w:rsidRPr="00F13FB2">
        <w:rPr>
          <w:rFonts w:ascii="Verdana" w:hAnsi="Verdana" w:cs="TTE1771BD8t00"/>
          <w:b/>
          <w:bCs/>
        </w:rPr>
        <w:t xml:space="preserve">[…] </w:t>
      </w:r>
      <w:r w:rsidR="41F9E06A" w:rsidRPr="00F13FB2">
        <w:rPr>
          <w:rFonts w:ascii="Verdana" w:hAnsi="Verdana" w:cs="TTE1771BD8t00"/>
          <w:b/>
          <w:bCs/>
        </w:rPr>
        <w:t>zł</w:t>
      </w:r>
      <w:r w:rsidRPr="00F13FB2">
        <w:rPr>
          <w:rFonts w:ascii="Verdana" w:hAnsi="Verdana" w:cs="TTE1771BD8t00"/>
        </w:rPr>
        <w:t xml:space="preserve"> </w:t>
      </w:r>
      <w:r w:rsidR="05486996" w:rsidRPr="00F13FB2">
        <w:rPr>
          <w:rFonts w:ascii="Verdana" w:hAnsi="Verdana"/>
        </w:rPr>
        <w:t xml:space="preserve">(słownie: </w:t>
      </w:r>
      <w:r w:rsidR="4673789D" w:rsidRPr="00F13FB2">
        <w:rPr>
          <w:rFonts w:ascii="Verdana" w:hAnsi="Verdana"/>
        </w:rPr>
        <w:t>[</w:t>
      </w:r>
      <w:r w:rsidR="3C1DE07C" w:rsidRPr="00F13FB2">
        <w:rPr>
          <w:rFonts w:ascii="Verdana" w:hAnsi="Verdana"/>
        </w:rPr>
        <w:t>…</w:t>
      </w:r>
      <w:r w:rsidR="4673789D" w:rsidRPr="00F13FB2">
        <w:rPr>
          <w:rFonts w:ascii="Verdana" w:hAnsi="Verdana"/>
        </w:rPr>
        <w:t>]</w:t>
      </w:r>
      <w:r w:rsidR="05486996" w:rsidRPr="00F13FB2">
        <w:rPr>
          <w:rFonts w:ascii="Verdana" w:hAnsi="Verdana"/>
        </w:rPr>
        <w:t xml:space="preserve">) plus podatek </w:t>
      </w:r>
      <w:r w:rsidR="41F9E06A" w:rsidRPr="00F13FB2">
        <w:rPr>
          <w:rFonts w:ascii="Verdana" w:hAnsi="Verdana"/>
        </w:rPr>
        <w:t>VAT (</w:t>
      </w:r>
      <w:r w:rsidR="004419A7" w:rsidRPr="00F13FB2">
        <w:rPr>
          <w:rFonts w:ascii="Verdana" w:hAnsi="Verdana"/>
        </w:rPr>
        <w:t>...</w:t>
      </w:r>
      <w:r w:rsidR="41F9E06A" w:rsidRPr="00F13FB2">
        <w:rPr>
          <w:rFonts w:ascii="Verdana" w:hAnsi="Verdana"/>
        </w:rPr>
        <w:t xml:space="preserve">) w wysokości </w:t>
      </w:r>
      <w:r w:rsidR="3C1DE07C" w:rsidRPr="00F13FB2">
        <w:rPr>
          <w:rFonts w:ascii="Verdana" w:hAnsi="Verdana"/>
        </w:rPr>
        <w:t>[…]</w:t>
      </w:r>
      <w:r w:rsidR="00057843" w:rsidRPr="00F13FB2">
        <w:rPr>
          <w:rFonts w:ascii="Verdana" w:hAnsi="Verdana"/>
        </w:rPr>
        <w:t xml:space="preserve"> </w:t>
      </w:r>
      <w:r w:rsidR="41F9E06A" w:rsidRPr="00F13FB2">
        <w:rPr>
          <w:rFonts w:ascii="Verdana" w:hAnsi="Verdana"/>
        </w:rPr>
        <w:t>zł</w:t>
      </w:r>
      <w:r w:rsidR="05486996" w:rsidRPr="00F13FB2">
        <w:rPr>
          <w:rFonts w:ascii="Verdana" w:hAnsi="Verdana"/>
        </w:rPr>
        <w:t xml:space="preserve"> (słownie:</w:t>
      </w:r>
      <w:r w:rsidR="4673789D" w:rsidRPr="00F13FB2">
        <w:rPr>
          <w:rFonts w:ascii="Verdana" w:hAnsi="Verdana"/>
        </w:rPr>
        <w:t xml:space="preserve"> [</w:t>
      </w:r>
      <w:r w:rsidR="3C1DE07C" w:rsidRPr="00F13FB2">
        <w:rPr>
          <w:rFonts w:ascii="Verdana" w:hAnsi="Verdana"/>
        </w:rPr>
        <w:t>…</w:t>
      </w:r>
      <w:r w:rsidR="4673789D" w:rsidRPr="00F13FB2">
        <w:rPr>
          <w:rFonts w:ascii="Verdana" w:hAnsi="Verdana"/>
        </w:rPr>
        <w:t>]</w:t>
      </w:r>
      <w:r w:rsidR="05486996" w:rsidRPr="00F13FB2">
        <w:rPr>
          <w:rFonts w:ascii="Verdana" w:hAnsi="Verdana"/>
        </w:rPr>
        <w:t xml:space="preserve">) co daje łącznie kwotę brutto </w:t>
      </w:r>
      <w:r w:rsidR="3C1DE07C" w:rsidRPr="00F13FB2">
        <w:rPr>
          <w:rFonts w:ascii="Verdana" w:hAnsi="Verdana"/>
        </w:rPr>
        <w:t xml:space="preserve">[…] </w:t>
      </w:r>
      <w:r w:rsidR="79BB4A58" w:rsidRPr="00F13FB2">
        <w:rPr>
          <w:rFonts w:ascii="Verdana" w:hAnsi="Verdana"/>
        </w:rPr>
        <w:t>zł</w:t>
      </w:r>
      <w:r w:rsidR="05486996" w:rsidRPr="00F13FB2">
        <w:rPr>
          <w:rFonts w:ascii="Verdana" w:hAnsi="Verdana"/>
        </w:rPr>
        <w:t xml:space="preserve"> (słownie: </w:t>
      </w:r>
      <w:r w:rsidR="4673789D" w:rsidRPr="00F13FB2">
        <w:rPr>
          <w:rFonts w:ascii="Verdana" w:hAnsi="Verdana"/>
        </w:rPr>
        <w:t>[</w:t>
      </w:r>
      <w:r w:rsidR="3C1DE07C" w:rsidRPr="00F13FB2">
        <w:rPr>
          <w:rFonts w:ascii="Verdana" w:hAnsi="Verdana"/>
        </w:rPr>
        <w:t>…</w:t>
      </w:r>
      <w:r w:rsidR="4673789D" w:rsidRPr="00F13FB2">
        <w:rPr>
          <w:rFonts w:ascii="Verdana" w:hAnsi="Verdana"/>
        </w:rPr>
        <w:t>]</w:t>
      </w:r>
      <w:r w:rsidR="3C1DE07C" w:rsidRPr="00F13FB2">
        <w:rPr>
          <w:rFonts w:ascii="Verdana" w:hAnsi="Verdana"/>
        </w:rPr>
        <w:t>)</w:t>
      </w:r>
      <w:r w:rsidR="00B40243">
        <w:rPr>
          <w:rFonts w:ascii="Verdana" w:hAnsi="Verdana"/>
        </w:rPr>
        <w:t>, w tym:</w:t>
      </w:r>
    </w:p>
    <w:p w14:paraId="66E9DF66" w14:textId="49CA412C" w:rsidR="00B40243" w:rsidRPr="00D6021A" w:rsidRDefault="00B40243" w:rsidP="00C439F2">
      <w:pPr>
        <w:numPr>
          <w:ilvl w:val="0"/>
          <w:numId w:val="66"/>
        </w:numPr>
        <w:tabs>
          <w:tab w:val="left" w:pos="993"/>
        </w:tabs>
        <w:spacing w:line="276" w:lineRule="auto"/>
        <w:ind w:left="993" w:right="43" w:hanging="426"/>
        <w:jc w:val="both"/>
        <w:rPr>
          <w:rFonts w:ascii="Verdana" w:hAnsi="Verdana"/>
          <w:sz w:val="20"/>
          <w:szCs w:val="20"/>
        </w:rPr>
      </w:pPr>
      <w:r>
        <w:rPr>
          <w:rFonts w:ascii="Verdana" w:hAnsi="Verdana"/>
          <w:sz w:val="20"/>
          <w:szCs w:val="20"/>
        </w:rPr>
        <w:t xml:space="preserve">Wynagrodzenie </w:t>
      </w:r>
      <w:r w:rsidRPr="00387F73">
        <w:rPr>
          <w:rFonts w:ascii="Verdana" w:hAnsi="Verdana"/>
          <w:sz w:val="20"/>
          <w:szCs w:val="20"/>
        </w:rPr>
        <w:t xml:space="preserve">za </w:t>
      </w:r>
      <w:r>
        <w:rPr>
          <w:rFonts w:ascii="Verdana" w:hAnsi="Verdana"/>
          <w:sz w:val="20"/>
          <w:szCs w:val="20"/>
        </w:rPr>
        <w:t xml:space="preserve">Etap I – </w:t>
      </w:r>
      <w:r w:rsidRPr="00387F73">
        <w:rPr>
          <w:rFonts w:ascii="Verdana" w:hAnsi="Verdana"/>
          <w:sz w:val="20"/>
          <w:szCs w:val="20"/>
        </w:rPr>
        <w:t xml:space="preserve">opracowanie kompleksowej Dokumentacji projektowej </w:t>
      </w:r>
      <w:r w:rsidRPr="00D6021A">
        <w:rPr>
          <w:rFonts w:ascii="Verdana" w:hAnsi="Verdana"/>
          <w:sz w:val="20"/>
          <w:szCs w:val="20"/>
        </w:rPr>
        <w:t xml:space="preserve">wraz z uzyskaniem wymaganych prawem, wszelkich niezbędnych decyzji, pozwoleń, opinii, warunków, uzgodnień, jak również innych dokumentów niezbędnych do uzyskania zatwierdzenia Dokumentacji projektowej oraz wykonania Robót budowlanych – w zależności od potrzeb: w drodze decyzji administracyjnych </w:t>
      </w:r>
      <w:proofErr w:type="spellStart"/>
      <w:r w:rsidRPr="00D6021A">
        <w:rPr>
          <w:rFonts w:ascii="Verdana" w:hAnsi="Verdana"/>
          <w:sz w:val="20"/>
          <w:szCs w:val="20"/>
        </w:rPr>
        <w:t>PnB</w:t>
      </w:r>
      <w:proofErr w:type="spellEnd"/>
      <w:r w:rsidRPr="00D6021A">
        <w:rPr>
          <w:rFonts w:ascii="Verdana" w:hAnsi="Verdana"/>
          <w:sz w:val="20"/>
          <w:szCs w:val="20"/>
        </w:rPr>
        <w:t>/</w:t>
      </w:r>
      <w:proofErr w:type="spellStart"/>
      <w:r w:rsidRPr="00D6021A">
        <w:rPr>
          <w:rFonts w:ascii="Verdana" w:hAnsi="Verdana"/>
          <w:sz w:val="20"/>
          <w:szCs w:val="20"/>
        </w:rPr>
        <w:t>ZRiD</w:t>
      </w:r>
      <w:proofErr w:type="spellEnd"/>
      <w:r w:rsidRPr="00D6021A">
        <w:rPr>
          <w:rFonts w:ascii="Verdana" w:hAnsi="Verdana"/>
          <w:sz w:val="20"/>
          <w:szCs w:val="20"/>
        </w:rPr>
        <w:t xml:space="preserve"> lub w drodze skutecznego przyjęcia zgłoszenia robót budowlanych niewymagających pozwolenia na budowę, </w:t>
      </w:r>
      <w:r>
        <w:rPr>
          <w:rFonts w:ascii="Verdana" w:hAnsi="Verdana"/>
          <w:sz w:val="20"/>
          <w:szCs w:val="20"/>
        </w:rPr>
        <w:t xml:space="preserve">zgodnie z </w:t>
      </w:r>
      <w:r w:rsidRPr="00387F73">
        <w:rPr>
          <w:rFonts w:ascii="Verdana" w:hAnsi="Verdana"/>
          <w:sz w:val="20"/>
          <w:szCs w:val="20"/>
        </w:rPr>
        <w:t xml:space="preserve">§ 1 </w:t>
      </w:r>
      <w:r>
        <w:rPr>
          <w:rFonts w:ascii="Verdana" w:hAnsi="Verdana"/>
          <w:sz w:val="20"/>
          <w:szCs w:val="20"/>
        </w:rPr>
        <w:t xml:space="preserve">ust. 1 pkt 1) </w:t>
      </w:r>
      <w:r w:rsidRPr="00387F73">
        <w:rPr>
          <w:rFonts w:ascii="Verdana" w:hAnsi="Verdana"/>
          <w:sz w:val="20"/>
          <w:szCs w:val="20"/>
        </w:rPr>
        <w:t>w wysokości:</w:t>
      </w:r>
      <w:r>
        <w:rPr>
          <w:rFonts w:ascii="Verdana" w:hAnsi="Verdana"/>
          <w:sz w:val="20"/>
          <w:szCs w:val="20"/>
        </w:rPr>
        <w:t xml:space="preserve"> </w:t>
      </w:r>
      <w:r w:rsidRPr="00D6021A">
        <w:rPr>
          <w:rFonts w:ascii="Verdana" w:hAnsi="Verdana"/>
          <w:sz w:val="20"/>
          <w:szCs w:val="20"/>
        </w:rPr>
        <w:t xml:space="preserve">netto: ……………………zł (słownie złotych: ………………………………………………………………...) </w:t>
      </w:r>
      <w:r>
        <w:rPr>
          <w:rFonts w:ascii="Verdana" w:hAnsi="Verdana"/>
          <w:sz w:val="20"/>
          <w:szCs w:val="20"/>
        </w:rPr>
        <w:t>plus</w:t>
      </w:r>
      <w:r w:rsidRPr="00D6021A">
        <w:rPr>
          <w:rFonts w:ascii="Verdana" w:hAnsi="Verdana"/>
          <w:sz w:val="20"/>
          <w:szCs w:val="20"/>
        </w:rPr>
        <w:t xml:space="preserve"> podatek VAT </w:t>
      </w:r>
      <w:r>
        <w:rPr>
          <w:rFonts w:ascii="Verdana" w:hAnsi="Verdana"/>
          <w:sz w:val="20"/>
          <w:szCs w:val="20"/>
        </w:rPr>
        <w:t>(…</w:t>
      </w:r>
      <w:r w:rsidR="00E14760">
        <w:rPr>
          <w:rFonts w:ascii="Verdana" w:hAnsi="Verdana"/>
          <w:sz w:val="20"/>
          <w:szCs w:val="20"/>
        </w:rPr>
        <w:t>…..</w:t>
      </w:r>
      <w:r>
        <w:rPr>
          <w:rFonts w:ascii="Verdana" w:hAnsi="Verdana"/>
          <w:sz w:val="20"/>
          <w:szCs w:val="20"/>
        </w:rPr>
        <w:t xml:space="preserve">.%) </w:t>
      </w:r>
      <w:r w:rsidR="009D7DB6">
        <w:rPr>
          <w:rFonts w:ascii="Verdana" w:hAnsi="Verdana"/>
          <w:sz w:val="20"/>
          <w:szCs w:val="20"/>
        </w:rPr>
        <w:br/>
      </w:r>
      <w:r>
        <w:rPr>
          <w:rFonts w:ascii="Verdana" w:hAnsi="Verdana"/>
          <w:sz w:val="20"/>
          <w:szCs w:val="20"/>
        </w:rPr>
        <w:t>w wysokości</w:t>
      </w:r>
      <w:r w:rsidRPr="00D6021A">
        <w:rPr>
          <w:rFonts w:ascii="Verdana" w:hAnsi="Verdana"/>
          <w:sz w:val="20"/>
          <w:szCs w:val="20"/>
        </w:rPr>
        <w:t>…</w:t>
      </w:r>
      <w:r w:rsidR="00E14760">
        <w:rPr>
          <w:rFonts w:ascii="Verdana" w:hAnsi="Verdana"/>
          <w:sz w:val="20"/>
          <w:szCs w:val="20"/>
        </w:rPr>
        <w:t>………………………..</w:t>
      </w:r>
      <w:r w:rsidRPr="00D6021A">
        <w:rPr>
          <w:rFonts w:ascii="Verdana" w:hAnsi="Verdana"/>
          <w:sz w:val="20"/>
          <w:szCs w:val="20"/>
        </w:rPr>
        <w:t>….zł (słownie złotych:…</w:t>
      </w:r>
      <w:r w:rsidR="00E14760">
        <w:rPr>
          <w:rFonts w:ascii="Verdana" w:hAnsi="Verdana"/>
          <w:sz w:val="20"/>
          <w:szCs w:val="20"/>
        </w:rPr>
        <w:t>……………………………….</w:t>
      </w:r>
      <w:r w:rsidRPr="00D6021A">
        <w:rPr>
          <w:rFonts w:ascii="Verdana" w:hAnsi="Verdana"/>
          <w:sz w:val="20"/>
          <w:szCs w:val="20"/>
        </w:rPr>
        <w:t xml:space="preserve">……), co daje </w:t>
      </w:r>
      <w:r>
        <w:rPr>
          <w:rFonts w:ascii="Verdana" w:hAnsi="Verdana"/>
          <w:sz w:val="20"/>
          <w:szCs w:val="20"/>
        </w:rPr>
        <w:t xml:space="preserve">łącznie kwotę </w:t>
      </w:r>
      <w:r w:rsidRPr="00D6021A">
        <w:rPr>
          <w:rFonts w:ascii="Verdana" w:hAnsi="Verdana"/>
          <w:sz w:val="20"/>
          <w:szCs w:val="20"/>
        </w:rPr>
        <w:t>brutto: ………………..zł (słownie złotych:…</w:t>
      </w:r>
      <w:r>
        <w:rPr>
          <w:rFonts w:ascii="Verdana" w:hAnsi="Verdana"/>
          <w:sz w:val="20"/>
          <w:szCs w:val="20"/>
        </w:rPr>
        <w:t>.</w:t>
      </w:r>
      <w:r w:rsidRPr="00D6021A">
        <w:rPr>
          <w:rFonts w:ascii="Verdana" w:hAnsi="Verdana"/>
          <w:sz w:val="20"/>
          <w:szCs w:val="20"/>
        </w:rPr>
        <w:t>…………</w:t>
      </w:r>
      <w:r>
        <w:rPr>
          <w:rFonts w:ascii="Verdana" w:hAnsi="Verdana"/>
          <w:sz w:val="20"/>
          <w:szCs w:val="20"/>
        </w:rPr>
        <w:t>….</w:t>
      </w:r>
      <w:r w:rsidRPr="00D6021A">
        <w:rPr>
          <w:rFonts w:ascii="Verdana" w:hAnsi="Verdana"/>
          <w:sz w:val="20"/>
          <w:szCs w:val="20"/>
        </w:rPr>
        <w:t>.…………</w:t>
      </w:r>
      <w:r>
        <w:rPr>
          <w:rFonts w:ascii="Verdana" w:hAnsi="Verdana"/>
          <w:sz w:val="20"/>
          <w:szCs w:val="20"/>
        </w:rPr>
        <w:t>..</w:t>
      </w:r>
      <w:r w:rsidRPr="00D6021A">
        <w:rPr>
          <w:rFonts w:ascii="Verdana" w:hAnsi="Verdana"/>
          <w:sz w:val="20"/>
          <w:szCs w:val="20"/>
        </w:rPr>
        <w:t>…….),</w:t>
      </w:r>
    </w:p>
    <w:p w14:paraId="352C2944" w14:textId="415C46AA" w:rsidR="00B40243" w:rsidRPr="00387F73" w:rsidRDefault="00B40243" w:rsidP="00C439F2">
      <w:pPr>
        <w:numPr>
          <w:ilvl w:val="0"/>
          <w:numId w:val="66"/>
        </w:numPr>
        <w:tabs>
          <w:tab w:val="left" w:pos="993"/>
        </w:tabs>
        <w:spacing w:line="276" w:lineRule="auto"/>
        <w:ind w:left="993" w:right="43" w:hanging="426"/>
        <w:jc w:val="both"/>
        <w:rPr>
          <w:rFonts w:ascii="Verdana" w:hAnsi="Verdana"/>
          <w:sz w:val="20"/>
          <w:szCs w:val="20"/>
        </w:rPr>
      </w:pPr>
      <w:r>
        <w:rPr>
          <w:rFonts w:ascii="Verdana" w:hAnsi="Verdana"/>
          <w:sz w:val="20"/>
          <w:szCs w:val="20"/>
        </w:rPr>
        <w:t xml:space="preserve">Wynagrodzenie </w:t>
      </w:r>
      <w:r w:rsidRPr="00387F73">
        <w:rPr>
          <w:rFonts w:ascii="Verdana" w:hAnsi="Verdana"/>
          <w:sz w:val="20"/>
          <w:szCs w:val="20"/>
        </w:rPr>
        <w:t>za</w:t>
      </w:r>
      <w:r>
        <w:rPr>
          <w:rFonts w:ascii="Verdana" w:hAnsi="Verdana"/>
          <w:sz w:val="20"/>
          <w:szCs w:val="20"/>
        </w:rPr>
        <w:t xml:space="preserve"> Etap II – </w:t>
      </w:r>
      <w:r w:rsidR="009D7DB6" w:rsidRPr="009D7DB6">
        <w:rPr>
          <w:rFonts w:ascii="Verdana" w:hAnsi="Verdana"/>
          <w:sz w:val="20"/>
          <w:szCs w:val="20"/>
        </w:rPr>
        <w:t>udzielanie odpowiedzi na pytania do treści SWZ</w:t>
      </w:r>
      <w:r>
        <w:rPr>
          <w:rFonts w:ascii="Verdana" w:hAnsi="Verdana"/>
          <w:sz w:val="20"/>
          <w:szCs w:val="20"/>
        </w:rPr>
        <w:t>,</w:t>
      </w:r>
      <w:r w:rsidRPr="00387F73">
        <w:rPr>
          <w:rFonts w:ascii="Verdana" w:hAnsi="Verdana"/>
          <w:sz w:val="20"/>
          <w:szCs w:val="20"/>
        </w:rPr>
        <w:t xml:space="preserve"> </w:t>
      </w:r>
      <w:r>
        <w:rPr>
          <w:rFonts w:ascii="Verdana" w:hAnsi="Verdana"/>
          <w:sz w:val="20"/>
          <w:szCs w:val="20"/>
        </w:rPr>
        <w:t xml:space="preserve">zgodnie z </w:t>
      </w:r>
      <w:r w:rsidRPr="00387F73">
        <w:rPr>
          <w:rFonts w:ascii="Verdana" w:hAnsi="Verdana"/>
          <w:sz w:val="20"/>
          <w:szCs w:val="20"/>
        </w:rPr>
        <w:t xml:space="preserve">§ 1 </w:t>
      </w:r>
      <w:r>
        <w:rPr>
          <w:rFonts w:ascii="Verdana" w:hAnsi="Verdana"/>
          <w:sz w:val="20"/>
          <w:szCs w:val="20"/>
        </w:rPr>
        <w:t xml:space="preserve">ust. 1 pkt 2) </w:t>
      </w:r>
      <w:r w:rsidRPr="00387F73">
        <w:rPr>
          <w:rFonts w:ascii="Verdana" w:hAnsi="Verdana"/>
          <w:sz w:val="20"/>
          <w:szCs w:val="20"/>
        </w:rPr>
        <w:t>w wysokości:</w:t>
      </w:r>
    </w:p>
    <w:p w14:paraId="7A37EE0A" w14:textId="73AF390A" w:rsidR="00B40243" w:rsidRPr="00B40243" w:rsidRDefault="00B40243" w:rsidP="009225BA">
      <w:pPr>
        <w:pStyle w:val="Akapitzlist"/>
        <w:tabs>
          <w:tab w:val="left" w:pos="993"/>
        </w:tabs>
        <w:spacing w:line="276" w:lineRule="auto"/>
        <w:ind w:left="993" w:right="43"/>
        <w:jc w:val="both"/>
        <w:rPr>
          <w:rFonts w:ascii="Verdana" w:hAnsi="Verdana"/>
          <w:sz w:val="20"/>
          <w:szCs w:val="20"/>
        </w:rPr>
      </w:pPr>
      <w:r w:rsidRPr="00B40243">
        <w:rPr>
          <w:rFonts w:ascii="Verdana" w:hAnsi="Verdana"/>
          <w:sz w:val="20"/>
          <w:szCs w:val="20"/>
        </w:rPr>
        <w:t>netto: ……………………zł (słownie złotych: …………………………………………………………..….) plus podatek VAT (….%) w wysokości…………………….zł (słownie złotych:…………………………......…………..……), co daje łącznie kwotę brutto: ………………..zł (słownie złotych:….……………..…………..…….),</w:t>
      </w:r>
    </w:p>
    <w:p w14:paraId="4EB3FBC1" w14:textId="77777777" w:rsidR="00B40243" w:rsidRPr="00387F73" w:rsidRDefault="00B40243" w:rsidP="00C439F2">
      <w:pPr>
        <w:numPr>
          <w:ilvl w:val="0"/>
          <w:numId w:val="66"/>
        </w:numPr>
        <w:tabs>
          <w:tab w:val="left" w:pos="993"/>
        </w:tabs>
        <w:spacing w:line="276" w:lineRule="auto"/>
        <w:ind w:left="993" w:right="43" w:hanging="426"/>
        <w:jc w:val="both"/>
        <w:rPr>
          <w:rFonts w:ascii="Verdana" w:hAnsi="Verdana"/>
          <w:sz w:val="20"/>
          <w:szCs w:val="20"/>
        </w:rPr>
      </w:pPr>
      <w:r>
        <w:rPr>
          <w:rFonts w:ascii="Verdana" w:hAnsi="Verdana"/>
          <w:sz w:val="20"/>
          <w:szCs w:val="20"/>
        </w:rPr>
        <w:t xml:space="preserve">Wynagrodzenie </w:t>
      </w:r>
      <w:r w:rsidRPr="00387F73">
        <w:rPr>
          <w:rFonts w:ascii="Verdana" w:hAnsi="Verdana"/>
          <w:sz w:val="20"/>
          <w:szCs w:val="20"/>
        </w:rPr>
        <w:t>za</w:t>
      </w:r>
      <w:r>
        <w:rPr>
          <w:rFonts w:ascii="Verdana" w:hAnsi="Verdana"/>
          <w:sz w:val="20"/>
          <w:szCs w:val="20"/>
        </w:rPr>
        <w:t xml:space="preserve"> Etap III – sprawowanie Nadzoru Autorskiego, zgodnie z </w:t>
      </w:r>
      <w:r w:rsidRPr="00387F73">
        <w:rPr>
          <w:rFonts w:ascii="Verdana" w:hAnsi="Verdana"/>
          <w:sz w:val="20"/>
          <w:szCs w:val="20"/>
        </w:rPr>
        <w:t xml:space="preserve">§ 1 </w:t>
      </w:r>
      <w:r>
        <w:rPr>
          <w:rFonts w:ascii="Verdana" w:hAnsi="Verdana"/>
          <w:sz w:val="20"/>
          <w:szCs w:val="20"/>
        </w:rPr>
        <w:br/>
        <w:t xml:space="preserve">ust. 1 pkt 3) </w:t>
      </w:r>
      <w:r w:rsidRPr="00387F73">
        <w:rPr>
          <w:rFonts w:ascii="Verdana" w:hAnsi="Verdana"/>
          <w:sz w:val="20"/>
          <w:szCs w:val="20"/>
        </w:rPr>
        <w:t>w wysokości:</w:t>
      </w:r>
    </w:p>
    <w:p w14:paraId="69CDFA58" w14:textId="242C3BCE" w:rsidR="00B40243" w:rsidRPr="00B40243" w:rsidRDefault="00B40243" w:rsidP="00C439F2">
      <w:pPr>
        <w:pStyle w:val="Akapitzlist"/>
        <w:tabs>
          <w:tab w:val="left" w:pos="993"/>
        </w:tabs>
        <w:spacing w:line="276" w:lineRule="auto"/>
        <w:ind w:left="993" w:right="43"/>
        <w:jc w:val="both"/>
        <w:rPr>
          <w:rFonts w:ascii="Verdana" w:hAnsi="Verdana"/>
          <w:sz w:val="20"/>
          <w:szCs w:val="20"/>
        </w:rPr>
      </w:pPr>
      <w:r w:rsidRPr="00B40243">
        <w:rPr>
          <w:rFonts w:ascii="Verdana" w:hAnsi="Verdana"/>
          <w:sz w:val="20"/>
          <w:szCs w:val="20"/>
        </w:rPr>
        <w:t>netto: ……………………zł (słownie złotych: ……………………………………………………………..….) plus podatek VAT (….%) w wysokości…………………….zł (słownie złotych:…………………………......…………..……), co daje łącznie kwotę brutto: ………………..zł (słownie złotych:….……………..…………..…….).</w:t>
      </w:r>
    </w:p>
    <w:p w14:paraId="2DFF0A9B" w14:textId="2C330AF7" w:rsidR="00215017" w:rsidRPr="00F13FB2" w:rsidRDefault="1B44C3D8"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cstheme="minorBidi"/>
        </w:rPr>
      </w:pPr>
      <w:r w:rsidRPr="00F13FB2">
        <w:rPr>
          <w:rFonts w:ascii="Verdana" w:hAnsi="Verdana" w:cstheme="minorBidi"/>
        </w:rPr>
        <w:t xml:space="preserve">Wykonawca oświadcza, że w </w:t>
      </w:r>
      <w:r w:rsidR="1C1B588E" w:rsidRPr="00F13FB2">
        <w:rPr>
          <w:rFonts w:ascii="Verdana" w:hAnsi="Verdana" w:cstheme="minorBidi"/>
        </w:rPr>
        <w:t xml:space="preserve">cenie </w:t>
      </w:r>
      <w:r w:rsidR="3C1DE07C" w:rsidRPr="00F13FB2">
        <w:rPr>
          <w:rFonts w:ascii="Verdana" w:hAnsi="Verdana" w:cstheme="minorBidi"/>
        </w:rPr>
        <w:t>O</w:t>
      </w:r>
      <w:r w:rsidR="1C1B588E" w:rsidRPr="00F13FB2">
        <w:rPr>
          <w:rFonts w:ascii="Verdana" w:hAnsi="Verdana" w:cstheme="minorBidi"/>
        </w:rPr>
        <w:t>ferty</w:t>
      </w:r>
      <w:r w:rsidR="00057843" w:rsidRPr="00F13FB2">
        <w:rPr>
          <w:rFonts w:ascii="Verdana" w:hAnsi="Verdana" w:cstheme="minorBidi"/>
        </w:rPr>
        <w:t xml:space="preserve"> </w:t>
      </w:r>
      <w:r w:rsidR="1C1B588E" w:rsidRPr="00F13FB2">
        <w:rPr>
          <w:rFonts w:ascii="Verdana" w:hAnsi="Verdana" w:cstheme="minorBidi"/>
        </w:rPr>
        <w:t>uwzględnił</w:t>
      </w:r>
      <w:r w:rsidR="28D456B2" w:rsidRPr="00F13FB2">
        <w:rPr>
          <w:rFonts w:ascii="Verdana" w:hAnsi="Verdana" w:cstheme="minorBidi"/>
        </w:rPr>
        <w:t xml:space="preserve"> </w:t>
      </w:r>
      <w:r w:rsidRPr="00F13FB2">
        <w:rPr>
          <w:rFonts w:ascii="Verdana" w:hAnsi="Verdana" w:cstheme="minorBidi"/>
        </w:rPr>
        <w:t xml:space="preserve">wszelkie koszty i ryzyka, wynikające z wymagań </w:t>
      </w:r>
      <w:r w:rsidR="42A7F7EC" w:rsidRPr="00F13FB2">
        <w:rPr>
          <w:rFonts w:ascii="Verdana" w:hAnsi="Verdana" w:cstheme="minorBidi"/>
        </w:rPr>
        <w:t>określonych w</w:t>
      </w:r>
      <w:r w:rsidR="28D456B2" w:rsidRPr="00F13FB2">
        <w:rPr>
          <w:rFonts w:ascii="Verdana" w:hAnsi="Verdana" w:cstheme="minorBidi"/>
        </w:rPr>
        <w:t xml:space="preserve"> </w:t>
      </w:r>
      <w:r w:rsidR="4D1D8869" w:rsidRPr="00F13FB2">
        <w:rPr>
          <w:rFonts w:ascii="Verdana" w:hAnsi="Verdana" w:cstheme="minorBidi"/>
        </w:rPr>
        <w:t>Umow</w:t>
      </w:r>
      <w:r w:rsidR="42A7F7EC" w:rsidRPr="00F13FB2">
        <w:rPr>
          <w:rFonts w:ascii="Verdana" w:hAnsi="Verdana" w:cstheme="minorBidi"/>
        </w:rPr>
        <w:t>ie,</w:t>
      </w:r>
      <w:r w:rsidR="28D456B2" w:rsidRPr="00F13FB2">
        <w:rPr>
          <w:rFonts w:ascii="Verdana" w:hAnsi="Verdana" w:cstheme="minorBidi"/>
        </w:rPr>
        <w:t xml:space="preserve"> </w:t>
      </w:r>
      <w:r w:rsidR="4D1D8869" w:rsidRPr="00F13FB2">
        <w:rPr>
          <w:rFonts w:ascii="Verdana" w:hAnsi="Verdana" w:cstheme="minorBidi"/>
        </w:rPr>
        <w:t xml:space="preserve">obowiązujących </w:t>
      </w:r>
      <w:r w:rsidRPr="00F13FB2">
        <w:rPr>
          <w:rFonts w:ascii="Verdana" w:hAnsi="Verdana" w:cstheme="minorBidi"/>
        </w:rPr>
        <w:t xml:space="preserve">na </w:t>
      </w:r>
      <w:r w:rsidR="57F6D722" w:rsidRPr="00F13FB2">
        <w:rPr>
          <w:rFonts w:ascii="Verdana" w:hAnsi="Verdana" w:cstheme="minorBidi"/>
        </w:rPr>
        <w:t>D</w:t>
      </w:r>
      <w:r w:rsidRPr="00F13FB2">
        <w:rPr>
          <w:rFonts w:ascii="Verdana" w:hAnsi="Verdana" w:cstheme="minorBidi"/>
        </w:rPr>
        <w:t xml:space="preserve">zień składania </w:t>
      </w:r>
      <w:r w:rsidR="3C1DE07C" w:rsidRPr="00F13FB2">
        <w:rPr>
          <w:rFonts w:ascii="Verdana" w:hAnsi="Verdana" w:cstheme="minorBidi"/>
        </w:rPr>
        <w:t>O</w:t>
      </w:r>
      <w:r w:rsidRPr="00F13FB2">
        <w:rPr>
          <w:rFonts w:ascii="Verdana" w:hAnsi="Verdana" w:cstheme="minorBidi"/>
        </w:rPr>
        <w:t xml:space="preserve">ferty </w:t>
      </w:r>
      <w:r w:rsidR="4D1D8869" w:rsidRPr="00F13FB2">
        <w:rPr>
          <w:rFonts w:ascii="Verdana" w:hAnsi="Verdana" w:cstheme="minorBidi"/>
        </w:rPr>
        <w:t>przepisów prawa</w:t>
      </w:r>
      <w:r w:rsidRPr="00F13FB2">
        <w:rPr>
          <w:rFonts w:ascii="Verdana" w:hAnsi="Verdana" w:cstheme="minorBidi"/>
        </w:rPr>
        <w:t xml:space="preserve">, a w szczególności koszty warunków technicznych, opinii, uzgodnień, konsultacji/spotkań, narad, pozwoleń, zezwoleń, procedur i decyzji administracyjnych niezbędnych do </w:t>
      </w:r>
      <w:r w:rsidR="27F69F7E" w:rsidRPr="00F13FB2">
        <w:rPr>
          <w:rFonts w:ascii="Verdana" w:hAnsi="Verdana" w:cstheme="minorBidi"/>
        </w:rPr>
        <w:t>prawidłowego</w:t>
      </w:r>
      <w:r w:rsidR="7C97DA42" w:rsidRPr="00F13FB2">
        <w:rPr>
          <w:rFonts w:ascii="Verdana" w:hAnsi="Verdana" w:cstheme="minorBidi"/>
        </w:rPr>
        <w:t xml:space="preserve"> wykonania</w:t>
      </w:r>
      <w:r w:rsidRPr="00F13FB2">
        <w:rPr>
          <w:rFonts w:ascii="Verdana" w:hAnsi="Verdana" w:cstheme="minorBidi"/>
        </w:rPr>
        <w:t xml:space="preserve"> </w:t>
      </w:r>
      <w:r w:rsidR="3C1DE07C" w:rsidRPr="00F13FB2">
        <w:rPr>
          <w:rFonts w:ascii="Verdana" w:hAnsi="Verdana" w:cstheme="minorBidi"/>
        </w:rPr>
        <w:t>P</w:t>
      </w:r>
      <w:r w:rsidRPr="00F13FB2">
        <w:rPr>
          <w:rFonts w:ascii="Verdana" w:hAnsi="Verdana" w:cstheme="minorBidi"/>
        </w:rPr>
        <w:t xml:space="preserve">rzedmiotu Umowy. </w:t>
      </w:r>
    </w:p>
    <w:p w14:paraId="2C46B327" w14:textId="74191267" w:rsidR="0001417C" w:rsidRPr="00F13FB2" w:rsidRDefault="0001417C" w:rsidP="009225BA">
      <w:pPr>
        <w:widowControl w:val="0"/>
        <w:numPr>
          <w:ilvl w:val="0"/>
          <w:numId w:val="1"/>
        </w:numPr>
        <w:tabs>
          <w:tab w:val="clear" w:pos="0"/>
        </w:tabs>
        <w:autoSpaceDE w:val="0"/>
        <w:autoSpaceDN w:val="0"/>
        <w:adjustRightInd w:val="0"/>
        <w:spacing w:after="80" w:line="276" w:lineRule="auto"/>
        <w:ind w:left="567" w:hanging="567"/>
        <w:contextualSpacing/>
        <w:jc w:val="both"/>
        <w:rPr>
          <w:rFonts w:ascii="Verdana" w:eastAsia="Arial Unicode MS" w:hAnsi="Verdana" w:cs="Arial"/>
          <w:sz w:val="20"/>
          <w:szCs w:val="20"/>
          <w:lang w:val="pl"/>
        </w:rPr>
      </w:pPr>
      <w:r w:rsidRPr="00F13FB2">
        <w:rPr>
          <w:rFonts w:ascii="Verdana" w:eastAsia="MS Reference Sans Serif" w:hAnsi="Verdana" w:cstheme="minorBidi"/>
          <w:sz w:val="20"/>
          <w:szCs w:val="20"/>
        </w:rPr>
        <w:t>Wynagrodzenie będzie płatne w częściach, zgodnie z podziałem płatności zawartym w</w:t>
      </w:r>
      <w:r w:rsidR="00950A1B" w:rsidRPr="00F13FB2">
        <w:rPr>
          <w:rFonts w:ascii="Verdana" w:eastAsia="MS Reference Sans Serif" w:hAnsi="Verdana" w:cstheme="minorBidi"/>
          <w:sz w:val="20"/>
          <w:szCs w:val="20"/>
        </w:rPr>
        <w:t> </w:t>
      </w:r>
      <w:r w:rsidR="00C32F6B">
        <w:rPr>
          <w:rFonts w:ascii="Verdana" w:eastAsia="MS Reference Sans Serif" w:hAnsi="Verdana" w:cstheme="minorBidi"/>
          <w:sz w:val="20"/>
          <w:szCs w:val="20"/>
        </w:rPr>
        <w:t>Formularzu Wyceny</w:t>
      </w:r>
      <w:r w:rsidRPr="00F13FB2">
        <w:rPr>
          <w:rFonts w:ascii="Verdana" w:eastAsia="Arial Unicode MS" w:hAnsi="Verdana" w:cs="Arial"/>
          <w:sz w:val="20"/>
          <w:szCs w:val="20"/>
          <w:lang w:val="pl"/>
        </w:rPr>
        <w:t xml:space="preserve">, przy czym Strony postanawiają, że </w:t>
      </w:r>
      <w:r w:rsidR="00082255" w:rsidRPr="00F13FB2">
        <w:rPr>
          <w:rFonts w:ascii="Verdana" w:eastAsia="Arial Unicode MS" w:hAnsi="Verdana" w:cs="Arial"/>
          <w:sz w:val="20"/>
          <w:szCs w:val="20"/>
          <w:lang w:val="pl"/>
        </w:rPr>
        <w:t>w</w:t>
      </w:r>
      <w:r w:rsidRPr="00F13FB2">
        <w:rPr>
          <w:rFonts w:ascii="Verdana" w:eastAsia="Arial Unicode MS" w:hAnsi="Verdana" w:cs="Arial"/>
          <w:sz w:val="20"/>
          <w:szCs w:val="20"/>
          <w:lang w:val="pl"/>
        </w:rPr>
        <w:t>ynagrodzenie będzie rozliczone z</w:t>
      </w:r>
      <w:r w:rsidR="00950A1B" w:rsidRPr="00F13FB2">
        <w:rPr>
          <w:rFonts w:ascii="Verdana" w:eastAsia="Arial Unicode MS" w:hAnsi="Verdana" w:cs="Arial"/>
          <w:sz w:val="20"/>
          <w:szCs w:val="20"/>
          <w:lang w:val="pl"/>
        </w:rPr>
        <w:t> </w:t>
      </w:r>
      <w:r w:rsidRPr="00F13FB2">
        <w:rPr>
          <w:rFonts w:ascii="Verdana" w:eastAsia="Arial Unicode MS" w:hAnsi="Verdana" w:cs="Arial"/>
          <w:sz w:val="20"/>
          <w:szCs w:val="20"/>
          <w:lang w:val="pl"/>
        </w:rPr>
        <w:t>uwzględnieniem następujących zasad:</w:t>
      </w:r>
      <w:r w:rsidR="00AD5C15" w:rsidRPr="00F13FB2">
        <w:rPr>
          <w:rFonts w:ascii="Verdana" w:eastAsia="Arial Unicode MS" w:hAnsi="Verdana" w:cs="Arial"/>
          <w:sz w:val="20"/>
          <w:szCs w:val="20"/>
          <w:lang w:val="pl"/>
        </w:rPr>
        <w:t xml:space="preserve"> </w:t>
      </w:r>
    </w:p>
    <w:p w14:paraId="2F53A6A7" w14:textId="0DE96BF7" w:rsidR="0001417C" w:rsidRPr="00F13FB2" w:rsidRDefault="0001417C" w:rsidP="00C439F2">
      <w:pPr>
        <w:pStyle w:val="Lista"/>
        <w:numPr>
          <w:ilvl w:val="2"/>
          <w:numId w:val="1"/>
        </w:numPr>
        <w:tabs>
          <w:tab w:val="clear" w:pos="0"/>
        </w:tabs>
        <w:spacing w:before="120" w:after="120" w:line="276" w:lineRule="auto"/>
        <w:ind w:left="993" w:hanging="426"/>
        <w:contextualSpacing w:val="0"/>
        <w:jc w:val="both"/>
        <w:rPr>
          <w:rFonts w:ascii="Verdana" w:eastAsia="Arial Unicode MS" w:hAnsi="Verdana" w:cs="Arial"/>
          <w:sz w:val="20"/>
          <w:szCs w:val="20"/>
          <w:lang w:val="pl"/>
        </w:rPr>
      </w:pPr>
      <w:r w:rsidRPr="00F13FB2">
        <w:rPr>
          <w:rFonts w:ascii="Verdana" w:eastAsia="Arial Unicode MS" w:hAnsi="Verdana" w:cs="Arial"/>
          <w:sz w:val="20"/>
          <w:szCs w:val="20"/>
          <w:lang w:val="pl"/>
        </w:rPr>
        <w:t xml:space="preserve">odbiorom i rozliczeniu będą podlegały </w:t>
      </w:r>
      <w:r w:rsidR="00C32F6B">
        <w:rPr>
          <w:rFonts w:ascii="Verdana" w:eastAsia="Arial Unicode MS" w:hAnsi="Verdana" w:cs="Arial"/>
          <w:sz w:val="20"/>
          <w:szCs w:val="20"/>
          <w:lang w:val="pl"/>
        </w:rPr>
        <w:t>Etapy Umowy</w:t>
      </w:r>
      <w:r w:rsidR="008F79D8" w:rsidRPr="00F13FB2">
        <w:rPr>
          <w:rFonts w:ascii="Verdana" w:eastAsia="Arial Unicode MS" w:hAnsi="Verdana" w:cs="Arial"/>
          <w:sz w:val="20"/>
          <w:szCs w:val="20"/>
          <w:lang w:val="pl"/>
        </w:rPr>
        <w:t>;</w:t>
      </w:r>
      <w:r w:rsidR="00AD5C15" w:rsidRPr="00F13FB2">
        <w:rPr>
          <w:rFonts w:ascii="Verdana" w:eastAsia="Arial Unicode MS" w:hAnsi="Verdana" w:cs="Arial"/>
          <w:sz w:val="20"/>
          <w:szCs w:val="20"/>
          <w:lang w:val="pl"/>
        </w:rPr>
        <w:t xml:space="preserve"> </w:t>
      </w:r>
    </w:p>
    <w:p w14:paraId="372D1316" w14:textId="7B8EDC9B" w:rsidR="0001417C" w:rsidRPr="00F13FB2" w:rsidRDefault="0001417C" w:rsidP="00C439F2">
      <w:pPr>
        <w:pStyle w:val="Lista"/>
        <w:numPr>
          <w:ilvl w:val="2"/>
          <w:numId w:val="1"/>
        </w:numPr>
        <w:tabs>
          <w:tab w:val="clear" w:pos="0"/>
        </w:tabs>
        <w:spacing w:before="120" w:after="120" w:line="276" w:lineRule="auto"/>
        <w:ind w:left="993" w:hanging="426"/>
        <w:contextualSpacing w:val="0"/>
        <w:jc w:val="both"/>
        <w:rPr>
          <w:rFonts w:ascii="Verdana" w:eastAsia="Arial Unicode MS" w:hAnsi="Verdana" w:cs="Arial"/>
          <w:sz w:val="20"/>
          <w:szCs w:val="20"/>
          <w:lang w:val="pl"/>
        </w:rPr>
      </w:pPr>
      <w:r w:rsidRPr="00F13FB2">
        <w:rPr>
          <w:rFonts w:ascii="Verdana" w:eastAsia="Arial Unicode MS" w:hAnsi="Verdana" w:cs="Arial"/>
          <w:sz w:val="20"/>
          <w:szCs w:val="20"/>
          <w:lang w:val="pl"/>
        </w:rPr>
        <w:t xml:space="preserve">w przypadku, gdy dla danego </w:t>
      </w:r>
      <w:r w:rsidR="00C32F6B">
        <w:rPr>
          <w:rFonts w:ascii="Verdana" w:eastAsia="Arial Unicode MS" w:hAnsi="Verdana" w:cs="Arial"/>
          <w:sz w:val="20"/>
          <w:szCs w:val="20"/>
          <w:lang w:val="pl"/>
        </w:rPr>
        <w:t>Etapu Umowy</w:t>
      </w:r>
      <w:r w:rsidR="003906B6" w:rsidRPr="00F13FB2">
        <w:rPr>
          <w:rFonts w:ascii="Verdana" w:eastAsia="Arial Unicode MS" w:hAnsi="Verdana" w:cs="Arial"/>
          <w:sz w:val="20"/>
          <w:szCs w:val="20"/>
          <w:lang w:val="pl"/>
        </w:rPr>
        <w:t xml:space="preserve"> </w:t>
      </w:r>
      <w:r w:rsidRPr="00F13FB2">
        <w:rPr>
          <w:rFonts w:ascii="Verdana" w:eastAsia="Arial Unicode MS" w:hAnsi="Verdana" w:cs="Arial"/>
          <w:sz w:val="20"/>
          <w:szCs w:val="20"/>
          <w:lang w:val="pl"/>
        </w:rPr>
        <w:t xml:space="preserve">przewidziane jest wynagrodzenie ryczałtowe – wynagrodzenie za </w:t>
      </w:r>
      <w:r w:rsidR="00C32F6B">
        <w:rPr>
          <w:rFonts w:ascii="Verdana" w:eastAsia="Arial Unicode MS" w:hAnsi="Verdana" w:cs="Arial"/>
          <w:sz w:val="20"/>
          <w:szCs w:val="20"/>
          <w:lang w:val="pl"/>
        </w:rPr>
        <w:t>Etap Umowy</w:t>
      </w:r>
      <w:r w:rsidR="003906B6" w:rsidRPr="00F13FB2">
        <w:rPr>
          <w:rFonts w:ascii="Verdana" w:eastAsia="Arial Unicode MS" w:hAnsi="Verdana" w:cs="Arial"/>
          <w:sz w:val="20"/>
          <w:szCs w:val="20"/>
          <w:lang w:val="pl"/>
        </w:rPr>
        <w:t xml:space="preserve"> </w:t>
      </w:r>
      <w:r w:rsidRPr="00F13FB2">
        <w:rPr>
          <w:rFonts w:ascii="Verdana" w:eastAsia="Arial Unicode MS" w:hAnsi="Verdana" w:cs="Arial"/>
          <w:sz w:val="20"/>
          <w:szCs w:val="20"/>
          <w:lang w:val="pl"/>
        </w:rPr>
        <w:t>stanowi kwota ryczałtowa podana przez Wykonawcę w </w:t>
      </w:r>
      <w:r w:rsidR="00C32F6B">
        <w:rPr>
          <w:rFonts w:ascii="Verdana" w:eastAsia="Arial Unicode MS" w:hAnsi="Verdana" w:cs="Arial"/>
          <w:sz w:val="20"/>
          <w:szCs w:val="20"/>
          <w:lang w:val="pl"/>
        </w:rPr>
        <w:t>Formularzu Wyceny</w:t>
      </w:r>
      <w:r w:rsidR="008F79D8" w:rsidRPr="00F13FB2">
        <w:rPr>
          <w:rFonts w:ascii="Verdana" w:eastAsia="Arial Unicode MS" w:hAnsi="Verdana" w:cs="Arial"/>
          <w:sz w:val="20"/>
          <w:szCs w:val="20"/>
          <w:lang w:val="pl"/>
        </w:rPr>
        <w:t>;</w:t>
      </w:r>
    </w:p>
    <w:p w14:paraId="5741F23B" w14:textId="12F4CEC9" w:rsidR="0001417C" w:rsidRPr="00F13FB2" w:rsidRDefault="0001417C" w:rsidP="00C439F2">
      <w:pPr>
        <w:pStyle w:val="Lista"/>
        <w:numPr>
          <w:ilvl w:val="2"/>
          <w:numId w:val="1"/>
        </w:numPr>
        <w:tabs>
          <w:tab w:val="clear" w:pos="0"/>
        </w:tabs>
        <w:spacing w:before="120" w:after="120" w:line="276" w:lineRule="auto"/>
        <w:ind w:left="993" w:hanging="426"/>
        <w:contextualSpacing w:val="0"/>
        <w:jc w:val="both"/>
        <w:rPr>
          <w:rFonts w:ascii="Verdana" w:eastAsia="Arial Unicode MS" w:hAnsi="Verdana" w:cs="Arial"/>
          <w:sz w:val="20"/>
          <w:szCs w:val="20"/>
          <w:lang w:val="pl"/>
        </w:rPr>
      </w:pPr>
      <w:r w:rsidRPr="00F13FB2">
        <w:rPr>
          <w:rFonts w:ascii="Verdana" w:eastAsia="Arial Unicode MS" w:hAnsi="Verdana" w:cs="Arial"/>
          <w:sz w:val="20"/>
          <w:szCs w:val="20"/>
          <w:lang w:val="pl"/>
        </w:rPr>
        <w:t xml:space="preserve">w przypadku, gdy dla danego </w:t>
      </w:r>
      <w:r w:rsidR="00C32F6B">
        <w:rPr>
          <w:rFonts w:ascii="Verdana" w:eastAsia="Arial Unicode MS" w:hAnsi="Verdana" w:cs="Arial"/>
          <w:sz w:val="20"/>
          <w:szCs w:val="20"/>
          <w:lang w:val="pl"/>
        </w:rPr>
        <w:t>Etapu Umowy</w:t>
      </w:r>
      <w:r w:rsidR="003906B6" w:rsidRPr="00F13FB2">
        <w:rPr>
          <w:rFonts w:ascii="Verdana" w:eastAsia="Arial Unicode MS" w:hAnsi="Verdana" w:cs="Arial"/>
          <w:sz w:val="20"/>
          <w:szCs w:val="20"/>
          <w:lang w:val="pl"/>
        </w:rPr>
        <w:t xml:space="preserve"> </w:t>
      </w:r>
      <w:r w:rsidRPr="00F13FB2">
        <w:rPr>
          <w:rFonts w:ascii="Verdana" w:eastAsia="Arial Unicode MS" w:hAnsi="Verdana" w:cs="Arial"/>
          <w:sz w:val="20"/>
          <w:szCs w:val="20"/>
          <w:lang w:val="pl"/>
        </w:rPr>
        <w:t xml:space="preserve">przewidziane jest wynagrodzenie rozliczane za pomocą cen jednostkowych (pozycje określone jako obmiarowe) – </w:t>
      </w:r>
      <w:r w:rsidRPr="00F13FB2">
        <w:rPr>
          <w:rFonts w:ascii="Verdana" w:eastAsia="Arial Unicode MS" w:hAnsi="Verdana" w:cs="Arial"/>
          <w:sz w:val="20"/>
          <w:szCs w:val="20"/>
          <w:lang w:val="pl"/>
        </w:rPr>
        <w:lastRenderedPageBreak/>
        <w:t xml:space="preserve">wynagrodzenie za </w:t>
      </w:r>
      <w:r w:rsidR="00C32F6B">
        <w:rPr>
          <w:rFonts w:ascii="Verdana" w:eastAsia="Arial Unicode MS" w:hAnsi="Verdana" w:cs="Arial"/>
          <w:sz w:val="20"/>
          <w:szCs w:val="20"/>
          <w:lang w:val="pl"/>
        </w:rPr>
        <w:t>Etap Umowy</w:t>
      </w:r>
      <w:r w:rsidR="003906B6" w:rsidRPr="00F13FB2">
        <w:rPr>
          <w:rFonts w:ascii="Verdana" w:eastAsia="Arial Unicode MS" w:hAnsi="Verdana" w:cs="Arial"/>
          <w:sz w:val="20"/>
          <w:szCs w:val="20"/>
          <w:lang w:val="pl"/>
        </w:rPr>
        <w:t xml:space="preserve"> </w:t>
      </w:r>
      <w:r w:rsidRPr="00F13FB2">
        <w:rPr>
          <w:rFonts w:ascii="Verdana" w:eastAsia="Arial Unicode MS" w:hAnsi="Verdana" w:cs="Arial"/>
          <w:sz w:val="20"/>
          <w:szCs w:val="20"/>
          <w:lang w:val="pl"/>
        </w:rPr>
        <w:t xml:space="preserve">stanowi iloczyn ilości faktycznie wykonanych jednostek </w:t>
      </w:r>
      <w:bookmarkStart w:id="6" w:name="_Hlk133412673"/>
      <w:r w:rsidRPr="00F13FB2">
        <w:rPr>
          <w:rFonts w:ascii="Verdana" w:eastAsia="Arial Unicode MS" w:hAnsi="Verdana" w:cs="Arial"/>
          <w:sz w:val="20"/>
          <w:szCs w:val="20"/>
          <w:lang w:val="pl"/>
        </w:rPr>
        <w:t xml:space="preserve">i cen jednostkowych podanych przez Wykonawcę w </w:t>
      </w:r>
      <w:r w:rsidR="00C32F6B">
        <w:rPr>
          <w:rFonts w:ascii="Verdana" w:eastAsia="Arial Unicode MS" w:hAnsi="Verdana" w:cs="Arial"/>
          <w:sz w:val="20"/>
          <w:szCs w:val="20"/>
          <w:lang w:val="pl"/>
        </w:rPr>
        <w:t>Formularzu Wyceny</w:t>
      </w:r>
      <w:r w:rsidR="009716DD" w:rsidRPr="00F13FB2">
        <w:rPr>
          <w:rFonts w:ascii="Verdana" w:eastAsia="Arial Unicode MS" w:hAnsi="Verdana" w:cs="Arial"/>
          <w:sz w:val="20"/>
          <w:szCs w:val="20"/>
          <w:lang w:val="pl"/>
        </w:rPr>
        <w:t>.</w:t>
      </w:r>
      <w:r w:rsidR="006B601A" w:rsidRPr="00F13FB2">
        <w:rPr>
          <w:rFonts w:ascii="Verdana" w:eastAsia="Arial Unicode MS" w:hAnsi="Verdana" w:cs="Arial Unicode MS"/>
          <w:sz w:val="20"/>
          <w:szCs w:val="20"/>
          <w:lang w:val="pl"/>
        </w:rPr>
        <w:t xml:space="preserve"> </w:t>
      </w:r>
    </w:p>
    <w:bookmarkEnd w:id="6"/>
    <w:p w14:paraId="30E7FA0F" w14:textId="77777777" w:rsidR="003972E8" w:rsidRPr="003972E8" w:rsidRDefault="00D75DDB"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bCs/>
        </w:rPr>
      </w:pPr>
      <w:r w:rsidRPr="00F13FB2">
        <w:rPr>
          <w:rFonts w:ascii="Verdana" w:hAnsi="Verdana"/>
          <w:bCs/>
        </w:rPr>
        <w:t xml:space="preserve">Zmiana ilości jednostek, w przypadku których </w:t>
      </w:r>
      <w:r w:rsidRPr="00F13FB2">
        <w:rPr>
          <w:rFonts w:ascii="Verdana" w:eastAsia="Arial Unicode MS" w:hAnsi="Verdana" w:cs="Arial"/>
          <w:lang w:val="pl"/>
        </w:rPr>
        <w:t xml:space="preserve">wynagrodzenie rozliczane jest za pomocą cen jednostkowych (pozycje określone jako obmiarowe), nie ma wpływu na ceny jednostkowe podane przez Wykonawcę w </w:t>
      </w:r>
      <w:r w:rsidR="00C32F6B">
        <w:rPr>
          <w:rFonts w:ascii="Verdana" w:eastAsia="Arial Unicode MS" w:hAnsi="Verdana" w:cs="Arial"/>
          <w:lang w:val="pl"/>
        </w:rPr>
        <w:t>Formularzu Wyceny</w:t>
      </w:r>
      <w:r w:rsidRPr="00F13FB2">
        <w:rPr>
          <w:rFonts w:ascii="Verdana" w:eastAsia="Arial Unicode MS" w:hAnsi="Verdana" w:cs="Arial"/>
          <w:lang w:val="pl"/>
        </w:rPr>
        <w:t>.</w:t>
      </w:r>
      <w:r w:rsidR="00194B40" w:rsidRPr="00F13FB2">
        <w:rPr>
          <w:rFonts w:ascii="Verdana" w:eastAsia="Arial Unicode MS" w:hAnsi="Verdana" w:cs="Arial"/>
          <w:lang w:val="pl"/>
        </w:rPr>
        <w:t xml:space="preserve"> </w:t>
      </w:r>
    </w:p>
    <w:p w14:paraId="734C1839" w14:textId="4BADD213" w:rsidR="00356714" w:rsidRPr="00A00544" w:rsidRDefault="00356714"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bCs/>
        </w:rPr>
      </w:pPr>
      <w:r w:rsidRPr="00A00544">
        <w:rPr>
          <w:rFonts w:ascii="Verdana" w:hAnsi="Verdana"/>
        </w:rPr>
        <w:t xml:space="preserve">Wynagrodzenie z tytułu Umowy będzie płatne odpowiednio za każdy z Etapów </w:t>
      </w:r>
      <w:r w:rsidR="00440069">
        <w:rPr>
          <w:rFonts w:ascii="Verdana" w:hAnsi="Verdana"/>
        </w:rPr>
        <w:t>określony</w:t>
      </w:r>
      <w:r w:rsidRPr="00A00544">
        <w:rPr>
          <w:rFonts w:ascii="Verdana" w:hAnsi="Verdana"/>
        </w:rPr>
        <w:br/>
        <w:t xml:space="preserve">w Formularzu </w:t>
      </w:r>
      <w:r w:rsidR="00A00544">
        <w:rPr>
          <w:rFonts w:ascii="Verdana" w:hAnsi="Verdana"/>
        </w:rPr>
        <w:t>Wyceny</w:t>
      </w:r>
      <w:r w:rsidRPr="00A00544">
        <w:rPr>
          <w:rFonts w:ascii="Verdana" w:hAnsi="Verdana"/>
        </w:rPr>
        <w:t>, na następujących zasadach:</w:t>
      </w:r>
    </w:p>
    <w:p w14:paraId="50A6A386" w14:textId="4942726E" w:rsidR="00710849" w:rsidRPr="00A00544" w:rsidRDefault="00356714" w:rsidP="00A00544">
      <w:pPr>
        <w:pStyle w:val="Akapitzlist"/>
        <w:numPr>
          <w:ilvl w:val="1"/>
          <w:numId w:val="1"/>
        </w:numPr>
        <w:suppressAutoHyphens/>
        <w:spacing w:line="276" w:lineRule="auto"/>
        <w:ind w:left="993" w:hanging="426"/>
        <w:jc w:val="both"/>
        <w:rPr>
          <w:rFonts w:ascii="Verdana" w:hAnsi="Verdana" w:cs="Verdana"/>
          <w:sz w:val="20"/>
          <w:szCs w:val="20"/>
        </w:rPr>
      </w:pPr>
      <w:r w:rsidRPr="00A00544">
        <w:rPr>
          <w:rFonts w:ascii="Verdana" w:hAnsi="Verdana" w:cs="Verdana"/>
          <w:sz w:val="20"/>
          <w:szCs w:val="20"/>
        </w:rPr>
        <w:t xml:space="preserve">Etap I – </w:t>
      </w:r>
      <w:r w:rsidR="00710849" w:rsidRPr="00A00544">
        <w:rPr>
          <w:rFonts w:ascii="Verdana" w:hAnsi="Verdana" w:cs="Verdana"/>
          <w:sz w:val="20"/>
          <w:szCs w:val="20"/>
        </w:rPr>
        <w:t xml:space="preserve">dla którego płatność w wysokości </w:t>
      </w:r>
      <w:r w:rsidR="00880D86">
        <w:rPr>
          <w:rFonts w:ascii="Verdana" w:hAnsi="Verdana" w:cs="Verdana"/>
          <w:sz w:val="20"/>
          <w:szCs w:val="20"/>
        </w:rPr>
        <w:t>10</w:t>
      </w:r>
      <w:r w:rsidR="00710849" w:rsidRPr="00A00544">
        <w:rPr>
          <w:rFonts w:ascii="Verdana" w:hAnsi="Verdana" w:cs="Verdana"/>
          <w:sz w:val="20"/>
          <w:szCs w:val="20"/>
        </w:rPr>
        <w:t xml:space="preserve">0 % należnego wynagrodzenia za ten Etap nastąpi </w:t>
      </w:r>
      <w:r w:rsidR="003E14A1">
        <w:rPr>
          <w:rFonts w:ascii="Verdana" w:hAnsi="Verdana" w:cs="Verdana"/>
          <w:sz w:val="20"/>
          <w:szCs w:val="20"/>
        </w:rPr>
        <w:t xml:space="preserve">jednorazowo, </w:t>
      </w:r>
      <w:r w:rsidR="00710849" w:rsidRPr="00A00544">
        <w:rPr>
          <w:rFonts w:ascii="Verdana" w:hAnsi="Verdana" w:cs="Verdana"/>
          <w:sz w:val="20"/>
          <w:szCs w:val="20"/>
        </w:rPr>
        <w:t xml:space="preserve">po </w:t>
      </w:r>
      <w:r w:rsidR="004868CD" w:rsidRPr="00A00544">
        <w:rPr>
          <w:rFonts w:ascii="Verdana" w:hAnsi="Verdana" w:cs="Verdana"/>
          <w:sz w:val="20"/>
          <w:szCs w:val="20"/>
        </w:rPr>
        <w:t>jego odbiorze przez Zamawiającego</w:t>
      </w:r>
      <w:r w:rsidR="0033266F">
        <w:rPr>
          <w:rFonts w:ascii="Verdana" w:hAnsi="Verdana" w:cs="Verdana"/>
          <w:sz w:val="20"/>
          <w:szCs w:val="20"/>
        </w:rPr>
        <w:t>, po</w:t>
      </w:r>
      <w:r w:rsidR="00710849" w:rsidRPr="00A00544">
        <w:rPr>
          <w:rFonts w:ascii="Verdana" w:hAnsi="Verdana" w:cs="Verdana"/>
          <w:sz w:val="20"/>
          <w:szCs w:val="20"/>
        </w:rPr>
        <w:t> </w:t>
      </w:r>
      <w:r w:rsidR="004868CD" w:rsidRPr="00A00544">
        <w:rPr>
          <w:rFonts w:ascii="Verdana" w:hAnsi="Verdana" w:cs="Verdana"/>
          <w:sz w:val="20"/>
          <w:szCs w:val="20"/>
        </w:rPr>
        <w:t>uzyskaniu</w:t>
      </w:r>
      <w:r w:rsidR="00710849" w:rsidRPr="00A00544">
        <w:rPr>
          <w:rFonts w:ascii="Verdana" w:hAnsi="Verdana" w:cs="Verdana"/>
          <w:sz w:val="20"/>
          <w:szCs w:val="20"/>
        </w:rPr>
        <w:t xml:space="preserve"> </w:t>
      </w:r>
      <w:r w:rsidR="00880D86">
        <w:rPr>
          <w:rFonts w:ascii="Verdana" w:hAnsi="Verdana" w:cs="Verdana"/>
          <w:sz w:val="20"/>
          <w:szCs w:val="20"/>
        </w:rPr>
        <w:t xml:space="preserve">przez Wykonawcę </w:t>
      </w:r>
      <w:r w:rsidR="00FF34A5" w:rsidRPr="00A00544">
        <w:rPr>
          <w:rFonts w:ascii="Verdana" w:hAnsi="Verdana" w:cs="Verdana"/>
          <w:sz w:val="20"/>
          <w:szCs w:val="20"/>
        </w:rPr>
        <w:t xml:space="preserve">niezbędnych dokumentów zezwalających na </w:t>
      </w:r>
      <w:r w:rsidR="00443408" w:rsidRPr="00A00544">
        <w:rPr>
          <w:rFonts w:ascii="Verdana" w:hAnsi="Verdana" w:cs="Verdana"/>
          <w:sz w:val="20"/>
          <w:szCs w:val="20"/>
        </w:rPr>
        <w:t>prowadzenie</w:t>
      </w:r>
      <w:r w:rsidR="00FF34A5" w:rsidRPr="00A00544">
        <w:rPr>
          <w:rFonts w:ascii="Verdana" w:hAnsi="Verdana" w:cs="Verdana"/>
          <w:sz w:val="20"/>
          <w:szCs w:val="20"/>
        </w:rPr>
        <w:t xml:space="preserve"> Robót budowlanych – w zależności od potrzeb: zaświadczenie o braku podstaw </w:t>
      </w:r>
      <w:r w:rsidR="0033266F">
        <w:rPr>
          <w:rFonts w:ascii="Verdana" w:hAnsi="Verdana" w:cs="Verdana"/>
          <w:sz w:val="20"/>
          <w:szCs w:val="20"/>
        </w:rPr>
        <w:br/>
      </w:r>
      <w:r w:rsidR="00FF34A5" w:rsidRPr="00A00544">
        <w:rPr>
          <w:rFonts w:ascii="Verdana" w:hAnsi="Verdana" w:cs="Verdana"/>
          <w:sz w:val="20"/>
          <w:szCs w:val="20"/>
        </w:rPr>
        <w:t xml:space="preserve">do wniesienia sprzeciwu lub upływ terminu od dokonania zgłoszenia robót budowlanych pod warunkiem, że Organ nie wniósł sprzeciwu / prawomocne </w:t>
      </w:r>
      <w:proofErr w:type="spellStart"/>
      <w:r w:rsidR="00FF34A5" w:rsidRPr="00A00544">
        <w:rPr>
          <w:rFonts w:ascii="Verdana" w:hAnsi="Verdana" w:cs="Verdana"/>
          <w:sz w:val="20"/>
          <w:szCs w:val="20"/>
        </w:rPr>
        <w:t>PnB</w:t>
      </w:r>
      <w:proofErr w:type="spellEnd"/>
      <w:r w:rsidR="00FF34A5" w:rsidRPr="00A00544">
        <w:rPr>
          <w:rFonts w:ascii="Verdana" w:hAnsi="Verdana" w:cs="Verdana"/>
          <w:sz w:val="20"/>
          <w:szCs w:val="20"/>
        </w:rPr>
        <w:t xml:space="preserve"> / </w:t>
      </w:r>
      <w:proofErr w:type="spellStart"/>
      <w:r w:rsidR="00FF34A5" w:rsidRPr="00A00544">
        <w:rPr>
          <w:rFonts w:ascii="Verdana" w:hAnsi="Verdana" w:cs="Verdana"/>
          <w:sz w:val="20"/>
          <w:szCs w:val="20"/>
        </w:rPr>
        <w:t>ZRiD</w:t>
      </w:r>
      <w:proofErr w:type="spellEnd"/>
      <w:r w:rsidR="00FF34A5" w:rsidRPr="00A00544">
        <w:rPr>
          <w:rFonts w:ascii="Verdana" w:hAnsi="Verdana" w:cs="Verdana"/>
          <w:sz w:val="20"/>
          <w:szCs w:val="20"/>
        </w:rPr>
        <w:t xml:space="preserve"> z </w:t>
      </w:r>
      <w:r w:rsidR="00443408" w:rsidRPr="00A00544">
        <w:rPr>
          <w:rFonts w:ascii="Verdana" w:hAnsi="Verdana" w:cs="Verdana"/>
          <w:sz w:val="20"/>
          <w:szCs w:val="20"/>
        </w:rPr>
        <w:t>walorem ostateczności</w:t>
      </w:r>
      <w:r w:rsidR="00FF34A5" w:rsidRPr="00A00544">
        <w:rPr>
          <w:rFonts w:ascii="Verdana" w:hAnsi="Verdana" w:cs="Verdana"/>
          <w:sz w:val="20"/>
          <w:szCs w:val="20"/>
        </w:rPr>
        <w:t>;</w:t>
      </w:r>
    </w:p>
    <w:p w14:paraId="41B36DDB" w14:textId="784DF91F" w:rsidR="00356714" w:rsidRPr="00A00544" w:rsidRDefault="00356714" w:rsidP="00C439F2">
      <w:pPr>
        <w:pStyle w:val="Akapitzlist"/>
        <w:numPr>
          <w:ilvl w:val="0"/>
          <w:numId w:val="71"/>
        </w:numPr>
        <w:suppressAutoHyphens/>
        <w:spacing w:line="276" w:lineRule="auto"/>
        <w:ind w:left="993" w:hanging="426"/>
        <w:jc w:val="both"/>
        <w:rPr>
          <w:rFonts w:ascii="Verdana" w:hAnsi="Verdana" w:cs="Verdana"/>
          <w:sz w:val="20"/>
          <w:szCs w:val="20"/>
        </w:rPr>
      </w:pPr>
      <w:r w:rsidRPr="00A00544">
        <w:rPr>
          <w:rFonts w:ascii="Verdana" w:hAnsi="Verdana" w:cs="Verdana"/>
          <w:sz w:val="20"/>
          <w:szCs w:val="20"/>
        </w:rPr>
        <w:t xml:space="preserve">Etap II – </w:t>
      </w:r>
      <w:r w:rsidR="007B5300" w:rsidRPr="00A00544">
        <w:rPr>
          <w:rFonts w:ascii="Verdana" w:hAnsi="Verdana" w:cs="Verdana"/>
          <w:sz w:val="20"/>
          <w:szCs w:val="20"/>
        </w:rPr>
        <w:t xml:space="preserve">dla którego płatność w wysokości 100 % należnego wynagrodzenia za ten Etap nastąpi </w:t>
      </w:r>
      <w:r w:rsidR="00AC13E3" w:rsidRPr="00A00544">
        <w:rPr>
          <w:rFonts w:ascii="Verdana" w:hAnsi="Verdana" w:cs="Verdana"/>
          <w:sz w:val="20"/>
          <w:szCs w:val="20"/>
        </w:rPr>
        <w:t xml:space="preserve">jednorazowo, </w:t>
      </w:r>
      <w:r w:rsidRPr="00A00544">
        <w:rPr>
          <w:rFonts w:ascii="Verdana" w:hAnsi="Verdana" w:cs="Verdana"/>
          <w:sz w:val="20"/>
          <w:szCs w:val="20"/>
        </w:rPr>
        <w:t xml:space="preserve">na wniosek Wykonawcy, po </w:t>
      </w:r>
      <w:r w:rsidR="000E79D0">
        <w:rPr>
          <w:rFonts w:ascii="Verdana" w:hAnsi="Verdana" w:cs="Verdana"/>
          <w:sz w:val="20"/>
          <w:szCs w:val="20"/>
        </w:rPr>
        <w:t xml:space="preserve">zawarciu umowy </w:t>
      </w:r>
      <w:r w:rsidR="000E79D0">
        <w:rPr>
          <w:rFonts w:ascii="Verdana" w:hAnsi="Verdana" w:cs="Verdana"/>
          <w:sz w:val="20"/>
          <w:szCs w:val="20"/>
        </w:rPr>
        <w:br/>
        <w:t xml:space="preserve">z wykonawcą robót budowlanych wyłonionym </w:t>
      </w:r>
      <w:r w:rsidR="00021D6D" w:rsidRPr="00A00544">
        <w:rPr>
          <w:rFonts w:ascii="Verdana" w:hAnsi="Verdana" w:cs="Verdana"/>
          <w:sz w:val="20"/>
          <w:szCs w:val="20"/>
        </w:rPr>
        <w:t>w</w:t>
      </w:r>
      <w:r w:rsidRPr="00A00544">
        <w:rPr>
          <w:rFonts w:ascii="Verdana" w:hAnsi="Verdana" w:cs="Verdana"/>
          <w:sz w:val="20"/>
          <w:szCs w:val="20"/>
        </w:rPr>
        <w:t xml:space="preserve"> postępowani</w:t>
      </w:r>
      <w:r w:rsidR="00021D6D" w:rsidRPr="00A00544">
        <w:rPr>
          <w:rFonts w:ascii="Verdana" w:hAnsi="Verdana" w:cs="Verdana"/>
          <w:sz w:val="20"/>
          <w:szCs w:val="20"/>
        </w:rPr>
        <w:t>u przetargowym</w:t>
      </w:r>
      <w:r w:rsidRPr="00A00544">
        <w:rPr>
          <w:rFonts w:ascii="Verdana" w:hAnsi="Verdana" w:cs="Verdana"/>
          <w:sz w:val="20"/>
          <w:szCs w:val="20"/>
        </w:rPr>
        <w:t xml:space="preserve"> </w:t>
      </w:r>
      <w:r w:rsidR="000E79D0">
        <w:rPr>
          <w:rFonts w:ascii="Verdana" w:hAnsi="Verdana" w:cs="Verdana"/>
          <w:sz w:val="20"/>
          <w:szCs w:val="20"/>
        </w:rPr>
        <w:br/>
      </w:r>
      <w:r w:rsidRPr="00A00544">
        <w:rPr>
          <w:rFonts w:ascii="Verdana" w:hAnsi="Verdana" w:cs="Verdana"/>
          <w:sz w:val="20"/>
          <w:szCs w:val="20"/>
        </w:rPr>
        <w:t xml:space="preserve">na roboty budowlane, </w:t>
      </w:r>
    </w:p>
    <w:p w14:paraId="1B8A4779" w14:textId="1BEBF314" w:rsidR="00356714" w:rsidRPr="00A00544" w:rsidRDefault="00356714" w:rsidP="00C439F2">
      <w:pPr>
        <w:numPr>
          <w:ilvl w:val="0"/>
          <w:numId w:val="71"/>
        </w:numPr>
        <w:suppressAutoHyphens/>
        <w:spacing w:line="276" w:lineRule="auto"/>
        <w:ind w:left="993" w:hanging="426"/>
        <w:jc w:val="both"/>
        <w:rPr>
          <w:rFonts w:ascii="Verdana" w:hAnsi="Verdana" w:cs="Verdana"/>
          <w:sz w:val="20"/>
          <w:szCs w:val="20"/>
        </w:rPr>
      </w:pPr>
      <w:r w:rsidRPr="00A00544">
        <w:rPr>
          <w:rFonts w:ascii="Verdana" w:hAnsi="Verdana" w:cs="Verdana"/>
          <w:sz w:val="20"/>
          <w:szCs w:val="20"/>
        </w:rPr>
        <w:t xml:space="preserve">Etap III – </w:t>
      </w:r>
      <w:r w:rsidR="0024555A" w:rsidRPr="00A00544">
        <w:rPr>
          <w:rFonts w:ascii="Verdana" w:hAnsi="Verdana" w:cs="Verdana"/>
          <w:sz w:val="20"/>
          <w:szCs w:val="20"/>
        </w:rPr>
        <w:t xml:space="preserve">dla którego płatność w wysokości odpowiadającej faktycznej liczbie pobytów </w:t>
      </w:r>
      <w:r w:rsidR="009C16F3">
        <w:rPr>
          <w:rFonts w:ascii="Verdana" w:hAnsi="Verdana" w:cs="Verdana"/>
          <w:sz w:val="20"/>
          <w:szCs w:val="20"/>
        </w:rPr>
        <w:t>Projektanta</w:t>
      </w:r>
      <w:r w:rsidR="0024555A" w:rsidRPr="00A00544">
        <w:rPr>
          <w:rFonts w:ascii="Verdana" w:hAnsi="Verdana" w:cs="Verdana"/>
          <w:sz w:val="20"/>
          <w:szCs w:val="20"/>
        </w:rPr>
        <w:t xml:space="preserve"> realizowanych w okresie od rozpoczęcia robót budowlanych </w:t>
      </w:r>
      <w:r w:rsidR="009C16F3">
        <w:rPr>
          <w:rFonts w:ascii="Verdana" w:hAnsi="Verdana" w:cs="Verdana"/>
          <w:sz w:val="20"/>
          <w:szCs w:val="20"/>
        </w:rPr>
        <w:br/>
      </w:r>
      <w:r w:rsidR="0024555A" w:rsidRPr="00A00544">
        <w:rPr>
          <w:rFonts w:ascii="Verdana" w:hAnsi="Verdana" w:cs="Verdana"/>
          <w:sz w:val="20"/>
          <w:szCs w:val="20"/>
        </w:rPr>
        <w:t xml:space="preserve">do dnia zatwierdzenia bezusterkowego Protokołu z odbioru ostatecznego robót albo potwierdzenia przez Zamawiającego usunięcia wad w robotach budowlanych przez wykonawcę robót budowlanych, </w:t>
      </w:r>
      <w:r w:rsidR="00A30311" w:rsidRPr="00A00544">
        <w:rPr>
          <w:rFonts w:ascii="Verdana" w:hAnsi="Verdana" w:cs="Verdana"/>
          <w:sz w:val="20"/>
          <w:szCs w:val="20"/>
        </w:rPr>
        <w:t>nastąpi jednorazowo</w:t>
      </w:r>
      <w:r w:rsidRPr="00A00544">
        <w:rPr>
          <w:rFonts w:ascii="Verdana" w:hAnsi="Verdana" w:cs="Verdana"/>
          <w:sz w:val="20"/>
          <w:szCs w:val="20"/>
        </w:rPr>
        <w:t xml:space="preserve">, po </w:t>
      </w:r>
      <w:r w:rsidR="00021D6D" w:rsidRPr="00A00544">
        <w:rPr>
          <w:rFonts w:ascii="Verdana" w:hAnsi="Verdana" w:cs="Verdana"/>
          <w:sz w:val="20"/>
          <w:szCs w:val="20"/>
        </w:rPr>
        <w:t xml:space="preserve">odbiorze przez Zamawiającego </w:t>
      </w:r>
      <w:r w:rsidRPr="00A00544">
        <w:rPr>
          <w:rFonts w:ascii="Verdana" w:hAnsi="Verdana" w:cs="Verdana"/>
          <w:sz w:val="20"/>
          <w:szCs w:val="20"/>
        </w:rPr>
        <w:t>czynności Nadzoru</w:t>
      </w:r>
      <w:r w:rsidR="00FF19B7" w:rsidRPr="00A00544">
        <w:rPr>
          <w:rFonts w:ascii="Verdana" w:hAnsi="Verdana" w:cs="Verdana"/>
          <w:sz w:val="20"/>
          <w:szCs w:val="20"/>
        </w:rPr>
        <w:t>, z zastrzeżeniem ust. 6.</w:t>
      </w:r>
    </w:p>
    <w:p w14:paraId="1453B601" w14:textId="75B8B33E" w:rsidR="00AE3941" w:rsidRPr="00AE3941" w:rsidRDefault="00AE3941"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bCs/>
        </w:rPr>
      </w:pPr>
      <w:r w:rsidRPr="00A00544">
        <w:rPr>
          <w:rFonts w:ascii="Verdana" w:hAnsi="Verdana"/>
          <w:bCs/>
        </w:rPr>
        <w:t xml:space="preserve">Z zastrzeżeniem ust. 7 Wykonawca jest uprawniony do wynagrodzenia z tytułu Nadzoru Autorskiego jedynie za faktyczną liczbę pobytów </w:t>
      </w:r>
      <w:r w:rsidR="001D15D4">
        <w:rPr>
          <w:rFonts w:ascii="Verdana" w:hAnsi="Verdana"/>
          <w:bCs/>
        </w:rPr>
        <w:t>Projektanta</w:t>
      </w:r>
      <w:r w:rsidRPr="00A00544">
        <w:rPr>
          <w:rFonts w:ascii="Verdana" w:hAnsi="Verdana"/>
          <w:bCs/>
        </w:rPr>
        <w:t xml:space="preserve">, za terminowo i zgodnie </w:t>
      </w:r>
      <w:r w:rsidR="001D15D4">
        <w:rPr>
          <w:rFonts w:ascii="Verdana" w:hAnsi="Verdana"/>
          <w:bCs/>
        </w:rPr>
        <w:br/>
      </w:r>
      <w:r w:rsidRPr="00A00544">
        <w:rPr>
          <w:rFonts w:ascii="Verdana" w:hAnsi="Verdana"/>
          <w:bCs/>
        </w:rPr>
        <w:t>z postanowieniami niniejszej Umowy wykonane i odebrane</w:t>
      </w:r>
      <w:r w:rsidRPr="00AE3941">
        <w:rPr>
          <w:rFonts w:ascii="Verdana" w:hAnsi="Verdana"/>
          <w:bCs/>
        </w:rPr>
        <w:t xml:space="preserve"> czynności nadzoru, wycenione jako III Etap Umowy, zgodnie z </w:t>
      </w:r>
      <w:r w:rsidR="0004443B" w:rsidRPr="0004443B">
        <w:rPr>
          <w:rFonts w:ascii="Verdana" w:hAnsi="Verdana"/>
          <w:bCs/>
        </w:rPr>
        <w:t>Formularzem Wyceny</w:t>
      </w:r>
      <w:r w:rsidRPr="0004443B">
        <w:rPr>
          <w:rFonts w:ascii="Verdana" w:hAnsi="Verdana"/>
          <w:bCs/>
        </w:rPr>
        <w:t>.</w:t>
      </w:r>
      <w:r w:rsidRPr="00AE3941">
        <w:rPr>
          <w:rFonts w:ascii="Verdana" w:hAnsi="Verdana"/>
          <w:bCs/>
        </w:rPr>
        <w:t xml:space="preserve"> Wystawienie faktury obejmującej Wynagrodzenie z tytułu Nadzoru Autorskiego wymaga potwierdzenia przez Zamawiającego zrealizowania - terminowego i zgodnego z Umową - poleconych czynności </w:t>
      </w:r>
      <w:r w:rsidR="00FF19B7">
        <w:rPr>
          <w:rFonts w:ascii="Verdana" w:hAnsi="Verdana"/>
          <w:bCs/>
        </w:rPr>
        <w:t>N</w:t>
      </w:r>
      <w:r w:rsidRPr="00AE3941">
        <w:rPr>
          <w:rFonts w:ascii="Verdana" w:hAnsi="Verdana"/>
          <w:bCs/>
        </w:rPr>
        <w:t xml:space="preserve">adzoru. </w:t>
      </w:r>
    </w:p>
    <w:p w14:paraId="6A79FA9C" w14:textId="77777777" w:rsidR="00AE3941" w:rsidRPr="00AE3941" w:rsidRDefault="00AE3941"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bCs/>
        </w:rPr>
      </w:pPr>
      <w:r w:rsidRPr="00AE3941">
        <w:rPr>
          <w:rFonts w:ascii="Verdana" w:hAnsi="Verdana"/>
          <w:bCs/>
        </w:rPr>
        <w:t xml:space="preserve">Pełnienie czynności Nadzoru Autorskiego następuje na pisemne wezwanie Zamawiającego i obejmuje wszystkie koszty związane z dojazdem, pobytem </w:t>
      </w:r>
      <w:r w:rsidRPr="00AE3941">
        <w:rPr>
          <w:rFonts w:ascii="Verdana" w:hAnsi="Verdana"/>
          <w:bCs/>
        </w:rPr>
        <w:br/>
        <w:t>na budowie oraz czynnościami nadzoru. Wynagrodzenie za pełnienie Nadzoru Autorskiego jest płatne w formie ryczałtowej za pobyt na budowie i niezależne od czasu trwania czynności i liczby zaangażowanych dodatkowych osób.</w:t>
      </w:r>
    </w:p>
    <w:p w14:paraId="2139ABC8" w14:textId="009FF39E" w:rsidR="00AE2B4F" w:rsidRPr="00DE1CFD" w:rsidRDefault="00E6724D" w:rsidP="009225BA">
      <w:pPr>
        <w:pStyle w:val="BodyText2"/>
        <w:numPr>
          <w:ilvl w:val="0"/>
          <w:numId w:val="1"/>
        </w:numPr>
        <w:tabs>
          <w:tab w:val="clear" w:pos="0"/>
        </w:tabs>
        <w:spacing w:before="80" w:after="80" w:line="276" w:lineRule="auto"/>
        <w:ind w:left="567" w:hanging="567"/>
        <w:jc w:val="both"/>
        <w:rPr>
          <w:rFonts w:ascii="Verdana" w:hAnsi="Verdana" w:cs="TTE1771BD8t00"/>
        </w:rPr>
      </w:pPr>
      <w:r w:rsidRPr="00E131AB">
        <w:rPr>
          <w:rFonts w:ascii="Verdana" w:hAnsi="Verdana" w:cs="TTE1768698t00"/>
        </w:rPr>
        <w:t xml:space="preserve">Zamawiający </w:t>
      </w:r>
      <w:r w:rsidRPr="00E131AB">
        <w:rPr>
          <w:rFonts w:ascii="Verdana" w:hAnsi="Verdana" w:cs="TTE1771BD8t00"/>
        </w:rPr>
        <w:t xml:space="preserve">zobowiązuje się do zapłaty wynagrodzenia w terminie </w:t>
      </w:r>
      <w:r w:rsidR="001A2717" w:rsidRPr="00E131AB">
        <w:rPr>
          <w:rFonts w:ascii="Verdana" w:hAnsi="Verdana" w:cs="TTE1771BD8t00"/>
        </w:rPr>
        <w:t xml:space="preserve">do </w:t>
      </w:r>
      <w:r w:rsidR="009535BF" w:rsidRPr="00E131AB">
        <w:rPr>
          <w:rFonts w:ascii="Verdana" w:hAnsi="Verdana" w:cs="TTE1771BD8t00"/>
        </w:rPr>
        <w:t xml:space="preserve">30 </w:t>
      </w:r>
      <w:r w:rsidR="00310716" w:rsidRPr="00E131AB">
        <w:rPr>
          <w:rFonts w:ascii="Verdana" w:hAnsi="Verdana" w:cs="TTE1771BD8t00"/>
        </w:rPr>
        <w:t>D</w:t>
      </w:r>
      <w:r w:rsidRPr="00E131AB">
        <w:rPr>
          <w:rFonts w:ascii="Verdana" w:hAnsi="Verdana" w:cs="TTE1771BD8t00"/>
        </w:rPr>
        <w:t>ni od</w:t>
      </w:r>
      <w:r w:rsidR="009376CE" w:rsidRPr="00E131AB">
        <w:rPr>
          <w:rFonts w:ascii="Verdana" w:hAnsi="Verdana" w:cs="TTE1771BD8t00"/>
        </w:rPr>
        <w:t> </w:t>
      </w:r>
      <w:r w:rsidR="00310716" w:rsidRPr="00E131AB">
        <w:rPr>
          <w:rFonts w:ascii="Verdana" w:hAnsi="Verdana" w:cs="TTE1771BD8t00"/>
        </w:rPr>
        <w:t>D</w:t>
      </w:r>
      <w:r w:rsidRPr="00E131AB">
        <w:rPr>
          <w:rFonts w:ascii="Verdana" w:hAnsi="Verdana" w:cs="TTE1771BD8t00"/>
        </w:rPr>
        <w:t>nia</w:t>
      </w:r>
      <w:r w:rsidR="009376CE" w:rsidRPr="00E131AB">
        <w:rPr>
          <w:rFonts w:ascii="Verdana" w:hAnsi="Verdana" w:cs="TTE1771BD8t00"/>
        </w:rPr>
        <w:t> </w:t>
      </w:r>
      <w:r w:rsidRPr="00E131AB">
        <w:rPr>
          <w:rFonts w:ascii="Verdana" w:hAnsi="Verdana" w:cs="TTE1771BD8t00"/>
        </w:rPr>
        <w:t>otrzymania prawidłowo wystawionej faktury VAT</w:t>
      </w:r>
      <w:r w:rsidR="5776B062" w:rsidRPr="00E131AB">
        <w:rPr>
          <w:rFonts w:ascii="Verdana" w:hAnsi="Verdana" w:cs="TTE1771BD8t00"/>
        </w:rPr>
        <w:t>.</w:t>
      </w:r>
      <w:r w:rsidR="003333A2" w:rsidRPr="00E131AB">
        <w:rPr>
          <w:rFonts w:ascii="Verdana" w:hAnsi="Verdana" w:cs="TTE1771BD8t00"/>
        </w:rPr>
        <w:t xml:space="preserve"> </w:t>
      </w:r>
      <w:r w:rsidR="00AE2B4F" w:rsidRPr="00E131AB">
        <w:rPr>
          <w:rFonts w:ascii="Verdana" w:hAnsi="Verdana" w:cs="TTE1771BD8t00"/>
        </w:rPr>
        <w:t xml:space="preserve">Przez otrzymanie faktury VAT przez Zamawiającego rozumie się datę otrzymania </w:t>
      </w:r>
      <w:r w:rsidR="00AE2B4F" w:rsidRPr="00DE1CFD">
        <w:rPr>
          <w:rFonts w:ascii="Verdana" w:hAnsi="Verdana" w:cs="TTE1771BD8t00"/>
        </w:rPr>
        <w:t>przez Zamawiającego faktury przekazanej przez Wykonawcę</w:t>
      </w:r>
      <w:r w:rsidR="0058743F">
        <w:rPr>
          <w:rFonts w:ascii="Verdana" w:hAnsi="Verdana" w:cs="TTE1771BD8t00"/>
        </w:rPr>
        <w:t>.</w:t>
      </w:r>
    </w:p>
    <w:p w14:paraId="0EE85A49" w14:textId="29F7AECD" w:rsidR="007710D0" w:rsidRPr="004F06FE" w:rsidRDefault="00E6724D" w:rsidP="009225BA">
      <w:pPr>
        <w:pStyle w:val="BodyText2"/>
        <w:spacing w:before="80" w:after="80" w:line="276" w:lineRule="auto"/>
        <w:ind w:left="567" w:firstLine="0"/>
        <w:jc w:val="both"/>
        <w:rPr>
          <w:rFonts w:ascii="Verdana" w:eastAsia="Verdana" w:hAnsi="Verdana" w:cs="Verdana"/>
          <w:strike/>
        </w:rPr>
      </w:pPr>
      <w:r w:rsidRPr="00DE1CFD">
        <w:rPr>
          <w:rFonts w:ascii="Verdana" w:hAnsi="Verdana" w:cs="TTE1771BD8t00"/>
        </w:rPr>
        <w:t xml:space="preserve">Warunkiem wystawienia faktury VAT jest </w:t>
      </w:r>
      <w:r w:rsidR="0045236B" w:rsidRPr="00DE1CFD">
        <w:rPr>
          <w:rFonts w:ascii="Verdana" w:hAnsi="Verdana" w:cs="TTE1771BD8t00"/>
        </w:rPr>
        <w:t>za</w:t>
      </w:r>
      <w:r w:rsidR="00DE1CFD" w:rsidRPr="00DE1CFD">
        <w:rPr>
          <w:rFonts w:ascii="Verdana" w:hAnsi="Verdana" w:cs="TTE1771BD8t00"/>
        </w:rPr>
        <w:t>twierdzenie</w:t>
      </w:r>
      <w:r w:rsidR="00BF47C5" w:rsidRPr="00DE1CFD">
        <w:rPr>
          <w:rFonts w:ascii="Verdana" w:hAnsi="Verdana" w:cs="TTE1771BD8t00"/>
        </w:rPr>
        <w:t xml:space="preserve"> przez Zamawiającego </w:t>
      </w:r>
      <w:r w:rsidR="00DE1CFD" w:rsidRPr="00DE1CFD">
        <w:rPr>
          <w:rFonts w:ascii="Verdana" w:hAnsi="Verdana" w:cs="TTE1771BD8t00"/>
        </w:rPr>
        <w:t>P</w:t>
      </w:r>
      <w:r w:rsidRPr="00DE1CFD">
        <w:rPr>
          <w:rFonts w:ascii="Verdana" w:hAnsi="Verdana" w:cs="TTE1771BD8t00"/>
        </w:rPr>
        <w:t xml:space="preserve">rotokołu </w:t>
      </w:r>
      <w:r w:rsidR="00DE1CFD" w:rsidRPr="00DE1CFD">
        <w:rPr>
          <w:rFonts w:ascii="Verdana" w:hAnsi="Verdana" w:cs="TTE1771BD8t00"/>
        </w:rPr>
        <w:t>O</w:t>
      </w:r>
      <w:r w:rsidRPr="00DE1CFD">
        <w:rPr>
          <w:rFonts w:ascii="Verdana" w:hAnsi="Verdana" w:cs="TTE1771BD8t00"/>
        </w:rPr>
        <w:t>dbioru</w:t>
      </w:r>
      <w:r w:rsidR="00A35A7C" w:rsidRPr="00DE1CFD">
        <w:rPr>
          <w:rFonts w:ascii="Verdana" w:hAnsi="Verdana" w:cs="TTE1771BD8t00"/>
        </w:rPr>
        <w:t xml:space="preserve"> lub </w:t>
      </w:r>
      <w:r w:rsidR="00DE1CFD" w:rsidRPr="00DE1CFD">
        <w:rPr>
          <w:rFonts w:ascii="Verdana" w:hAnsi="Verdana" w:cs="TTE1771BD8t00"/>
        </w:rPr>
        <w:t>P</w:t>
      </w:r>
      <w:r w:rsidR="00A35A7C" w:rsidRPr="00DE1CFD">
        <w:rPr>
          <w:rFonts w:ascii="Verdana" w:hAnsi="Verdana" w:cs="TTE1771BD8t00"/>
        </w:rPr>
        <w:t xml:space="preserve">rotokołu </w:t>
      </w:r>
      <w:r w:rsidR="00DE1CFD" w:rsidRPr="00DE1CFD">
        <w:rPr>
          <w:rFonts w:ascii="Verdana" w:hAnsi="Verdana" w:cs="TTE1771BD8t00"/>
        </w:rPr>
        <w:t>O</w:t>
      </w:r>
      <w:r w:rsidR="00A35A7C" w:rsidRPr="00DE1CFD">
        <w:rPr>
          <w:rFonts w:ascii="Verdana" w:hAnsi="Verdana" w:cs="TTE1771BD8t00"/>
        </w:rPr>
        <w:t>dbi</w:t>
      </w:r>
      <w:r w:rsidR="0058171F" w:rsidRPr="00DE1CFD">
        <w:rPr>
          <w:rFonts w:ascii="Verdana" w:hAnsi="Verdana" w:cs="TTE1771BD8t00"/>
        </w:rPr>
        <w:t>o</w:t>
      </w:r>
      <w:r w:rsidR="00A35A7C" w:rsidRPr="00DE1CFD">
        <w:rPr>
          <w:rFonts w:ascii="Verdana" w:hAnsi="Verdana" w:cs="TTE1771BD8t00"/>
        </w:rPr>
        <w:t>ru</w:t>
      </w:r>
      <w:r w:rsidR="00B653FF" w:rsidRPr="00DE1CFD">
        <w:rPr>
          <w:rFonts w:ascii="Verdana" w:hAnsi="Verdana" w:cs="TTE1771BD8t00"/>
        </w:rPr>
        <w:t xml:space="preserve"> </w:t>
      </w:r>
      <w:r w:rsidR="00A35A7C" w:rsidRPr="00DE1CFD">
        <w:rPr>
          <w:rFonts w:ascii="Verdana" w:hAnsi="Verdana" w:cs="TTE1771BD8t00"/>
        </w:rPr>
        <w:t>z zaawansowaniem prac</w:t>
      </w:r>
      <w:r w:rsidR="004F06FE" w:rsidRPr="00DE1CFD">
        <w:rPr>
          <w:rFonts w:ascii="Verdana" w:hAnsi="Verdana" w:cs="TTE1771BD8t00"/>
        </w:rPr>
        <w:t>.</w:t>
      </w:r>
      <w:r w:rsidR="00295B0C" w:rsidRPr="004F06FE">
        <w:rPr>
          <w:rFonts w:ascii="Open Sans" w:hAnsi="Open Sans"/>
          <w:strike/>
          <w:shd w:val="clear" w:color="auto" w:fill="FFFFFF"/>
        </w:rPr>
        <w:t xml:space="preserve"> </w:t>
      </w:r>
    </w:p>
    <w:p w14:paraId="58607A61" w14:textId="1CE92217" w:rsidR="00690E15" w:rsidRPr="00F13FB2" w:rsidRDefault="14245070"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F13FB2">
        <w:rPr>
          <w:rFonts w:ascii="Verdana" w:hAnsi="Verdana" w:cs="TTE1768698t00"/>
        </w:rPr>
        <w:t>W przypadku, gdy Umowa jest realizowana przez podmioty działające w Konsorcjum, jego członkowie upoważnią w formie pisemnego pełnomocnictwa, pod rygorem nieważności, jednego z członków Konsorcjum do wystawienia przez niego faktury VAT oraz do przyjęcia przez niego należności przypadających wszystkim członkom Konsorcjum z tytułu realizacji Umowy na rachunek rozliczeniowy wskazanego członka Konsorcjum. Rachunek taki będzie założony odrębnie dla prowadzenia rozliczeń z tytułu realizacji Umowy z dostępem do niego dla każdego z członków Konsorcjum</w:t>
      </w:r>
      <w:r w:rsidR="7C97DA42" w:rsidRPr="00F13FB2">
        <w:rPr>
          <w:rFonts w:ascii="Verdana" w:hAnsi="Verdana" w:cs="TTE1768698t00"/>
        </w:rPr>
        <w:t xml:space="preserve">. </w:t>
      </w:r>
      <w:r w:rsidR="496500CC" w:rsidRPr="00F13FB2">
        <w:rPr>
          <w:rFonts w:ascii="Verdana" w:hAnsi="Verdana" w:cs="TTE1768698t00"/>
        </w:rPr>
        <w:lastRenderedPageBreak/>
        <w:t>Prawidłowość wskazanego numeru rachunku potwierdzą pisemnie wszyscy członkowie Konsorcjum.</w:t>
      </w:r>
    </w:p>
    <w:p w14:paraId="6E8752DC" w14:textId="424C6E5B" w:rsidR="00F71273" w:rsidRPr="00F13FB2" w:rsidRDefault="00E66C0B"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F13FB2">
        <w:rPr>
          <w:rFonts w:ascii="Verdana" w:hAnsi="Verdana" w:cs="TTE1768698t00"/>
        </w:rPr>
        <w:t>Należności będą regulowane z</w:t>
      </w:r>
      <w:r w:rsidR="000E5FC4" w:rsidRPr="00F13FB2">
        <w:rPr>
          <w:rFonts w:ascii="Verdana" w:hAnsi="Verdana" w:cs="TTE1768698t00"/>
        </w:rPr>
        <w:t xml:space="preserve"> </w:t>
      </w:r>
      <w:r w:rsidR="002D6832" w:rsidRPr="00F13FB2">
        <w:rPr>
          <w:rFonts w:ascii="Verdana" w:hAnsi="Verdana" w:cs="TTE1768698t00"/>
        </w:rPr>
        <w:t xml:space="preserve">rachunku </w:t>
      </w:r>
      <w:r w:rsidRPr="00F13FB2">
        <w:rPr>
          <w:rFonts w:ascii="Verdana" w:hAnsi="Verdana" w:cs="TTE1768698t00"/>
        </w:rPr>
        <w:t xml:space="preserve">Zamawiającego przelewem na </w:t>
      </w:r>
      <w:r w:rsidR="002D6832" w:rsidRPr="00F13FB2">
        <w:rPr>
          <w:rFonts w:ascii="Verdana" w:hAnsi="Verdana" w:cs="TTE1768698t00"/>
        </w:rPr>
        <w:t xml:space="preserve">rachunek </w:t>
      </w:r>
      <w:r w:rsidRPr="00F13FB2">
        <w:rPr>
          <w:rFonts w:ascii="Verdana" w:hAnsi="Verdana" w:cs="TTE1768698t00"/>
        </w:rPr>
        <w:t xml:space="preserve">Wykonawcy numer </w:t>
      </w:r>
      <w:r w:rsidR="00641BE8" w:rsidRPr="00F13FB2">
        <w:rPr>
          <w:rFonts w:ascii="Verdana" w:hAnsi="Verdana" w:cs="TTE1768698t00"/>
        </w:rPr>
        <w:t>[…]</w:t>
      </w:r>
      <w:r w:rsidR="00C51D25" w:rsidRPr="00F13FB2">
        <w:rPr>
          <w:rFonts w:ascii="Verdana" w:hAnsi="Verdana" w:cs="TTE1768698t00"/>
        </w:rPr>
        <w:t xml:space="preserve"> </w:t>
      </w:r>
      <w:r w:rsidR="00FD4A72" w:rsidRPr="00C62388">
        <w:rPr>
          <w:rFonts w:ascii="Verdana" w:hAnsi="Verdana"/>
        </w:rPr>
        <w:t>(wskazan</w:t>
      </w:r>
      <w:r w:rsidR="00FD4A72">
        <w:rPr>
          <w:rFonts w:ascii="Verdana" w:hAnsi="Verdana"/>
        </w:rPr>
        <w:t>y</w:t>
      </w:r>
      <w:r w:rsidR="00FD4A72" w:rsidRPr="00C62388">
        <w:rPr>
          <w:rFonts w:ascii="Verdana" w:hAnsi="Verdana"/>
        </w:rPr>
        <w:t xml:space="preserve"> w </w:t>
      </w:r>
      <w:r w:rsidR="00FD4A72">
        <w:rPr>
          <w:rFonts w:ascii="Verdana" w:hAnsi="Verdana"/>
        </w:rPr>
        <w:t>O</w:t>
      </w:r>
      <w:r w:rsidR="00FD4A72" w:rsidRPr="00C62388">
        <w:rPr>
          <w:rFonts w:ascii="Verdana" w:hAnsi="Verdana"/>
        </w:rPr>
        <w:t xml:space="preserve">świadczeniu Wykonawcy stanowiącym </w:t>
      </w:r>
      <w:r w:rsidR="00FD4A72" w:rsidRPr="00FD4A72">
        <w:rPr>
          <w:rFonts w:ascii="Verdana" w:hAnsi="Verdana"/>
          <w:b/>
          <w:bCs/>
        </w:rPr>
        <w:t>Załącznik nr [6]</w:t>
      </w:r>
      <w:r w:rsidR="00FD4A72" w:rsidRPr="00C62388">
        <w:rPr>
          <w:rFonts w:ascii="Verdana" w:hAnsi="Verdana"/>
        </w:rPr>
        <w:t xml:space="preserve"> do Umowy)</w:t>
      </w:r>
      <w:del w:id="7" w:author="Łatecka Agata" w:date="2025-09-18T09:00:00Z">
        <w:r w:rsidR="00FD4A72" w:rsidDel="0084559D">
          <w:rPr>
            <w:rFonts w:ascii="Verdana" w:hAnsi="Verdana"/>
          </w:rPr>
          <w:delText xml:space="preserve"> </w:delText>
        </w:r>
        <w:r w:rsidR="00C51D25" w:rsidRPr="00F13FB2" w:rsidDel="0084559D">
          <w:rPr>
            <w:rFonts w:ascii="Verdana" w:hAnsi="Verdana" w:cs="TTE1768698t00"/>
          </w:rPr>
          <w:delText xml:space="preserve">lub, w przypadku o którym mowa </w:delText>
        </w:r>
        <w:r w:rsidR="00C51D25" w:rsidRPr="000E4088" w:rsidDel="0084559D">
          <w:rPr>
            <w:rFonts w:ascii="Verdana" w:hAnsi="Verdana" w:cs="TTE1768698t00"/>
          </w:rPr>
          <w:delText xml:space="preserve">w ust. </w:delText>
        </w:r>
        <w:r w:rsidR="00057843" w:rsidRPr="000E4088" w:rsidDel="0084559D">
          <w:rPr>
            <w:rFonts w:ascii="Verdana" w:hAnsi="Verdana" w:cs="TTE1768698t00"/>
          </w:rPr>
          <w:delText>10</w:delText>
        </w:r>
        <w:r w:rsidR="00C51D25" w:rsidRPr="000E4088" w:rsidDel="0084559D">
          <w:rPr>
            <w:rFonts w:ascii="Verdana" w:hAnsi="Verdana" w:cs="TTE1768698t00"/>
          </w:rPr>
          <w:delText>, na</w:delText>
        </w:r>
        <w:r w:rsidR="00C51D25" w:rsidRPr="00F13FB2" w:rsidDel="0084559D">
          <w:rPr>
            <w:rFonts w:ascii="Verdana" w:hAnsi="Verdana" w:cs="TTE1768698t00"/>
          </w:rPr>
          <w:delText xml:space="preserve"> rachunek wskazany przez danego członka Konsorcjum</w:delText>
        </w:r>
      </w:del>
      <w:r w:rsidR="007C2EB9" w:rsidRPr="00F13FB2">
        <w:rPr>
          <w:rFonts w:ascii="Verdana" w:hAnsi="Verdana" w:cs="TTE1768698t00"/>
        </w:rPr>
        <w:t>.</w:t>
      </w:r>
    </w:p>
    <w:p w14:paraId="5882B802" w14:textId="0618A1AF" w:rsidR="00965FA6" w:rsidRPr="00F13FB2" w:rsidRDefault="00E66C0B"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F13FB2">
        <w:rPr>
          <w:rFonts w:ascii="Verdana" w:hAnsi="Verdana" w:cs="TTE1768698t00"/>
        </w:rPr>
        <w:t>Za </w:t>
      </w:r>
      <w:r w:rsidR="005266DC" w:rsidRPr="00F13FB2">
        <w:rPr>
          <w:rFonts w:ascii="Verdana" w:hAnsi="Verdana" w:cs="TTE1768698t00"/>
        </w:rPr>
        <w:t>D</w:t>
      </w:r>
      <w:r w:rsidRPr="00F13FB2">
        <w:rPr>
          <w:rFonts w:ascii="Verdana" w:hAnsi="Verdana" w:cs="TTE1768698t00"/>
        </w:rPr>
        <w:t xml:space="preserve">zień zapłaty Strony uznają </w:t>
      </w:r>
      <w:r w:rsidR="005266DC" w:rsidRPr="00F13FB2">
        <w:rPr>
          <w:rFonts w:ascii="Verdana" w:hAnsi="Verdana" w:cs="TTE1768698t00"/>
        </w:rPr>
        <w:t>D</w:t>
      </w:r>
      <w:r w:rsidRPr="00F13FB2">
        <w:rPr>
          <w:rFonts w:ascii="Verdana" w:hAnsi="Verdana" w:cs="TTE1768698t00"/>
        </w:rPr>
        <w:t>zień obciążenia rachunku Zamawiającego.</w:t>
      </w:r>
    </w:p>
    <w:p w14:paraId="29DA08C2" w14:textId="13DA042F" w:rsidR="5776B062" w:rsidRPr="00F13FB2" w:rsidRDefault="5776B062"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F13FB2">
        <w:rPr>
          <w:rFonts w:ascii="Verdana" w:eastAsia="Verdana" w:hAnsi="Verdana" w:cs="Verdana"/>
        </w:rPr>
        <w:t>Wykonawca oświadcza, że rachunek bankowy (n</w:t>
      </w:r>
      <w:r w:rsidR="005F6686" w:rsidRPr="00F13FB2">
        <w:rPr>
          <w:rFonts w:ascii="Verdana" w:eastAsia="Verdana" w:hAnsi="Verdana" w:cs="Verdana"/>
        </w:rPr>
        <w:t>ume</w:t>
      </w:r>
      <w:r w:rsidRPr="00F13FB2">
        <w:rPr>
          <w:rFonts w:ascii="Verdana" w:eastAsia="Verdana" w:hAnsi="Verdana" w:cs="Verdana"/>
        </w:rPr>
        <w:t xml:space="preserve">r konta) wskazany w ust. </w:t>
      </w:r>
      <w:del w:id="8" w:author="Łatecka Agata" w:date="2025-09-18T09:00:00Z">
        <w:r w:rsidRPr="00F13FB2" w:rsidDel="0084559D">
          <w:rPr>
            <w:rFonts w:ascii="Verdana" w:eastAsia="Verdana" w:hAnsi="Verdana" w:cs="Verdana"/>
          </w:rPr>
          <w:delText>1</w:delText>
        </w:r>
        <w:r w:rsidR="000F6822" w:rsidRPr="00F13FB2" w:rsidDel="0084559D">
          <w:rPr>
            <w:rFonts w:ascii="Verdana" w:eastAsia="Verdana" w:hAnsi="Verdana" w:cs="Verdana"/>
          </w:rPr>
          <w:delText>2</w:delText>
        </w:r>
      </w:del>
      <w:ins w:id="9" w:author="Łatecka Agata" w:date="2025-09-18T09:00:00Z">
        <w:r w:rsidR="0084559D" w:rsidRPr="00F13FB2">
          <w:rPr>
            <w:rFonts w:ascii="Verdana" w:eastAsia="Verdana" w:hAnsi="Verdana" w:cs="Verdana"/>
          </w:rPr>
          <w:t>1</w:t>
        </w:r>
        <w:r w:rsidR="0084559D">
          <w:rPr>
            <w:rFonts w:ascii="Verdana" w:eastAsia="Verdana" w:hAnsi="Verdana" w:cs="Verdana"/>
          </w:rPr>
          <w:t>0</w:t>
        </w:r>
      </w:ins>
      <w:r w:rsidRPr="00F13FB2">
        <w:rPr>
          <w:rFonts w:ascii="Verdana" w:eastAsia="Verdana" w:hAnsi="Verdana" w:cs="Verdana"/>
        </w:rPr>
        <w:t>, jest oraz będzie w dacie płatności, widniał w wykazie podmiotów prowadzonym w postaci elektronicznej, o którym mowa w art. 96b ustawy z dnia 11 marca 2004 r. o podatku od towarów i usług, (tzw. „białej liście” podatników VAT).</w:t>
      </w:r>
    </w:p>
    <w:p w14:paraId="2C8EC0C3" w14:textId="4F11021D" w:rsidR="5776B062" w:rsidRPr="00F13FB2" w:rsidRDefault="5776B062" w:rsidP="009225BA">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F13FB2">
        <w:rPr>
          <w:rFonts w:ascii="Verdana" w:eastAsia="Verdana" w:hAnsi="Verdana" w:cs="Verdana"/>
        </w:rPr>
        <w:t>Zmiana</w:t>
      </w:r>
      <w:r w:rsidR="000E5FC4" w:rsidRPr="00F13FB2">
        <w:rPr>
          <w:rFonts w:ascii="Verdana" w:eastAsia="Verdana" w:hAnsi="Verdana" w:cs="Verdana"/>
        </w:rPr>
        <w:t xml:space="preserve"> n</w:t>
      </w:r>
      <w:r w:rsidR="005F6686" w:rsidRPr="00F13FB2">
        <w:rPr>
          <w:rFonts w:ascii="Verdana" w:eastAsia="Verdana" w:hAnsi="Verdana" w:cs="Verdana"/>
        </w:rPr>
        <w:t>umeru</w:t>
      </w:r>
      <w:r w:rsidRPr="00F13FB2">
        <w:rPr>
          <w:rFonts w:ascii="Verdana" w:eastAsia="Verdana" w:hAnsi="Verdana" w:cs="Verdana"/>
        </w:rPr>
        <w:t xml:space="preserve"> konta nastąpi na pisemny wniosek Wykonawcy (podpisany przez umocowane osoby). Zmiana ta wymaga zachowania formy pisemnej pod rygorem nieważności. W przypadku niepowiadomienia Zamawiającego o zmianie numeru konta najpóźniej w </w:t>
      </w:r>
      <w:r w:rsidR="00D4762D" w:rsidRPr="00F13FB2">
        <w:rPr>
          <w:rFonts w:ascii="Verdana" w:eastAsia="Verdana" w:hAnsi="Verdana" w:cs="Verdana"/>
        </w:rPr>
        <w:t>d</w:t>
      </w:r>
      <w:r w:rsidRPr="00F13FB2">
        <w:rPr>
          <w:rFonts w:ascii="Verdana" w:eastAsia="Verdana" w:hAnsi="Verdana" w:cs="Verdana"/>
        </w:rPr>
        <w:t xml:space="preserve">niu złożenia przez Wykonawcę faktury VAT za dany okres rozliczeniowy, należność przekazana na dotychczasowy rachunek uważana będzie za </w:t>
      </w:r>
      <w:r w:rsidR="00C51D25" w:rsidRPr="00F13FB2">
        <w:rPr>
          <w:rFonts w:ascii="Verdana" w:eastAsia="Verdana" w:hAnsi="Verdana" w:cs="Verdana"/>
        </w:rPr>
        <w:t>przekazaną skutecznie</w:t>
      </w:r>
      <w:r w:rsidRPr="00F13FB2">
        <w:rPr>
          <w:rFonts w:ascii="Verdana" w:eastAsia="Verdana" w:hAnsi="Verdana" w:cs="Verdana"/>
        </w:rPr>
        <w:t>. W przypadku zmiany rachunku bankowego Wykonawca oświadczy, że</w:t>
      </w:r>
      <w:r w:rsidR="009511A0" w:rsidRPr="00F13FB2">
        <w:rPr>
          <w:rFonts w:ascii="Verdana" w:eastAsia="Verdana" w:hAnsi="Verdana" w:cs="Verdana"/>
        </w:rPr>
        <w:t> </w:t>
      </w:r>
      <w:r w:rsidRPr="00F13FB2">
        <w:rPr>
          <w:rFonts w:ascii="Verdana" w:eastAsia="Verdana" w:hAnsi="Verdana" w:cs="Verdana"/>
        </w:rPr>
        <w:t xml:space="preserve">rachunek ten widnieje w wykazie podmiotów, o których mowa w ust. </w:t>
      </w:r>
      <w:del w:id="10" w:author="Łatecka Agata" w:date="2025-09-18T09:01:00Z">
        <w:r w:rsidRPr="00F13FB2" w:rsidDel="0084559D">
          <w:rPr>
            <w:rFonts w:ascii="Verdana" w:eastAsia="Verdana" w:hAnsi="Verdana" w:cs="Verdana"/>
          </w:rPr>
          <w:delText>1</w:delText>
        </w:r>
        <w:r w:rsidR="000F6822" w:rsidRPr="00F13FB2" w:rsidDel="0084559D">
          <w:rPr>
            <w:rFonts w:ascii="Verdana" w:eastAsia="Verdana" w:hAnsi="Verdana" w:cs="Verdana"/>
          </w:rPr>
          <w:delText>4</w:delText>
        </w:r>
      </w:del>
      <w:ins w:id="11" w:author="Łatecka Agata" w:date="2025-09-18T09:01:00Z">
        <w:r w:rsidR="0084559D" w:rsidRPr="00F13FB2">
          <w:rPr>
            <w:rFonts w:ascii="Verdana" w:eastAsia="Verdana" w:hAnsi="Verdana" w:cs="Verdana"/>
          </w:rPr>
          <w:t>1</w:t>
        </w:r>
        <w:r w:rsidR="0084559D">
          <w:rPr>
            <w:rFonts w:ascii="Verdana" w:eastAsia="Verdana" w:hAnsi="Verdana" w:cs="Verdana"/>
          </w:rPr>
          <w:t>2</w:t>
        </w:r>
      </w:ins>
      <w:r w:rsidRPr="00F13FB2">
        <w:rPr>
          <w:rFonts w:ascii="Verdana" w:eastAsia="Verdana" w:hAnsi="Verdana" w:cs="Verdana"/>
        </w:rPr>
        <w:t>.</w:t>
      </w:r>
      <w:r w:rsidR="00186301" w:rsidRPr="00F13FB2">
        <w:rPr>
          <w:rFonts w:ascii="Verdana" w:eastAsia="Verdana" w:hAnsi="Verdana" w:cs="Verdana"/>
        </w:rPr>
        <w:t xml:space="preserve"> Do zmiany numeru rachunku Konsorcjum, stosuje się odpowiednio postanowienia ust. 9 powyżej.</w:t>
      </w:r>
    </w:p>
    <w:p w14:paraId="003A3B78" w14:textId="2FF8079F" w:rsidR="0027093F" w:rsidRPr="00C4474B" w:rsidRDefault="53FA6E42" w:rsidP="009225BA">
      <w:pPr>
        <w:pStyle w:val="BodyText2"/>
        <w:numPr>
          <w:ilvl w:val="0"/>
          <w:numId w:val="1"/>
        </w:numPr>
        <w:shd w:val="clear" w:color="auto" w:fill="auto"/>
        <w:tabs>
          <w:tab w:val="clear" w:pos="0"/>
          <w:tab w:val="num" w:pos="567"/>
        </w:tabs>
        <w:spacing w:before="80" w:after="80" w:line="276" w:lineRule="auto"/>
        <w:ind w:left="567" w:hanging="567"/>
        <w:jc w:val="both"/>
        <w:rPr>
          <w:rFonts w:ascii="Verdana" w:hAnsi="Verdana" w:cs="TTE1768698t00"/>
          <w:b/>
        </w:rPr>
      </w:pPr>
      <w:r w:rsidRPr="00F13FB2">
        <w:rPr>
          <w:rFonts w:ascii="Verdana" w:eastAsia="Verdana" w:hAnsi="Verdana" w:cs="Verdana"/>
        </w:rPr>
        <w:t>Wysokość wynagrodzenia zależy od rzeczywistego zakresu Przedmiotu Umowy</w:t>
      </w:r>
      <w:r w:rsidR="00DB017F" w:rsidRPr="00F13FB2">
        <w:rPr>
          <w:rFonts w:ascii="Verdana" w:eastAsia="Verdana" w:hAnsi="Verdana" w:cs="Verdana"/>
        </w:rPr>
        <w:t xml:space="preserve"> </w:t>
      </w:r>
      <w:r w:rsidR="009130E5" w:rsidRPr="00F13FB2">
        <w:rPr>
          <w:rFonts w:ascii="Verdana" w:eastAsia="Verdana" w:hAnsi="Verdana" w:cs="Verdana"/>
        </w:rPr>
        <w:t>uwzględniającego m.in.</w:t>
      </w:r>
      <w:r w:rsidR="00DB017F" w:rsidRPr="00F13FB2">
        <w:rPr>
          <w:rFonts w:ascii="Verdana" w:eastAsia="Verdana" w:hAnsi="Verdana" w:cs="Verdana"/>
        </w:rPr>
        <w:t xml:space="preserve"> waloryzacj</w:t>
      </w:r>
      <w:r w:rsidR="009130E5" w:rsidRPr="00F13FB2">
        <w:rPr>
          <w:rFonts w:ascii="Verdana" w:eastAsia="Verdana" w:hAnsi="Verdana" w:cs="Verdana"/>
        </w:rPr>
        <w:t>ę oraz zmiany</w:t>
      </w:r>
      <w:r w:rsidRPr="00F13FB2">
        <w:rPr>
          <w:rFonts w:ascii="Verdana" w:eastAsia="Verdana" w:hAnsi="Verdana" w:cs="Verdana"/>
        </w:rPr>
        <w:t xml:space="preserve">, przy czym maksymalna wartość zobowiązania za wykonane czynności </w:t>
      </w:r>
      <w:r w:rsidR="3124AD13" w:rsidRPr="00F13FB2">
        <w:rPr>
          <w:rFonts w:ascii="Verdana" w:eastAsia="Verdana" w:hAnsi="Verdana" w:cs="Verdana"/>
        </w:rPr>
        <w:t>będąc</w:t>
      </w:r>
      <w:r w:rsidR="336F0EF4" w:rsidRPr="00F13FB2">
        <w:rPr>
          <w:rFonts w:ascii="Verdana" w:eastAsia="Verdana" w:hAnsi="Verdana" w:cs="Verdana"/>
        </w:rPr>
        <w:t>e</w:t>
      </w:r>
      <w:r w:rsidR="3124AD13" w:rsidRPr="00F13FB2">
        <w:rPr>
          <w:rFonts w:ascii="Verdana" w:eastAsia="Verdana" w:hAnsi="Verdana" w:cs="Verdana"/>
        </w:rPr>
        <w:t xml:space="preserve"> </w:t>
      </w:r>
      <w:r w:rsidRPr="00F13FB2">
        <w:rPr>
          <w:rFonts w:ascii="Verdana" w:eastAsia="Verdana" w:hAnsi="Verdana" w:cs="Verdana"/>
        </w:rPr>
        <w:t>Przedmiotem Umowy</w:t>
      </w:r>
      <w:r w:rsidR="00B42FD9" w:rsidRPr="00F13FB2">
        <w:rPr>
          <w:rFonts w:ascii="Verdana" w:eastAsia="Verdana" w:hAnsi="Verdana" w:cs="Verdana"/>
        </w:rPr>
        <w:t xml:space="preserve"> wynosi</w:t>
      </w:r>
      <w:r w:rsidRPr="00F13FB2">
        <w:rPr>
          <w:rFonts w:ascii="Verdana" w:eastAsia="Verdana" w:hAnsi="Verdana" w:cs="Verdana"/>
        </w:rPr>
        <w:t xml:space="preserve"> </w:t>
      </w:r>
      <w:r w:rsidR="46741FBC" w:rsidRPr="00F13FB2">
        <w:rPr>
          <w:rFonts w:ascii="Verdana" w:eastAsia="Verdana" w:hAnsi="Verdana" w:cs="Verdana"/>
          <w:b/>
          <w:bCs/>
        </w:rPr>
        <w:t>[…] zł</w:t>
      </w:r>
      <w:r w:rsidR="46741FBC" w:rsidRPr="00F13FB2">
        <w:rPr>
          <w:rFonts w:ascii="Verdana" w:eastAsia="Verdana" w:hAnsi="Verdana" w:cs="Verdana"/>
        </w:rPr>
        <w:t xml:space="preserve"> (słownie: […]), </w:t>
      </w:r>
      <w:r w:rsidRPr="00F13FB2">
        <w:rPr>
          <w:rFonts w:ascii="Verdana" w:eastAsia="Verdana" w:hAnsi="Verdana" w:cs="Verdana"/>
        </w:rPr>
        <w:t>obliczon</w:t>
      </w:r>
      <w:r w:rsidR="00B42FD9" w:rsidRPr="00F13FB2">
        <w:rPr>
          <w:rFonts w:ascii="Verdana" w:eastAsia="Verdana" w:hAnsi="Verdana" w:cs="Verdana"/>
        </w:rPr>
        <w:t>a</w:t>
      </w:r>
      <w:r w:rsidRPr="00F13FB2">
        <w:rPr>
          <w:rFonts w:ascii="Verdana" w:eastAsia="Verdana" w:hAnsi="Verdana" w:cs="Verdana"/>
        </w:rPr>
        <w:t xml:space="preserve"> jako </w:t>
      </w:r>
      <w:r w:rsidRPr="00967C35">
        <w:rPr>
          <w:rFonts w:ascii="Verdana" w:eastAsia="Verdana" w:hAnsi="Verdana" w:cs="Verdana"/>
          <w:b/>
          <w:bCs/>
        </w:rPr>
        <w:t>11</w:t>
      </w:r>
      <w:r w:rsidR="00967C35" w:rsidRPr="00967C35">
        <w:rPr>
          <w:rFonts w:ascii="Verdana" w:eastAsia="Verdana" w:hAnsi="Verdana" w:cs="Verdana"/>
          <w:b/>
          <w:bCs/>
        </w:rPr>
        <w:t>2</w:t>
      </w:r>
      <w:r w:rsidRPr="00967C35">
        <w:rPr>
          <w:rFonts w:ascii="Verdana" w:eastAsia="Verdana" w:hAnsi="Verdana" w:cs="Verdana"/>
          <w:b/>
          <w:bCs/>
        </w:rPr>
        <w:t xml:space="preserve"> %</w:t>
      </w:r>
      <w:r w:rsidRPr="00F13FB2">
        <w:rPr>
          <w:rFonts w:ascii="Verdana" w:eastAsia="Verdana" w:hAnsi="Verdana" w:cs="Verdana"/>
        </w:rPr>
        <w:t xml:space="preserve"> wysokości wynagrodzenia brutto określonego w</w:t>
      </w:r>
      <w:r w:rsidR="009511A0" w:rsidRPr="00F13FB2">
        <w:rPr>
          <w:rFonts w:ascii="Verdana" w:eastAsia="Verdana" w:hAnsi="Verdana" w:cs="Verdana"/>
        </w:rPr>
        <w:t> </w:t>
      </w:r>
      <w:r w:rsidRPr="00F13FB2">
        <w:rPr>
          <w:rFonts w:ascii="Verdana" w:eastAsia="Verdana" w:hAnsi="Verdana" w:cs="Verdana"/>
        </w:rPr>
        <w:t xml:space="preserve">ust. 1. Strony mogą dokonać zmiany </w:t>
      </w:r>
      <w:r w:rsidR="00B42FD9" w:rsidRPr="00F13FB2">
        <w:rPr>
          <w:rFonts w:ascii="Verdana" w:eastAsia="Verdana" w:hAnsi="Verdana" w:cs="Verdana"/>
        </w:rPr>
        <w:t xml:space="preserve">tej </w:t>
      </w:r>
      <w:r w:rsidRPr="00F13FB2">
        <w:rPr>
          <w:rFonts w:ascii="Verdana" w:eastAsia="Verdana" w:hAnsi="Verdana" w:cs="Verdana"/>
        </w:rPr>
        <w:t>kwoty w drodze aneksu do Umowy</w:t>
      </w:r>
      <w:r w:rsidR="20854990" w:rsidRPr="00F13FB2">
        <w:t>.</w:t>
      </w:r>
    </w:p>
    <w:p w14:paraId="1D10FD1C" w14:textId="77777777" w:rsidR="00C4474B" w:rsidRPr="007617A4" w:rsidRDefault="00C4474B" w:rsidP="00C4474B">
      <w:pPr>
        <w:pStyle w:val="BodyText2"/>
        <w:shd w:val="clear" w:color="auto" w:fill="auto"/>
        <w:spacing w:before="80" w:after="80" w:line="276" w:lineRule="auto"/>
        <w:ind w:left="567" w:firstLine="0"/>
        <w:jc w:val="both"/>
        <w:rPr>
          <w:rFonts w:ascii="Verdana" w:hAnsi="Verdana" w:cs="TTE1768698t00"/>
          <w:b/>
        </w:rPr>
      </w:pPr>
    </w:p>
    <w:p w14:paraId="544E2ECD" w14:textId="64EED6E3" w:rsidR="007E50DC" w:rsidRPr="00C4474B" w:rsidRDefault="007E50DC" w:rsidP="00606AF6">
      <w:pPr>
        <w:spacing w:after="120"/>
        <w:jc w:val="center"/>
        <w:outlineLvl w:val="0"/>
        <w:rPr>
          <w:rFonts w:ascii="Verdana" w:hAnsi="Verdana" w:cs="TTE1768698t00"/>
          <w:b/>
          <w:sz w:val="20"/>
          <w:szCs w:val="20"/>
        </w:rPr>
      </w:pPr>
      <w:r w:rsidRPr="00C4474B">
        <w:rPr>
          <w:rFonts w:ascii="Verdana" w:hAnsi="Verdana" w:cs="TTE1768698t00"/>
          <w:b/>
          <w:sz w:val="20"/>
          <w:szCs w:val="20"/>
        </w:rPr>
        <w:t xml:space="preserve">§ </w:t>
      </w:r>
      <w:r w:rsidR="00462250" w:rsidRPr="00C4474B">
        <w:rPr>
          <w:rFonts w:ascii="Verdana" w:hAnsi="Verdana" w:cs="TTE1768698t00"/>
          <w:b/>
          <w:sz w:val="20"/>
          <w:szCs w:val="20"/>
        </w:rPr>
        <w:t>3</w:t>
      </w:r>
    </w:p>
    <w:p w14:paraId="56663FD8" w14:textId="77777777" w:rsidR="008D20F3" w:rsidRPr="00F13FB2" w:rsidRDefault="008D20F3" w:rsidP="00606AF6">
      <w:pPr>
        <w:spacing w:after="120"/>
        <w:jc w:val="center"/>
        <w:outlineLvl w:val="0"/>
        <w:rPr>
          <w:rFonts w:ascii="Verdana" w:hAnsi="Verdana" w:cs="TTE1768698t00"/>
          <w:b/>
          <w:sz w:val="20"/>
          <w:szCs w:val="20"/>
        </w:rPr>
      </w:pPr>
      <w:r w:rsidRPr="00C4474B">
        <w:rPr>
          <w:rFonts w:ascii="Verdana" w:hAnsi="Verdana" w:cs="TTE1768698t00"/>
          <w:b/>
          <w:sz w:val="20"/>
          <w:szCs w:val="20"/>
        </w:rPr>
        <w:t>(</w:t>
      </w:r>
      <w:r w:rsidR="00431984" w:rsidRPr="00C4474B">
        <w:rPr>
          <w:rFonts w:ascii="Verdana" w:hAnsi="Verdana" w:cs="TTE1768698t00"/>
          <w:b/>
          <w:sz w:val="20"/>
          <w:szCs w:val="20"/>
        </w:rPr>
        <w:t>Zmiana</w:t>
      </w:r>
      <w:r w:rsidR="00BF47C5" w:rsidRPr="00C4474B">
        <w:rPr>
          <w:rFonts w:ascii="Verdana" w:hAnsi="Verdana" w:cs="TTE1768698t00"/>
          <w:b/>
          <w:sz w:val="20"/>
          <w:szCs w:val="20"/>
        </w:rPr>
        <w:t xml:space="preserve"> </w:t>
      </w:r>
      <w:r w:rsidR="0037242F" w:rsidRPr="00C4474B">
        <w:rPr>
          <w:rFonts w:ascii="Verdana" w:hAnsi="Verdana" w:cs="TTE1768698t00"/>
          <w:b/>
          <w:sz w:val="20"/>
          <w:szCs w:val="20"/>
        </w:rPr>
        <w:t>W</w:t>
      </w:r>
      <w:r w:rsidRPr="00C4474B">
        <w:rPr>
          <w:rFonts w:ascii="Verdana" w:hAnsi="Verdana" w:cs="TTE1768698t00"/>
          <w:b/>
          <w:sz w:val="20"/>
          <w:szCs w:val="20"/>
        </w:rPr>
        <w:t>ynagrodzenia)</w:t>
      </w:r>
    </w:p>
    <w:p w14:paraId="6CB1D6ED" w14:textId="77777777" w:rsidR="00462250" w:rsidRPr="00F13FB2" w:rsidRDefault="00462250" w:rsidP="009225BA">
      <w:pPr>
        <w:pStyle w:val="NormalnyWeb"/>
        <w:numPr>
          <w:ilvl w:val="0"/>
          <w:numId w:val="29"/>
        </w:numPr>
        <w:shd w:val="clear" w:color="auto" w:fill="FFFFFF" w:themeFill="background1"/>
        <w:spacing w:after="120" w:line="276" w:lineRule="auto"/>
        <w:ind w:left="567" w:hanging="567"/>
        <w:jc w:val="both"/>
        <w:rPr>
          <w:rFonts w:ascii="Verdana" w:eastAsia="Times New Roman" w:hAnsi="Verdana" w:cs="TTE1771BD8t00"/>
          <w:sz w:val="20"/>
          <w:szCs w:val="20"/>
        </w:rPr>
      </w:pPr>
      <w:r w:rsidRPr="00F13FB2">
        <w:rPr>
          <w:rFonts w:ascii="Verdana" w:eastAsia="Times New Roman" w:hAnsi="Verdana" w:cs="TTE1771BD8t00"/>
          <w:sz w:val="20"/>
          <w:szCs w:val="20"/>
        </w:rPr>
        <w:t xml:space="preserve">Zamawiający nie przewiduje zmian wynagrodzenia w pierwszych 6 miesiącach obowiązywania Umowy, z zastrzeżeniem ust. </w:t>
      </w:r>
      <w:r>
        <w:rPr>
          <w:rFonts w:ascii="Verdana" w:eastAsia="Times New Roman" w:hAnsi="Verdana" w:cs="TTE1771BD8t00"/>
          <w:sz w:val="20"/>
          <w:szCs w:val="20"/>
        </w:rPr>
        <w:t>10</w:t>
      </w:r>
      <w:r w:rsidRPr="00F13FB2">
        <w:rPr>
          <w:rFonts w:ascii="Verdana" w:eastAsia="Times New Roman" w:hAnsi="Verdana" w:cs="TTE1771BD8t00"/>
          <w:sz w:val="20"/>
          <w:szCs w:val="20"/>
        </w:rPr>
        <w:t>.</w:t>
      </w:r>
    </w:p>
    <w:p w14:paraId="4CD1F142" w14:textId="77777777" w:rsidR="00462250" w:rsidRPr="00F13FB2" w:rsidRDefault="00462250" w:rsidP="009225BA">
      <w:pPr>
        <w:pStyle w:val="NormalnyWeb"/>
        <w:numPr>
          <w:ilvl w:val="0"/>
          <w:numId w:val="29"/>
        </w:numPr>
        <w:shd w:val="clear" w:color="auto" w:fill="FFFFFF" w:themeFill="background1"/>
        <w:spacing w:after="120" w:line="276" w:lineRule="auto"/>
        <w:ind w:left="567" w:hanging="567"/>
        <w:jc w:val="both"/>
        <w:rPr>
          <w:rFonts w:ascii="Verdana" w:eastAsia="Times New Roman" w:hAnsi="Verdana" w:cs="TTE1771BD8t00"/>
          <w:sz w:val="20"/>
          <w:szCs w:val="20"/>
        </w:rPr>
      </w:pPr>
      <w:r w:rsidRPr="00F13FB2">
        <w:rPr>
          <w:rFonts w:ascii="Verdana" w:eastAsia="Times New Roman" w:hAnsi="Verdana" w:cs="TTE1771BD8t00"/>
          <w:sz w:val="20"/>
          <w:szCs w:val="20"/>
        </w:rPr>
        <w:t xml:space="preserve">Wynagrodzenie netto płatne Wykonawcy będzie waloryzowane począwszy od Dnia odbioru </w:t>
      </w:r>
      <w:r w:rsidRPr="00AA5FC7">
        <w:rPr>
          <w:rFonts w:ascii="Verdana" w:eastAsia="Times New Roman" w:hAnsi="Verdana" w:cs="TTE1771BD8t00"/>
          <w:sz w:val="20"/>
          <w:szCs w:val="20"/>
        </w:rPr>
        <w:t xml:space="preserve">Etapu Umowy </w:t>
      </w:r>
      <w:r w:rsidRPr="00F13FB2">
        <w:rPr>
          <w:rFonts w:ascii="Verdana" w:eastAsia="Times New Roman" w:hAnsi="Verdana" w:cs="TTE1771BD8t00"/>
          <w:sz w:val="20"/>
          <w:szCs w:val="20"/>
        </w:rPr>
        <w:t xml:space="preserve">lub części </w:t>
      </w:r>
      <w:r w:rsidRPr="00A21E8A">
        <w:rPr>
          <w:rFonts w:ascii="Verdana" w:eastAsia="Times New Roman" w:hAnsi="Verdana" w:cs="TTE1771BD8t00"/>
          <w:sz w:val="20"/>
          <w:szCs w:val="20"/>
        </w:rPr>
        <w:t>Etapu Umowy,</w:t>
      </w:r>
      <w:r w:rsidRPr="00F13FB2">
        <w:rPr>
          <w:rFonts w:ascii="Verdana" w:hAnsi="Verdana"/>
          <w:shd w:val="clear" w:color="auto" w:fill="FFFFFF"/>
          <w:lang w:val="pl"/>
        </w:rPr>
        <w:t xml:space="preserve"> </w:t>
      </w:r>
      <w:r w:rsidRPr="00F13FB2">
        <w:rPr>
          <w:rFonts w:ascii="Verdana" w:eastAsia="Times New Roman" w:hAnsi="Verdana" w:cs="TTE1771BD8t00"/>
          <w:sz w:val="20"/>
          <w:szCs w:val="20"/>
        </w:rPr>
        <w:t>następującego po upływie 6 miesięcy od daty zawarcia Umowy, z zastrzeżeniem § 2 Umowy. Waloryzacja polega na pomnożeniu wynagrodzenia netto przez współczynnik waloryzacyjny Pn.</w:t>
      </w:r>
    </w:p>
    <w:p w14:paraId="5A442C7C" w14:textId="1A593264" w:rsidR="005A2F61" w:rsidRPr="00F13FB2" w:rsidRDefault="0037578E" w:rsidP="009225BA">
      <w:pPr>
        <w:pStyle w:val="NormalnyWeb"/>
        <w:numPr>
          <w:ilvl w:val="0"/>
          <w:numId w:val="29"/>
        </w:numPr>
        <w:shd w:val="clear" w:color="auto" w:fill="FFFFFF" w:themeFill="background1"/>
        <w:spacing w:before="120" w:after="120" w:line="276" w:lineRule="auto"/>
        <w:ind w:left="567" w:hanging="567"/>
        <w:jc w:val="both"/>
        <w:rPr>
          <w:rFonts w:ascii="Verdana" w:hAnsi="Verdana" w:cs="TTE1771BD8t00"/>
          <w:sz w:val="20"/>
          <w:szCs w:val="20"/>
        </w:rPr>
      </w:pPr>
      <w:r w:rsidRPr="00F13FB2">
        <w:rPr>
          <w:rFonts w:ascii="Verdana" w:eastAsia="Times New Roman" w:hAnsi="Verdana" w:cs="TTE1771BD8t00"/>
          <w:sz w:val="20"/>
          <w:szCs w:val="20"/>
        </w:rPr>
        <w:t xml:space="preserve">Waloryzacji nie podlega wynagrodzenie wprowadzone do Umowy w związku ze zmianami wynikającymi z </w:t>
      </w:r>
      <w:r w:rsidR="00AE7BF9" w:rsidRPr="00F13FB2">
        <w:rPr>
          <w:rFonts w:ascii="Verdana" w:eastAsia="Times New Roman" w:hAnsi="Verdana" w:cs="TTE1771BD8t00"/>
          <w:sz w:val="20"/>
          <w:szCs w:val="20"/>
        </w:rPr>
        <w:t xml:space="preserve">postanowień </w:t>
      </w:r>
      <w:r w:rsidRPr="00F13FB2">
        <w:rPr>
          <w:rFonts w:ascii="Verdana" w:eastAsia="Times New Roman" w:hAnsi="Verdana" w:cs="TTE1771BD8t00"/>
          <w:sz w:val="20"/>
          <w:szCs w:val="20"/>
        </w:rPr>
        <w:t xml:space="preserve"> </w:t>
      </w:r>
      <w:r w:rsidRPr="00C4474B">
        <w:rPr>
          <w:rFonts w:ascii="Verdana" w:eastAsia="Times New Roman" w:hAnsi="Verdana" w:cs="TTE1771BD8t00"/>
          <w:sz w:val="20"/>
          <w:szCs w:val="20"/>
        </w:rPr>
        <w:t>§</w:t>
      </w:r>
      <w:r w:rsidR="00462250" w:rsidRPr="00C4474B">
        <w:rPr>
          <w:rFonts w:ascii="Verdana" w:eastAsia="Times New Roman" w:hAnsi="Verdana" w:cs="TTE1771BD8t00"/>
          <w:sz w:val="20"/>
          <w:szCs w:val="20"/>
        </w:rPr>
        <w:t>6</w:t>
      </w:r>
      <w:r w:rsidRPr="00C4474B">
        <w:rPr>
          <w:rFonts w:ascii="Verdana" w:eastAsia="Times New Roman" w:hAnsi="Verdana" w:cs="TTE1771BD8t00"/>
          <w:sz w:val="20"/>
          <w:szCs w:val="20"/>
        </w:rPr>
        <w:t xml:space="preserve"> </w:t>
      </w:r>
      <w:r w:rsidR="00B95865" w:rsidRPr="00C4474B">
        <w:rPr>
          <w:rFonts w:ascii="Verdana" w:eastAsia="Times New Roman" w:hAnsi="Verdana" w:cs="TTE1771BD8t00"/>
          <w:sz w:val="20"/>
          <w:szCs w:val="20"/>
        </w:rPr>
        <w:t>(</w:t>
      </w:r>
      <w:r w:rsidRPr="00C4474B">
        <w:rPr>
          <w:rFonts w:ascii="Verdana" w:eastAsia="Times New Roman" w:hAnsi="Verdana" w:cs="TTE1771BD8t00"/>
          <w:i/>
          <w:iCs/>
          <w:sz w:val="20"/>
          <w:szCs w:val="20"/>
        </w:rPr>
        <w:t>Roszczenia</w:t>
      </w:r>
      <w:r w:rsidR="00B95865" w:rsidRPr="00C4474B">
        <w:rPr>
          <w:rFonts w:ascii="Verdana" w:eastAsia="Times New Roman" w:hAnsi="Verdana" w:cs="TTE1771BD8t00"/>
          <w:i/>
          <w:iCs/>
          <w:sz w:val="20"/>
          <w:szCs w:val="20"/>
        </w:rPr>
        <w:t xml:space="preserve"> Wykonawcy</w:t>
      </w:r>
      <w:bookmarkStart w:id="12" w:name="_Hlk115854530"/>
      <w:r w:rsidR="00A56F76" w:rsidRPr="00C4474B">
        <w:rPr>
          <w:rFonts w:ascii="Verdana" w:eastAsia="Times New Roman" w:hAnsi="Verdana" w:cs="TTE1771BD8t00"/>
          <w:i/>
          <w:iCs/>
          <w:sz w:val="20"/>
          <w:szCs w:val="20"/>
        </w:rPr>
        <w:t>).</w:t>
      </w:r>
    </w:p>
    <w:p w14:paraId="53EBBE40" w14:textId="7ECB59E2" w:rsidR="00D34B96" w:rsidRPr="00F13FB2" w:rsidRDefault="00D34B96" w:rsidP="009225BA">
      <w:pPr>
        <w:pStyle w:val="NormalnyWeb"/>
        <w:numPr>
          <w:ilvl w:val="0"/>
          <w:numId w:val="29"/>
        </w:numPr>
        <w:shd w:val="clear" w:color="auto" w:fill="FFFFFF" w:themeFill="background1"/>
        <w:spacing w:before="120" w:after="12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Wynagrodzenie </w:t>
      </w:r>
      <w:r w:rsidR="005C7EE9" w:rsidRPr="00F13FB2">
        <w:rPr>
          <w:rFonts w:ascii="Verdana" w:hAnsi="Verdana" w:cs="TTE1771BD8t00"/>
          <w:sz w:val="20"/>
          <w:szCs w:val="20"/>
        </w:rPr>
        <w:t xml:space="preserve">netto </w:t>
      </w:r>
      <w:r w:rsidRPr="00F13FB2">
        <w:rPr>
          <w:rFonts w:ascii="Verdana" w:hAnsi="Verdana" w:cs="TTE1771BD8t00"/>
          <w:sz w:val="20"/>
          <w:szCs w:val="20"/>
        </w:rPr>
        <w:t>podlegać będzie waloryzacji o Współczynnik waloryzacyjny (</w:t>
      </w:r>
      <w:proofErr w:type="spellStart"/>
      <w:r w:rsidRPr="00F13FB2">
        <w:rPr>
          <w:rFonts w:ascii="Verdana" w:hAnsi="Verdana" w:cs="TTE1771BD8t00"/>
          <w:sz w:val="20"/>
          <w:szCs w:val="20"/>
        </w:rPr>
        <w:t>Pn</w:t>
      </w:r>
      <w:proofErr w:type="spellEnd"/>
      <w:r w:rsidRPr="00F13FB2">
        <w:rPr>
          <w:rFonts w:ascii="Verdana" w:hAnsi="Verdana" w:cs="TTE1771BD8t00"/>
          <w:sz w:val="20"/>
          <w:szCs w:val="20"/>
        </w:rPr>
        <w:t>) wyliczony według wzoru:</w:t>
      </w:r>
    </w:p>
    <w:p w14:paraId="2CCC5CF8" w14:textId="0CB2D5B9" w:rsidR="00064558" w:rsidRPr="00F13FB2" w:rsidRDefault="00064558" w:rsidP="009225BA">
      <w:pPr>
        <w:pStyle w:val="NormalnyWeb"/>
        <w:shd w:val="clear" w:color="auto" w:fill="FFFFFF" w:themeFill="background1"/>
        <w:spacing w:before="100" w:beforeAutospacing="1" w:after="100" w:afterAutospacing="1" w:line="276" w:lineRule="auto"/>
        <w:ind w:left="284"/>
        <w:jc w:val="both"/>
        <w:rPr>
          <w:rFonts w:ascii="Verdana" w:hAnsi="Verdana" w:cs="TTE1771BD8t00"/>
          <w:sz w:val="20"/>
          <w:szCs w:val="20"/>
        </w:rPr>
      </w:pPr>
      <w:r w:rsidRPr="00F13FB2">
        <w:rPr>
          <w:rFonts w:eastAsia="Times New Roman"/>
          <w:noProof/>
        </w:rPr>
        <mc:AlternateContent>
          <mc:Choice Requires="wps">
            <w:drawing>
              <wp:anchor distT="0" distB="0" distL="114300" distR="114300" simplePos="0" relativeHeight="251659264" behindDoc="0" locked="0" layoutInCell="1" allowOverlap="1" wp14:anchorId="697C7FE6" wp14:editId="09084788">
                <wp:simplePos x="0" y="0"/>
                <wp:positionH relativeFrom="page">
                  <wp:align>center</wp:align>
                </wp:positionH>
                <wp:positionV relativeFrom="paragraph">
                  <wp:posOffset>165677</wp:posOffset>
                </wp:positionV>
                <wp:extent cx="2466975" cy="447675"/>
                <wp:effectExtent l="0" t="0" r="0" b="0"/>
                <wp:wrapNone/>
                <wp:docPr id="17" name="pole tekstowe 16">
                  <a:extLst xmlns:a="http://schemas.openxmlformats.org/drawingml/2006/main">
                    <a:ext uri="{FF2B5EF4-FFF2-40B4-BE49-F238E27FC236}">
                      <a16:creationId xmlns:a16="http://schemas.microsoft.com/office/drawing/2014/main" id="{34228459-7BA6-4D5E-A9FB-B5DE3325E4FE}"/>
                    </a:ext>
                  </a:extLst>
                </wp:docPr>
                <wp:cNvGraphicFramePr/>
                <a:graphic xmlns:a="http://schemas.openxmlformats.org/drawingml/2006/main">
                  <a:graphicData uri="http://schemas.microsoft.com/office/word/2010/wordprocessingShape">
                    <wps:wsp>
                      <wps:cNvSpPr txBox="1"/>
                      <wps:spPr>
                        <a:xfrm>
                          <a:off x="0" y="0"/>
                          <a:ext cx="2466975" cy="44767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1B92328" w14:textId="77777777" w:rsidR="00FD2BE5" w:rsidRDefault="00FD2BE5" w:rsidP="00064558">
                            <w:pPr>
                              <w:pStyle w:val="NormalnyWeb"/>
                            </w:pPr>
                            <m:oMathPara>
                              <m:oMathParaPr>
                                <m:jc m:val="centerGroup"/>
                              </m:oMathParaPr>
                              <m:oMath>
                                <m:r>
                                  <w:rPr>
                                    <w:rFonts w:ascii="Cambria Math" w:hAnsi="Cambria Math" w:cstheme="minorBidi"/>
                                    <w:color w:val="000000" w:themeColor="text1"/>
                                    <w:sz w:val="22"/>
                                    <w:szCs w:val="22"/>
                                  </w:rPr>
                                  <m:t>Pn=0,5+0,32</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CPIn</m:t>
                                    </m:r>
                                  </m:num>
                                  <m:den>
                                    <m:r>
                                      <w:rPr>
                                        <w:rFonts w:ascii="Cambria Math" w:hAnsi="Cambria Math" w:cstheme="minorBidi"/>
                                        <w:color w:val="000000" w:themeColor="text1"/>
                                        <w:sz w:val="22"/>
                                        <w:szCs w:val="22"/>
                                      </w:rPr>
                                      <m:t>CPIo</m:t>
                                    </m:r>
                                  </m:den>
                                </m:f>
                                <m:r>
                                  <w:rPr>
                                    <w:rFonts w:ascii="Cambria Math" w:hAnsi="Cambria Math" w:cstheme="minorBidi"/>
                                    <w:color w:val="000000" w:themeColor="text1"/>
                                    <w:sz w:val="22"/>
                                    <w:szCs w:val="22"/>
                                  </w:rPr>
                                  <m:t>+0,18</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Wn</m:t>
                                    </m:r>
                                  </m:num>
                                  <m:den>
                                    <m:r>
                                      <w:rPr>
                                        <w:rFonts w:ascii="Cambria Math" w:hAnsi="Cambria Math" w:cstheme="minorBidi"/>
                                        <w:color w:val="000000" w:themeColor="text1"/>
                                        <w:sz w:val="22"/>
                                        <w:szCs w:val="22"/>
                                      </w:rPr>
                                      <m:t>Wo</m:t>
                                    </m:r>
                                  </m:den>
                                </m:f>
                              </m:oMath>
                            </m:oMathPara>
                          </w:p>
                        </w:txbxContent>
                      </wps:txbx>
                      <wps:bodyPr vertOverflow="clip" horzOverflow="clip" wrap="square" lIns="0" tIns="0" rIns="0" bIns="0" rtlCol="0" anchor="t">
                        <a:noAutofit/>
                      </wps:bodyPr>
                    </wps:wsp>
                  </a:graphicData>
                </a:graphic>
              </wp:anchor>
            </w:drawing>
          </mc:Choice>
          <mc:Fallback>
            <w:pict>
              <v:shapetype w14:anchorId="697C7FE6" id="_x0000_t202" coordsize="21600,21600" o:spt="202" path="m,l,21600r21600,l21600,xe">
                <v:stroke joinstyle="miter"/>
                <v:path gradientshapeok="t" o:connecttype="rect"/>
              </v:shapetype>
              <v:shape id="pole tekstowe 16" o:spid="_x0000_s1026" type="#_x0000_t202" style="position:absolute;left:0;text-align:left;margin-left:0;margin-top:13.05pt;width:194.25pt;height:35.25pt;z-index:251659264;visibility:visible;mso-wrap-style:squar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" filled="f" stroked="f">
                <v:textbox inset="0,0,0,0">
                  <w:txbxContent>
                    <w:p w14:paraId="71B92328" w14:textId="77777777" w:rsidR="00FD2BE5" w:rsidRDefault="00FD2BE5" w:rsidP="00064558">
                      <w:pPr>
                        <w:pStyle w:val="NormalnyWeb"/>
                      </w:pPr>
                      <m:oMathPara>
                        <m:oMathParaPr>
                          <m:jc m:val="centerGroup"/>
                        </m:oMathParaPr>
                        <m:oMath>
                          <m:r>
                            <w:rPr>
                              <w:rFonts w:ascii="Cambria Math" w:hAnsi="Cambria Math" w:cstheme="minorBidi"/>
                              <w:color w:val="000000" w:themeColor="text1"/>
                              <w:sz w:val="22"/>
                              <w:szCs w:val="22"/>
                            </w:rPr>
                            <m:t>Pn=0,5+0,32</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CPIn</m:t>
                              </m:r>
                            </m:num>
                            <m:den>
                              <m:r>
                                <w:rPr>
                                  <w:rFonts w:ascii="Cambria Math" w:hAnsi="Cambria Math" w:cstheme="minorBidi"/>
                                  <w:color w:val="000000" w:themeColor="text1"/>
                                  <w:sz w:val="22"/>
                                  <w:szCs w:val="22"/>
                                </w:rPr>
                                <m:t>CPIo</m:t>
                              </m:r>
                            </m:den>
                          </m:f>
                          <m:r>
                            <w:rPr>
                              <w:rFonts w:ascii="Cambria Math" w:hAnsi="Cambria Math" w:cstheme="minorBidi"/>
                              <w:color w:val="000000" w:themeColor="text1"/>
                              <w:sz w:val="22"/>
                              <w:szCs w:val="22"/>
                            </w:rPr>
                            <m:t>+0,18</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Wn</m:t>
                              </m:r>
                            </m:num>
                            <m:den>
                              <m:r>
                                <w:rPr>
                                  <w:rFonts w:ascii="Cambria Math" w:hAnsi="Cambria Math" w:cstheme="minorBidi"/>
                                  <w:color w:val="000000" w:themeColor="text1"/>
                                  <w:sz w:val="22"/>
                                  <w:szCs w:val="22"/>
                                </w:rPr>
                                <m:t>Wo</m:t>
                              </m:r>
                            </m:den>
                          </m:f>
                        </m:oMath>
                      </m:oMathPara>
                    </w:p>
                  </w:txbxContent>
                </v:textbox>
                <w10:wrap anchorx="page"/>
              </v:shape>
            </w:pict>
          </mc:Fallback>
        </mc:AlternateContent>
      </w:r>
    </w:p>
    <w:p w14:paraId="56B977A8" w14:textId="77777777" w:rsidR="00D34B96" w:rsidRPr="00F13FB2" w:rsidRDefault="00D34B96" w:rsidP="009225BA">
      <w:pPr>
        <w:spacing w:before="100" w:beforeAutospacing="1" w:after="100" w:afterAutospacing="1" w:line="276" w:lineRule="auto"/>
        <w:ind w:left="284" w:firstLine="283"/>
        <w:jc w:val="both"/>
        <w:rPr>
          <w:rFonts w:ascii="Verdana" w:hAnsi="Verdana" w:cs="TTE1771BD8t00"/>
          <w:sz w:val="20"/>
          <w:szCs w:val="20"/>
        </w:rPr>
      </w:pPr>
      <w:r w:rsidRPr="00F13FB2">
        <w:rPr>
          <w:rFonts w:ascii="Verdana" w:hAnsi="Verdana" w:cs="TTE1771BD8t00"/>
          <w:sz w:val="20"/>
          <w:szCs w:val="20"/>
        </w:rPr>
        <w:t>gdzie:</w:t>
      </w:r>
    </w:p>
    <w:p w14:paraId="3E32FDA8" w14:textId="31C240F2" w:rsidR="003D3B59" w:rsidRPr="00F13FB2" w:rsidRDefault="00D34B96" w:rsidP="009225BA">
      <w:pPr>
        <w:spacing w:before="120" w:after="120" w:line="276" w:lineRule="auto"/>
        <w:ind w:left="567"/>
        <w:jc w:val="both"/>
        <w:rPr>
          <w:rFonts w:ascii="Verdana" w:hAnsi="Verdana"/>
          <w:sz w:val="20"/>
        </w:rPr>
      </w:pPr>
      <w:proofErr w:type="spellStart"/>
      <w:r w:rsidRPr="00F13FB2">
        <w:rPr>
          <w:rFonts w:ascii="Verdana" w:hAnsi="Verdana" w:cs="TTE1771BD8t00"/>
          <w:sz w:val="20"/>
          <w:szCs w:val="20"/>
        </w:rPr>
        <w:t>Pn</w:t>
      </w:r>
      <w:proofErr w:type="spellEnd"/>
      <w:r w:rsidRPr="00F13FB2">
        <w:rPr>
          <w:rFonts w:ascii="Verdana" w:hAnsi="Verdana" w:cs="TTE1771BD8t00"/>
          <w:sz w:val="20"/>
          <w:szCs w:val="20"/>
        </w:rPr>
        <w:t xml:space="preserve"> - współczynnik waloryzacyjny obliczany na podstawie wzoru powyżej do zastosowania</w:t>
      </w:r>
      <w:r w:rsidR="00AE7BF9" w:rsidRPr="00F13FB2">
        <w:rPr>
          <w:rFonts w:ascii="Verdana" w:hAnsi="Verdana" w:cs="TTE1771BD8t00"/>
          <w:sz w:val="20"/>
          <w:szCs w:val="20"/>
        </w:rPr>
        <w:t>,</w:t>
      </w:r>
    </w:p>
    <w:p w14:paraId="4539E515" w14:textId="14608256" w:rsidR="003D3B59" w:rsidRPr="00F13FB2" w:rsidRDefault="003D3B59" w:rsidP="009225BA">
      <w:pPr>
        <w:pStyle w:val="Akapitzlist"/>
        <w:spacing w:before="120" w:after="120" w:line="276" w:lineRule="auto"/>
        <w:ind w:left="567"/>
        <w:contextualSpacing w:val="0"/>
        <w:jc w:val="both"/>
        <w:rPr>
          <w:rFonts w:ascii="Verdana" w:hAnsi="Verdana"/>
          <w:color w:val="auto"/>
          <w:sz w:val="20"/>
          <w:szCs w:val="20"/>
        </w:rPr>
      </w:pPr>
      <w:r w:rsidRPr="00F13FB2">
        <w:rPr>
          <w:rFonts w:ascii="Verdana" w:hAnsi="Verdana"/>
          <w:color w:val="auto"/>
          <w:sz w:val="20"/>
          <w:szCs w:val="20"/>
        </w:rPr>
        <w:t>0,5 – stały współczynnik,  przedstawiający część wynagrodzenia nie podlegającą waloryzacji,</w:t>
      </w:r>
    </w:p>
    <w:p w14:paraId="412EF5B5" w14:textId="77777777" w:rsidR="003D3B59" w:rsidRPr="00F13FB2" w:rsidRDefault="003D3B59" w:rsidP="009225BA">
      <w:pPr>
        <w:pStyle w:val="Akapitzlist"/>
        <w:spacing w:before="120" w:after="120" w:line="276" w:lineRule="auto"/>
        <w:ind w:left="567"/>
        <w:contextualSpacing w:val="0"/>
        <w:jc w:val="both"/>
        <w:rPr>
          <w:rFonts w:ascii="Verdana" w:hAnsi="Verdana"/>
          <w:color w:val="auto"/>
          <w:sz w:val="20"/>
          <w:szCs w:val="20"/>
        </w:rPr>
      </w:pPr>
      <w:r w:rsidRPr="00F13FB2">
        <w:rPr>
          <w:rFonts w:ascii="Verdana" w:hAnsi="Verdana"/>
          <w:color w:val="auto"/>
          <w:sz w:val="20"/>
          <w:szCs w:val="20"/>
        </w:rPr>
        <w:t>0,32 – waga CPI,</w:t>
      </w:r>
    </w:p>
    <w:p w14:paraId="76BD43F4" w14:textId="77777777" w:rsidR="008B671F" w:rsidRPr="00F13FB2" w:rsidRDefault="00776A89" w:rsidP="009225BA">
      <w:pPr>
        <w:pStyle w:val="numerowanie"/>
        <w:spacing w:line="276" w:lineRule="auto"/>
        <w:rPr>
          <w:rFonts w:asciiTheme="minorHAnsi" w:eastAsiaTheme="minorEastAsia" w:hAnsiTheme="minorHAnsi" w:cstheme="minorBidi"/>
        </w:rPr>
      </w:pPr>
      <m:oMathPara>
        <m:oMath>
          <m:sSub>
            <m:sSubPr>
              <m:ctrlPr/>
            </m:sSubPr>
            <m:e>
              <m:r>
                <m:t>CPI</m:t>
              </m:r>
            </m:e>
            <m:sub>
              <m:r>
                <m:t>n</m:t>
              </m:r>
            </m:sub>
          </m:sSub>
          <m:r>
            <m:t>=</m:t>
          </m:r>
          <m:sSub>
            <m:sSubPr>
              <m:ctrlPr/>
            </m:sSubPr>
            <m:e>
              <m:r>
                <m:t>CPI</m:t>
              </m:r>
            </m:e>
            <m:sub>
              <m:r>
                <m:t>1</m:t>
              </m:r>
            </m:sub>
          </m:sSub>
          <m:r>
            <m:t xml:space="preserve"> ×</m:t>
          </m:r>
          <m:f>
            <m:fPr>
              <m:ctrlPr/>
            </m:fPr>
            <m:num>
              <m:sSub>
                <m:sSubPr>
                  <m:ctrlPr/>
                </m:sSubPr>
                <m:e>
                  <m:r>
                    <m:t>CPI</m:t>
                  </m:r>
                </m:e>
                <m:sub>
                  <m:r>
                    <m:t>2</m:t>
                  </m:r>
                </m:sub>
              </m:sSub>
            </m:num>
            <m:den>
              <m:r>
                <m:t>100</m:t>
              </m:r>
            </m:den>
          </m:f>
          <m:r>
            <m:t>×</m:t>
          </m:r>
          <m:f>
            <m:fPr>
              <m:ctrlPr/>
            </m:fPr>
            <m:num>
              <m:sSub>
                <m:sSubPr>
                  <m:ctrlPr/>
                </m:sSubPr>
                <m:e>
                  <m:r>
                    <m:t>CPI</m:t>
                  </m:r>
                </m:e>
                <m:sub>
                  <m:r>
                    <m:t>3</m:t>
                  </m:r>
                </m:sub>
              </m:sSub>
            </m:num>
            <m:den>
              <m:r>
                <m:t>100</m:t>
              </m:r>
            </m:den>
          </m:f>
          <m:r>
            <m:t>×…×</m:t>
          </m:r>
          <m:f>
            <m:fPr>
              <m:ctrlPr/>
            </m:fPr>
            <m:num>
              <m:sSub>
                <m:sSubPr>
                  <m:ctrlPr/>
                </m:sSubPr>
                <m:e>
                  <m:r>
                    <m:t>CPI</m:t>
                  </m:r>
                </m:e>
                <m:sub>
                  <m:r>
                    <m:t>k</m:t>
                  </m:r>
                </m:sub>
              </m:sSub>
            </m:num>
            <m:den>
              <m:r>
                <m:t>100</m:t>
              </m:r>
            </m:den>
          </m:f>
        </m:oMath>
      </m:oMathPara>
    </w:p>
    <w:p w14:paraId="44AA9929" w14:textId="77777777" w:rsidR="008B671F" w:rsidRPr="005B6D3C" w:rsidRDefault="008B671F" w:rsidP="009225BA">
      <w:pPr>
        <w:pStyle w:val="Akapitzlist"/>
        <w:spacing w:before="120" w:after="120" w:line="276" w:lineRule="auto"/>
        <w:contextualSpacing w:val="0"/>
        <w:jc w:val="both"/>
        <w:rPr>
          <w:rFonts w:ascii="Verdana" w:hAnsi="Verdana"/>
          <w:color w:val="auto"/>
          <w:sz w:val="10"/>
          <w:szCs w:val="10"/>
        </w:rPr>
      </w:pPr>
    </w:p>
    <w:p w14:paraId="410DEF2A" w14:textId="0DE84CE0" w:rsidR="008B671F" w:rsidRPr="00F13FB2" w:rsidRDefault="00D34B96" w:rsidP="009225BA">
      <w:pPr>
        <w:spacing w:before="120" w:after="120" w:line="276" w:lineRule="auto"/>
        <w:ind w:left="567"/>
        <w:jc w:val="both"/>
        <w:rPr>
          <w:rFonts w:ascii="Verdana" w:hAnsi="Verdana"/>
          <w:sz w:val="20"/>
          <w:szCs w:val="20"/>
        </w:rPr>
      </w:pPr>
      <w:r w:rsidRPr="00F13FB2">
        <w:rPr>
          <w:rFonts w:ascii="Verdana" w:hAnsi="Verdana" w:cs="TTE1771BD8t00"/>
          <w:sz w:val="20"/>
          <w:szCs w:val="20"/>
        </w:rPr>
        <w:t xml:space="preserve"> </w:t>
      </w:r>
      <w:bookmarkStart w:id="13" w:name="_Hlk171512235"/>
      <m:oMath>
        <m:sSub>
          <m:sSubPr>
            <m:ctrlPr>
              <w:rPr>
                <w:rFonts w:ascii="Cambria Math" w:hAnsi="Cambria Math"/>
              </w:rPr>
            </m:ctrlPr>
          </m:sSubPr>
          <m:e>
            <m:r>
              <m:rPr>
                <m:sty m:val="p"/>
              </m:rPr>
              <w:rPr>
                <w:rFonts w:ascii="Cambria Math" w:hAnsi="Cambria Math"/>
                <w:sz w:val="20"/>
                <w:szCs w:val="20"/>
              </w:rPr>
              <m:t>CPI</m:t>
            </m:r>
          </m:e>
          <m:sub>
            <m:r>
              <m:rPr>
                <m:sty m:val="p"/>
              </m:rPr>
              <w:rPr>
                <w:rFonts w:ascii="Cambria Math" w:hAnsi="Cambria Math"/>
                <w:sz w:val="20"/>
                <w:szCs w:val="20"/>
              </w:rPr>
              <m:t>n</m:t>
            </m:r>
          </m:sub>
        </m:sSub>
      </m:oMath>
      <w:r w:rsidR="008B671F" w:rsidRPr="00F13FB2">
        <w:rPr>
          <w:rFonts w:ascii="Verdana" w:hAnsi="Verdana"/>
          <w:sz w:val="20"/>
          <w:szCs w:val="20"/>
        </w:rPr>
        <w:t xml:space="preserve">- obliczony na podstawie wzoru powyżej miesięczny wskaźnik cen towarów </w:t>
      </w:r>
      <w:r w:rsidR="008B671F" w:rsidRPr="00F13FB2">
        <w:rPr>
          <w:rFonts w:ascii="Verdana" w:hAnsi="Verdana"/>
          <w:sz w:val="20"/>
          <w:szCs w:val="20"/>
        </w:rPr>
        <w:br/>
        <w:t>i usług konsumpcyjnych, narastający od daty składania ofert do dnia</w:t>
      </w:r>
      <w:r w:rsidR="008B671F" w:rsidRPr="00F13FB2">
        <w:rPr>
          <w:rFonts w:ascii="Verdana" w:hAnsi="Verdana"/>
          <w:i/>
          <w:sz w:val="20"/>
          <w:szCs w:val="20"/>
        </w:rPr>
        <w:t xml:space="preserve"> </w:t>
      </w:r>
      <w:r w:rsidR="008B671F" w:rsidRPr="00F13FB2">
        <w:rPr>
          <w:rFonts w:ascii="Verdana" w:hAnsi="Verdana"/>
          <w:sz w:val="20"/>
          <w:szCs w:val="20"/>
        </w:rPr>
        <w:t xml:space="preserve">odbioru </w:t>
      </w:r>
      <w:r w:rsidR="00C93796">
        <w:rPr>
          <w:rFonts w:ascii="Verdana" w:hAnsi="Verdana" w:cs="TTE1771BD8t00"/>
          <w:sz w:val="20"/>
          <w:szCs w:val="20"/>
        </w:rPr>
        <w:t>Etapu Umowy</w:t>
      </w:r>
      <w:r w:rsidR="008B671F" w:rsidRPr="00F13FB2">
        <w:rPr>
          <w:rFonts w:ascii="Verdana" w:hAnsi="Verdana"/>
          <w:sz w:val="20"/>
          <w:szCs w:val="20"/>
        </w:rPr>
        <w:t xml:space="preserve">. Obliczenia przeprowadza się zaokrąglając wynik do jednego miejsca po przecinku po wykonaniu każdej operacji mnożenia stosując tzw. metodę </w:t>
      </w:r>
      <w:proofErr w:type="spellStart"/>
      <w:r w:rsidR="008B671F" w:rsidRPr="00F13FB2">
        <w:rPr>
          <w:rFonts w:ascii="Verdana" w:hAnsi="Verdana"/>
          <w:sz w:val="20"/>
          <w:szCs w:val="20"/>
        </w:rPr>
        <w:t>nawiązań</w:t>
      </w:r>
      <w:proofErr w:type="spellEnd"/>
      <w:r w:rsidR="008B671F" w:rsidRPr="00F13FB2">
        <w:rPr>
          <w:rFonts w:ascii="Verdana" w:hAnsi="Verdana"/>
          <w:sz w:val="20"/>
          <w:szCs w:val="20"/>
        </w:rPr>
        <w:t xml:space="preserve"> łańcuchowych. </w:t>
      </w:r>
    </w:p>
    <w:bookmarkEnd w:id="13"/>
    <w:p w14:paraId="02F3E096" w14:textId="3349AE02" w:rsidR="008B671F" w:rsidRDefault="00776A89" w:rsidP="009225BA">
      <w:pPr>
        <w:pStyle w:val="Akapitzlist"/>
        <w:spacing w:before="240" w:after="120" w:line="276" w:lineRule="auto"/>
        <w:ind w:left="567"/>
        <w:jc w:val="both"/>
        <w:rPr>
          <w:rFonts w:ascii="Verdana" w:hAnsi="Verdana"/>
          <w:color w:val="auto"/>
          <w:sz w:val="20"/>
          <w:szCs w:val="20"/>
        </w:rPr>
      </w:pPr>
      <m:oMath>
        <m:sSub>
          <m:sSubPr>
            <m:ctrlPr>
              <w:rPr>
                <w:rFonts w:ascii="Cambria Math" w:hAnsi="Cambria Math"/>
                <w:color w:val="auto"/>
              </w:rPr>
            </m:ctrlPr>
          </m:sSubPr>
          <m:e>
            <m:r>
              <m:rPr>
                <m:sty m:val="p"/>
              </m:rPr>
              <w:rPr>
                <w:rFonts w:ascii="Cambria Math" w:hAnsi="Cambria Math"/>
                <w:color w:val="auto"/>
              </w:rPr>
              <m:t>CPI</m:t>
            </m:r>
          </m:e>
          <m:sub>
            <m:r>
              <m:rPr>
                <m:sty m:val="p"/>
              </m:rPr>
              <w:rPr>
                <w:rFonts w:ascii="Cambria Math" w:hAnsi="Cambria Math"/>
                <w:color w:val="auto"/>
              </w:rPr>
              <m:t>1</m:t>
            </m:r>
          </m:sub>
        </m:sSub>
      </m:oMath>
      <w:r w:rsidR="008B671F" w:rsidRPr="00F13FB2">
        <w:rPr>
          <w:rFonts w:ascii="Verdana" w:hAnsi="Verdana"/>
          <w:color w:val="auto"/>
          <w:sz w:val="20"/>
          <w:szCs w:val="20"/>
        </w:rPr>
        <w:t xml:space="preserve">, </w:t>
      </w:r>
      <m:oMath>
        <m:sSub>
          <m:sSubPr>
            <m:ctrlPr>
              <w:rPr>
                <w:rFonts w:ascii="Cambria Math" w:hAnsi="Cambria Math"/>
                <w:color w:val="auto"/>
              </w:rPr>
            </m:ctrlPr>
          </m:sSubPr>
          <m:e>
            <m:r>
              <m:rPr>
                <m:sty m:val="p"/>
              </m:rPr>
              <w:rPr>
                <w:rFonts w:ascii="Cambria Math" w:hAnsi="Cambria Math"/>
                <w:color w:val="auto"/>
              </w:rPr>
              <m:t>CPI</m:t>
            </m:r>
          </m:e>
          <m:sub>
            <m:r>
              <m:rPr>
                <m:sty m:val="p"/>
              </m:rPr>
              <w:rPr>
                <w:rFonts w:ascii="Cambria Math" w:hAnsi="Cambria Math"/>
                <w:color w:val="auto"/>
              </w:rPr>
              <m:t>2</m:t>
            </m:r>
          </m:sub>
        </m:sSub>
      </m:oMath>
      <w:r w:rsidR="008B671F" w:rsidRPr="00F13FB2">
        <w:rPr>
          <w:rFonts w:ascii="Verdana" w:eastAsiaTheme="minorEastAsia" w:hAnsi="Verdana"/>
          <w:iCs/>
          <w:color w:val="auto"/>
        </w:rPr>
        <w:t xml:space="preserve">, …, </w:t>
      </w:r>
      <m:oMath>
        <m:sSub>
          <m:sSubPr>
            <m:ctrlPr>
              <w:rPr>
                <w:rFonts w:ascii="Cambria Math" w:hAnsi="Cambria Math"/>
                <w:color w:val="auto"/>
              </w:rPr>
            </m:ctrlPr>
          </m:sSubPr>
          <m:e>
            <m:r>
              <m:rPr>
                <m:sty m:val="p"/>
              </m:rPr>
              <w:rPr>
                <w:rFonts w:ascii="Cambria Math" w:hAnsi="Cambria Math"/>
                <w:color w:val="auto"/>
              </w:rPr>
              <m:t>CPI</m:t>
            </m:r>
          </m:e>
          <m:sub>
            <m:r>
              <m:rPr>
                <m:sty m:val="p"/>
              </m:rPr>
              <w:rPr>
                <w:rFonts w:ascii="Cambria Math" w:hAnsi="Cambria Math"/>
                <w:color w:val="auto"/>
              </w:rPr>
              <m:t>k</m:t>
            </m:r>
          </m:sub>
        </m:sSub>
      </m:oMath>
      <w:r w:rsidR="008B671F" w:rsidRPr="00F13FB2">
        <w:rPr>
          <w:rFonts w:ascii="Verdana" w:eastAsiaTheme="minorEastAsia" w:hAnsi="Verdana"/>
          <w:iCs/>
          <w:color w:val="auto"/>
        </w:rPr>
        <w:t xml:space="preserve"> </w:t>
      </w:r>
      <w:r w:rsidR="008B671F" w:rsidRPr="00F13FB2">
        <w:rPr>
          <w:rFonts w:ascii="Verdana" w:hAnsi="Verdana"/>
          <w:color w:val="auto"/>
          <w:sz w:val="20"/>
          <w:szCs w:val="20"/>
        </w:rPr>
        <w:t xml:space="preserve">– wskaźniki publikowane przez Prezesa Głównego Urzędu Statystycznego (GUS) w tabeli </w:t>
      </w:r>
      <w:r w:rsidR="008B671F" w:rsidRPr="00F13FB2">
        <w:rPr>
          <w:rFonts w:ascii="Verdana" w:hAnsi="Verdana"/>
          <w:i/>
          <w:color w:val="auto"/>
          <w:sz w:val="20"/>
          <w:szCs w:val="20"/>
        </w:rPr>
        <w:t>„Miesięczne wskaźniki cen towarów i usług konsumpcyjnych od 1982 roku</w:t>
      </w:r>
      <w:r w:rsidR="008B671F" w:rsidRPr="00F13FB2">
        <w:rPr>
          <w:rFonts w:ascii="Verdana" w:hAnsi="Verdana"/>
          <w:color w:val="auto"/>
          <w:sz w:val="20"/>
          <w:szCs w:val="20"/>
        </w:rPr>
        <w:t xml:space="preserve">” w sekcji określonej jako </w:t>
      </w:r>
      <w:r w:rsidR="008B671F" w:rsidRPr="00F13FB2">
        <w:rPr>
          <w:rFonts w:ascii="Verdana" w:hAnsi="Verdana"/>
          <w:i/>
          <w:iCs/>
          <w:color w:val="auto"/>
          <w:sz w:val="20"/>
          <w:szCs w:val="20"/>
        </w:rPr>
        <w:t>Wyszczególnienie:</w:t>
      </w:r>
      <w:r w:rsidR="008B671F" w:rsidRPr="00F13FB2">
        <w:rPr>
          <w:rFonts w:ascii="Verdana" w:hAnsi="Verdana"/>
          <w:color w:val="auto"/>
          <w:sz w:val="20"/>
          <w:szCs w:val="20"/>
        </w:rPr>
        <w:t xml:space="preserve"> </w:t>
      </w:r>
      <w:r w:rsidR="008B671F" w:rsidRPr="00F13FB2">
        <w:rPr>
          <w:rFonts w:ascii="Verdana" w:hAnsi="Verdana"/>
          <w:i/>
          <w:iCs/>
          <w:color w:val="auto"/>
          <w:sz w:val="20"/>
          <w:szCs w:val="20"/>
          <w:u w:val="single"/>
        </w:rPr>
        <w:t>„Poprzedni miesiąc = 100”,</w:t>
      </w:r>
      <w:r w:rsidR="008B671F" w:rsidRPr="00F13FB2">
        <w:rPr>
          <w:rFonts w:ascii="Verdana" w:hAnsi="Verdana"/>
          <w:color w:val="auto"/>
          <w:sz w:val="20"/>
          <w:szCs w:val="20"/>
        </w:rPr>
        <w:t xml:space="preserve"> odpowiadające kolejnym następującym po sobie miesiącom po dniu składania ofert do dnia odbioru </w:t>
      </w:r>
      <w:r w:rsidR="00C93796">
        <w:rPr>
          <w:rFonts w:ascii="Verdana" w:hAnsi="Verdana"/>
          <w:color w:val="auto"/>
          <w:sz w:val="20"/>
          <w:szCs w:val="20"/>
        </w:rPr>
        <w:t>Etapu Umowy</w:t>
      </w:r>
      <w:r w:rsidR="008B671F" w:rsidRPr="00F13FB2">
        <w:rPr>
          <w:rFonts w:ascii="Verdana" w:hAnsi="Verdana"/>
          <w:color w:val="auto"/>
          <w:sz w:val="20"/>
          <w:szCs w:val="20"/>
        </w:rPr>
        <w:t>. CPI</w:t>
      </w:r>
      <w:r w:rsidR="008B671F" w:rsidRPr="00F13FB2">
        <w:rPr>
          <w:rFonts w:ascii="Verdana" w:hAnsi="Verdana"/>
          <w:color w:val="auto"/>
          <w:sz w:val="20"/>
          <w:szCs w:val="20"/>
          <w:vertAlign w:val="subscript"/>
        </w:rPr>
        <w:t xml:space="preserve">1 </w:t>
      </w:r>
      <w:r w:rsidR="008B671F" w:rsidRPr="00F13FB2">
        <w:rPr>
          <w:rFonts w:ascii="Verdana" w:hAnsi="Verdana"/>
          <w:color w:val="auto"/>
          <w:sz w:val="20"/>
          <w:szCs w:val="20"/>
        </w:rPr>
        <w:t xml:space="preserve">to wskaźnik za pierwszy miesiąc następujący po dniu składania ofert, </w:t>
      </w:r>
      <w:proofErr w:type="spellStart"/>
      <w:r w:rsidR="008B671F" w:rsidRPr="008042B3">
        <w:rPr>
          <w:rFonts w:ascii="Cambria Math" w:hAnsi="Cambria Math"/>
          <w:color w:val="auto"/>
        </w:rPr>
        <w:t>CPI</w:t>
      </w:r>
      <w:bookmarkStart w:id="14" w:name="_Hlk183429480"/>
      <w:r w:rsidR="008B671F" w:rsidRPr="008042B3">
        <w:rPr>
          <w:rFonts w:ascii="Cambria Math" w:hAnsi="Cambria Math"/>
          <w:color w:val="auto"/>
        </w:rPr>
        <w:t>k</w:t>
      </w:r>
      <w:proofErr w:type="spellEnd"/>
      <w:r w:rsidR="008B671F" w:rsidRPr="008042B3">
        <w:rPr>
          <w:rFonts w:ascii="Cambria Math" w:hAnsi="Cambria Math"/>
          <w:color w:val="auto"/>
        </w:rPr>
        <w:t> </w:t>
      </w:r>
      <w:bookmarkEnd w:id="14"/>
      <w:r w:rsidR="008B671F" w:rsidRPr="00F13FB2">
        <w:rPr>
          <w:rFonts w:ascii="Verdana" w:hAnsi="Verdana"/>
          <w:color w:val="auto"/>
          <w:sz w:val="20"/>
          <w:szCs w:val="20"/>
        </w:rPr>
        <w:t xml:space="preserve">to wskaźnik za miesiąc w którym dokonano odbioru </w:t>
      </w:r>
      <w:r w:rsidR="00C93796">
        <w:rPr>
          <w:rFonts w:ascii="Verdana" w:hAnsi="Verdana"/>
          <w:color w:val="auto"/>
          <w:sz w:val="20"/>
          <w:szCs w:val="20"/>
        </w:rPr>
        <w:t>Etapu Umowy</w:t>
      </w:r>
      <w:r w:rsidR="008B671F" w:rsidRPr="00F13FB2">
        <w:rPr>
          <w:rFonts w:ascii="Verdana" w:hAnsi="Verdana"/>
          <w:color w:val="auto"/>
          <w:sz w:val="20"/>
          <w:szCs w:val="20"/>
        </w:rPr>
        <w:t>.</w:t>
      </w:r>
    </w:p>
    <w:p w14:paraId="30E8550B" w14:textId="77777777" w:rsidR="00606AF6" w:rsidRPr="00606AF6" w:rsidRDefault="00606AF6" w:rsidP="009225BA">
      <w:pPr>
        <w:pStyle w:val="Akapitzlist"/>
        <w:spacing w:before="240" w:after="120" w:line="276" w:lineRule="auto"/>
        <w:ind w:left="567"/>
        <w:jc w:val="both"/>
        <w:rPr>
          <w:color w:val="auto"/>
          <w:sz w:val="6"/>
          <w:szCs w:val="6"/>
        </w:rPr>
      </w:pPr>
    </w:p>
    <w:p w14:paraId="2DDCDA2C" w14:textId="77777777" w:rsidR="00495EFF" w:rsidRPr="00F13FB2" w:rsidRDefault="00776A89" w:rsidP="009225BA">
      <w:pPr>
        <w:pStyle w:val="Akapitzlist"/>
        <w:spacing w:before="120" w:after="120" w:line="276" w:lineRule="auto"/>
        <w:ind w:left="567"/>
        <w:jc w:val="both"/>
        <w:rPr>
          <w:rFonts w:ascii="Verdana" w:hAnsi="Verdana"/>
          <w:color w:val="auto"/>
          <w:sz w:val="20"/>
          <w:szCs w:val="20"/>
        </w:rPr>
      </w:pPr>
      <m:oMath>
        <m:sSub>
          <m:sSubPr>
            <m:ctrlPr>
              <w:rPr>
                <w:rFonts w:ascii="Cambria Math" w:hAnsi="Cambria Math"/>
                <w:color w:val="auto"/>
              </w:rPr>
            </m:ctrlPr>
          </m:sSubPr>
          <m:e>
            <m:r>
              <m:rPr>
                <m:sty m:val="p"/>
              </m:rPr>
              <w:rPr>
                <w:rFonts w:ascii="Cambria Math" w:hAnsi="Cambria Math"/>
                <w:color w:val="auto"/>
                <w:sz w:val="20"/>
                <w:szCs w:val="20"/>
              </w:rPr>
              <m:t>CPI</m:t>
            </m:r>
          </m:e>
          <m:sub>
            <m:r>
              <m:rPr>
                <m:sty m:val="p"/>
              </m:rPr>
              <w:rPr>
                <w:rFonts w:ascii="Cambria Math" w:hAnsi="Cambria Math"/>
                <w:color w:val="auto"/>
                <w:sz w:val="20"/>
                <w:szCs w:val="20"/>
              </w:rPr>
              <m:t>0</m:t>
            </m:r>
          </m:sub>
        </m:sSub>
      </m:oMath>
      <w:r w:rsidR="00495EFF" w:rsidRPr="00F13FB2">
        <w:rPr>
          <w:rFonts w:ascii="Verdana" w:hAnsi="Verdana"/>
          <w:color w:val="auto"/>
          <w:sz w:val="20"/>
          <w:szCs w:val="20"/>
        </w:rPr>
        <w:t xml:space="preserve"> – początkowy miesięczny wskaźnik cen towarów i usług konsumpcyjnych, </w:t>
      </w:r>
      <w:r w:rsidR="00495EFF" w:rsidRPr="00F13FB2">
        <w:rPr>
          <w:rFonts w:ascii="Verdana" w:hAnsi="Verdana"/>
          <w:color w:val="auto"/>
          <w:sz w:val="20"/>
          <w:szCs w:val="20"/>
        </w:rPr>
        <w:br/>
        <w:t>wartość CPI</w:t>
      </w:r>
      <w:r w:rsidR="00495EFF" w:rsidRPr="00F13FB2">
        <w:rPr>
          <w:rFonts w:ascii="Verdana" w:hAnsi="Verdana"/>
          <w:color w:val="auto"/>
          <w:sz w:val="20"/>
          <w:szCs w:val="20"/>
          <w:vertAlign w:val="subscript"/>
        </w:rPr>
        <w:t>0</w:t>
      </w:r>
      <w:r w:rsidR="00495EFF" w:rsidRPr="00F13FB2">
        <w:rPr>
          <w:rFonts w:ascii="Verdana" w:hAnsi="Verdana"/>
          <w:color w:val="auto"/>
          <w:sz w:val="20"/>
          <w:szCs w:val="20"/>
        </w:rPr>
        <w:t>=100.</w:t>
      </w:r>
    </w:p>
    <w:p w14:paraId="13B40C2B" w14:textId="77777777" w:rsidR="00495EFF" w:rsidRPr="00606AF6" w:rsidRDefault="00495EFF" w:rsidP="009225BA">
      <w:pPr>
        <w:spacing w:before="120" w:after="120" w:line="276" w:lineRule="auto"/>
        <w:ind w:left="567"/>
        <w:jc w:val="both"/>
        <w:rPr>
          <w:rFonts w:ascii="Verdana" w:hAnsi="Verdana"/>
          <w:sz w:val="2"/>
          <w:szCs w:val="2"/>
        </w:rPr>
      </w:pPr>
    </w:p>
    <w:p w14:paraId="21A4114B" w14:textId="2E381C74" w:rsidR="00385096" w:rsidRPr="00F13FB2" w:rsidRDefault="00385096" w:rsidP="009225BA">
      <w:pPr>
        <w:spacing w:before="120" w:after="120" w:line="276" w:lineRule="auto"/>
        <w:ind w:left="567"/>
        <w:jc w:val="both"/>
        <w:rPr>
          <w:rFonts w:ascii="Verdana" w:hAnsi="Verdana"/>
          <w:sz w:val="20"/>
          <w:szCs w:val="20"/>
        </w:rPr>
      </w:pPr>
      <w:r w:rsidRPr="00F13FB2">
        <w:rPr>
          <w:rFonts w:ascii="Verdana" w:hAnsi="Verdana"/>
          <w:sz w:val="20"/>
          <w:szCs w:val="20"/>
        </w:rPr>
        <w:t>0,18 – waga wynagrodzeń W</w:t>
      </w:r>
    </w:p>
    <w:p w14:paraId="4208DFB8" w14:textId="6DE28887" w:rsidR="00BD1CBE" w:rsidRPr="00F13FB2" w:rsidRDefault="00776A89" w:rsidP="009225BA">
      <w:pPr>
        <w:spacing w:line="276" w:lineRule="auto"/>
        <w:ind w:left="567"/>
        <w:jc w:val="both"/>
        <w:rPr>
          <w:rFonts w:ascii="Verdana" w:eastAsia="Calibri" w:hAnsi="Verdana"/>
          <w:b/>
          <w:bCs/>
          <w:sz w:val="20"/>
          <w:szCs w:val="20"/>
          <w:u w:val="single"/>
        </w:rPr>
      </w:pPr>
      <m:oMath>
        <m:sSub>
          <m:sSubPr>
            <m:ctrlPr>
              <w:rPr>
                <w:rFonts w:ascii="Cambria Math" w:hAnsi="Cambria Math"/>
                <w:i/>
              </w:rPr>
            </m:ctrlPr>
          </m:sSubPr>
          <m:e>
            <m:r>
              <w:rPr>
                <w:rFonts w:ascii="Cambria Math" w:hAnsi="Cambria Math"/>
                <w:sz w:val="20"/>
              </w:rPr>
              <m:t>W</m:t>
            </m:r>
          </m:e>
          <m:sub>
            <m:r>
              <w:rPr>
                <w:rFonts w:ascii="Cambria Math" w:hAnsi="Cambria Math"/>
                <w:sz w:val="20"/>
              </w:rPr>
              <m:t>n</m:t>
            </m:r>
          </m:sub>
        </m:sSub>
      </m:oMath>
      <w:r w:rsidR="00BD1CBE" w:rsidRPr="00F13FB2">
        <w:rPr>
          <w:rFonts w:ascii="Verdana" w:hAnsi="Verdana"/>
          <w:sz w:val="20"/>
        </w:rPr>
        <w:t xml:space="preserve">- przeciętne miesięczne wynagrodzenie brutto w sektorze przedsiębiorstw - ogółem, </w:t>
      </w:r>
      <w:r w:rsidR="00BD1CBE" w:rsidRPr="00F13FB2">
        <w:rPr>
          <w:rFonts w:ascii="Verdana" w:hAnsi="Verdana"/>
          <w:sz w:val="20"/>
          <w:szCs w:val="20"/>
        </w:rPr>
        <w:t>publikowane</w:t>
      </w:r>
      <w:r w:rsidR="00BD1CBE" w:rsidRPr="00F13FB2">
        <w:rPr>
          <w:rFonts w:ascii="Verdana" w:hAnsi="Verdana"/>
          <w:sz w:val="20"/>
        </w:rPr>
        <w:t xml:space="preserve"> przez Prezesa GUS w Biuletynie Statystycznym</w:t>
      </w:r>
      <w:r w:rsidR="00BD1CBE" w:rsidRPr="00F13FB2">
        <w:rPr>
          <w:rFonts w:ascii="Verdana" w:eastAsia="Calibri" w:hAnsi="Verdana"/>
          <w:bCs/>
          <w:sz w:val="20"/>
          <w:szCs w:val="20"/>
        </w:rPr>
        <w:t xml:space="preserve">, </w:t>
      </w:r>
      <w:r w:rsidR="007F37C6" w:rsidRPr="00F13FB2">
        <w:rPr>
          <w:rFonts w:ascii="Verdana" w:hAnsi="Verdana"/>
          <w:sz w:val="20"/>
        </w:rPr>
        <w:t xml:space="preserve">obowiązujące </w:t>
      </w:r>
      <w:r w:rsidR="00BD1CBE" w:rsidRPr="00F13FB2">
        <w:rPr>
          <w:rFonts w:ascii="Verdana" w:hAnsi="Verdana"/>
          <w:sz w:val="20"/>
        </w:rPr>
        <w:t xml:space="preserve">w </w:t>
      </w:r>
      <w:r w:rsidR="00385096" w:rsidRPr="00F13FB2">
        <w:rPr>
          <w:rFonts w:ascii="Verdana" w:hAnsi="Verdana"/>
          <w:sz w:val="20"/>
        </w:rPr>
        <w:t>d</w:t>
      </w:r>
      <w:r w:rsidR="00BD1CBE" w:rsidRPr="00F13FB2">
        <w:rPr>
          <w:rFonts w:ascii="Verdana" w:hAnsi="Verdana"/>
          <w:sz w:val="20"/>
        </w:rPr>
        <w:t xml:space="preserve">niu odbioru </w:t>
      </w:r>
      <w:r w:rsidR="00C93796">
        <w:rPr>
          <w:rFonts w:ascii="Verdana" w:hAnsi="Verdana"/>
          <w:sz w:val="20"/>
        </w:rPr>
        <w:t>Etapu Umowy</w:t>
      </w:r>
      <w:r w:rsidR="0034513B" w:rsidRPr="00F13FB2">
        <w:rPr>
          <w:rFonts w:ascii="Verdana" w:eastAsia="Calibri" w:hAnsi="Verdana"/>
          <w:bCs/>
          <w:sz w:val="20"/>
          <w:szCs w:val="20"/>
        </w:rPr>
        <w:t>;</w:t>
      </w:r>
    </w:p>
    <w:p w14:paraId="697B7F91" w14:textId="77777777" w:rsidR="00BD1CBE" w:rsidRPr="00606AF6" w:rsidRDefault="00BD1CBE" w:rsidP="009225BA">
      <w:pPr>
        <w:spacing w:line="276" w:lineRule="auto"/>
        <w:ind w:left="567"/>
        <w:jc w:val="both"/>
        <w:rPr>
          <w:rFonts w:ascii="Verdana" w:hAnsi="Verdana"/>
          <w:sz w:val="10"/>
          <w:szCs w:val="10"/>
          <w:lang w:eastAsia="en-US"/>
        </w:rPr>
      </w:pPr>
    </w:p>
    <w:p w14:paraId="41D9C2D4" w14:textId="59D83E32" w:rsidR="00BD1CBE" w:rsidRPr="00F13FB2" w:rsidRDefault="00776A89" w:rsidP="009225BA">
      <w:pPr>
        <w:spacing w:line="276" w:lineRule="auto"/>
        <w:ind w:left="567"/>
        <w:jc w:val="both"/>
        <w:rPr>
          <w:rFonts w:ascii="Verdana" w:hAnsi="Verdana"/>
          <w:sz w:val="20"/>
          <w:szCs w:val="20"/>
        </w:rPr>
      </w:pPr>
      <m:oMath>
        <m:sSub>
          <m:sSubPr>
            <m:ctrlPr>
              <w:rPr>
                <w:rFonts w:ascii="Cambria Math" w:hAnsi="Cambria Math"/>
                <w:i/>
                <w:lang w:eastAsia="en-US"/>
              </w:rPr>
            </m:ctrlPr>
          </m:sSubPr>
          <m:e>
            <m:r>
              <w:rPr>
                <w:rFonts w:ascii="Cambria Math" w:hAnsi="Cambria Math"/>
                <w:sz w:val="20"/>
                <w:szCs w:val="20"/>
              </w:rPr>
              <m:t>W</m:t>
            </m:r>
          </m:e>
          <m:sub>
            <m:r>
              <w:rPr>
                <w:rFonts w:ascii="Cambria Math" w:hAnsi="Cambria Math"/>
                <w:sz w:val="20"/>
                <w:szCs w:val="20"/>
              </w:rPr>
              <m:t>0</m:t>
            </m:r>
          </m:sub>
        </m:sSub>
      </m:oMath>
      <w:r w:rsidR="00BD1CBE" w:rsidRPr="00F13FB2">
        <w:rPr>
          <w:rFonts w:ascii="Verdana" w:hAnsi="Verdana"/>
          <w:sz w:val="20"/>
          <w:szCs w:val="20"/>
        </w:rPr>
        <w:t>- przeciętne miesięczne wynagrodzenie brutto w sektorze przedsiębiorstw - ogółem, publikowane przez Prezesa GUS w Biuletynie Statystycznym, obowiązujące w dniu</w:t>
      </w:r>
      <w:r w:rsidR="00BD1CBE" w:rsidRPr="00F13FB2">
        <w:rPr>
          <w:rFonts w:ascii="Verdana" w:hAnsi="Verdana"/>
          <w:bCs/>
          <w:sz w:val="20"/>
          <w:szCs w:val="20"/>
        </w:rPr>
        <w:t xml:space="preserve"> składania </w:t>
      </w:r>
      <w:r w:rsidR="00495EFF" w:rsidRPr="00F13FB2">
        <w:rPr>
          <w:rFonts w:ascii="Verdana" w:hAnsi="Verdana"/>
          <w:bCs/>
          <w:sz w:val="20"/>
          <w:szCs w:val="20"/>
        </w:rPr>
        <w:t>o</w:t>
      </w:r>
      <w:r w:rsidR="00BD1CBE" w:rsidRPr="00F13FB2">
        <w:rPr>
          <w:rFonts w:ascii="Verdana" w:hAnsi="Verdana"/>
          <w:bCs/>
          <w:sz w:val="20"/>
          <w:szCs w:val="20"/>
        </w:rPr>
        <w:t>fert</w:t>
      </w:r>
      <w:r w:rsidR="00BD1CBE" w:rsidRPr="00F13FB2">
        <w:rPr>
          <w:rFonts w:ascii="Verdana" w:hAnsi="Verdana"/>
          <w:sz w:val="20"/>
          <w:szCs w:val="20"/>
        </w:rPr>
        <w:t>;</w:t>
      </w:r>
    </w:p>
    <w:p w14:paraId="5C2AFD6C" w14:textId="02FC6AA8" w:rsidR="00BD1CBE" w:rsidRDefault="00495EFF" w:rsidP="009225BA">
      <w:pPr>
        <w:tabs>
          <w:tab w:val="left" w:pos="993"/>
        </w:tabs>
        <w:spacing w:before="120" w:after="120" w:line="276" w:lineRule="auto"/>
        <w:ind w:left="567"/>
        <w:jc w:val="both"/>
        <w:rPr>
          <w:rFonts w:ascii="Verdana" w:hAnsi="Verdana" w:cs="TTE1771BD8t00"/>
          <w:sz w:val="20"/>
          <w:szCs w:val="20"/>
        </w:rPr>
      </w:pPr>
      <w:r w:rsidRPr="00F13FB2">
        <w:rPr>
          <w:rFonts w:ascii="Verdana" w:hAnsi="Verdana" w:cs="TTE1771BD8t00"/>
          <w:sz w:val="20"/>
          <w:szCs w:val="20"/>
        </w:rPr>
        <w:t xml:space="preserve">Ilorazy wskaźników cen, tj.:  </w:t>
      </w:r>
      <w:proofErr w:type="spellStart"/>
      <w:r w:rsidRPr="00F13FB2">
        <w:rPr>
          <w:rFonts w:ascii="Verdana" w:hAnsi="Verdana" w:cs="TTE1771BD8t00"/>
          <w:sz w:val="20"/>
          <w:szCs w:val="20"/>
        </w:rPr>
        <w:t>CPIn</w:t>
      </w:r>
      <w:proofErr w:type="spellEnd"/>
      <w:r w:rsidRPr="00F13FB2">
        <w:rPr>
          <w:rFonts w:ascii="Verdana" w:hAnsi="Verdana" w:cs="TTE1771BD8t00"/>
          <w:sz w:val="20"/>
          <w:szCs w:val="20"/>
        </w:rPr>
        <w:t>/</w:t>
      </w:r>
      <w:proofErr w:type="spellStart"/>
      <w:r w:rsidRPr="00F13FB2">
        <w:rPr>
          <w:rFonts w:ascii="Verdana" w:hAnsi="Verdana" w:cs="TTE1771BD8t00"/>
          <w:sz w:val="20"/>
          <w:szCs w:val="20"/>
        </w:rPr>
        <w:t>CPIo</w:t>
      </w:r>
      <w:proofErr w:type="spellEnd"/>
      <w:r w:rsidRPr="00F13FB2">
        <w:rPr>
          <w:rFonts w:ascii="Verdana" w:hAnsi="Verdana" w:cs="TTE1771BD8t00"/>
          <w:sz w:val="20"/>
          <w:szCs w:val="20"/>
        </w:rPr>
        <w:t xml:space="preserve"> oraz iloraz wynagrodzeń, tj.: </w:t>
      </w:r>
      <w:proofErr w:type="spellStart"/>
      <w:r w:rsidRPr="00F13FB2">
        <w:rPr>
          <w:rFonts w:ascii="Verdana" w:hAnsi="Verdana" w:cs="TTE1771BD8t00"/>
          <w:sz w:val="20"/>
          <w:szCs w:val="20"/>
        </w:rPr>
        <w:t>Wn</w:t>
      </w:r>
      <w:proofErr w:type="spellEnd"/>
      <w:r w:rsidRPr="00F13FB2">
        <w:rPr>
          <w:rFonts w:ascii="Verdana" w:hAnsi="Verdana" w:cs="TTE1771BD8t00"/>
          <w:sz w:val="20"/>
          <w:szCs w:val="20"/>
        </w:rPr>
        <w:t>/</w:t>
      </w:r>
      <w:proofErr w:type="spellStart"/>
      <w:r w:rsidRPr="00F13FB2">
        <w:rPr>
          <w:rFonts w:ascii="Verdana" w:hAnsi="Verdana" w:cs="TTE1771BD8t00"/>
          <w:sz w:val="20"/>
          <w:szCs w:val="20"/>
        </w:rPr>
        <w:t>Wo</w:t>
      </w:r>
      <w:proofErr w:type="spellEnd"/>
      <w:r w:rsidRPr="00F13FB2">
        <w:rPr>
          <w:rFonts w:ascii="Verdana" w:hAnsi="Verdana" w:cs="TTE1771BD8t00"/>
          <w:sz w:val="20"/>
          <w:szCs w:val="20"/>
        </w:rPr>
        <w:t xml:space="preserve"> należy obliczać z dokładnością do czterech miejsc po przecinku. Iloczyny wskaźników cen i wag np.: (0,32 x </w:t>
      </w:r>
      <w:proofErr w:type="spellStart"/>
      <w:r w:rsidRPr="00F13FB2">
        <w:rPr>
          <w:rFonts w:ascii="Verdana" w:hAnsi="Verdana" w:cs="TTE1771BD8t00"/>
          <w:sz w:val="20"/>
          <w:szCs w:val="20"/>
        </w:rPr>
        <w:t>CPIn</w:t>
      </w:r>
      <w:proofErr w:type="spellEnd"/>
      <w:r w:rsidRPr="00F13FB2">
        <w:rPr>
          <w:rFonts w:ascii="Verdana" w:hAnsi="Verdana" w:cs="TTE1771BD8t00"/>
          <w:sz w:val="20"/>
          <w:szCs w:val="20"/>
        </w:rPr>
        <w:t>/</w:t>
      </w:r>
      <w:proofErr w:type="spellStart"/>
      <w:r w:rsidRPr="00F13FB2">
        <w:rPr>
          <w:rFonts w:ascii="Verdana" w:hAnsi="Verdana" w:cs="TTE1771BD8t00"/>
          <w:sz w:val="20"/>
          <w:szCs w:val="20"/>
        </w:rPr>
        <w:t>CPIo</w:t>
      </w:r>
      <w:proofErr w:type="spellEnd"/>
      <w:r w:rsidRPr="00F13FB2">
        <w:rPr>
          <w:rFonts w:ascii="Verdana" w:hAnsi="Verdana" w:cs="TTE1771BD8t00"/>
          <w:sz w:val="20"/>
          <w:szCs w:val="20"/>
        </w:rPr>
        <w:t xml:space="preserve"> ) należy obliczać z dokładnością do 6 miejsc po przecinku. Współczynnik </w:t>
      </w:r>
      <w:proofErr w:type="spellStart"/>
      <w:r w:rsidRPr="00F13FB2">
        <w:rPr>
          <w:rFonts w:ascii="Verdana" w:hAnsi="Verdana" w:cs="TTE1771BD8t00"/>
          <w:sz w:val="20"/>
          <w:szCs w:val="20"/>
        </w:rPr>
        <w:t>Pn</w:t>
      </w:r>
      <w:proofErr w:type="spellEnd"/>
      <w:r w:rsidRPr="00F13FB2">
        <w:rPr>
          <w:rFonts w:ascii="Verdana" w:hAnsi="Verdana" w:cs="TTE1771BD8t00"/>
          <w:sz w:val="20"/>
          <w:szCs w:val="20"/>
        </w:rPr>
        <w:t xml:space="preserve"> należy obliczać z dokładnością do 6 miejsc po przecinku.</w:t>
      </w:r>
    </w:p>
    <w:p w14:paraId="1D6F954A" w14:textId="482359C1" w:rsidR="00316AE1" w:rsidRPr="00F13FB2" w:rsidRDefault="00E45671" w:rsidP="009225BA">
      <w:pPr>
        <w:pStyle w:val="NormalnyWeb"/>
        <w:numPr>
          <w:ilvl w:val="0"/>
          <w:numId w:val="29"/>
        </w:numPr>
        <w:shd w:val="clear" w:color="auto" w:fill="FFFFFF"/>
        <w:spacing w:after="120" w:line="276" w:lineRule="auto"/>
        <w:ind w:left="567" w:hanging="567"/>
        <w:jc w:val="both"/>
        <w:rPr>
          <w:rFonts w:ascii="Verdana" w:eastAsia="Times New Roman" w:hAnsi="Verdana" w:cs="TTE1771BD8t00"/>
          <w:sz w:val="20"/>
          <w:szCs w:val="20"/>
        </w:rPr>
      </w:pPr>
      <w:r w:rsidRPr="00F13FB2">
        <w:rPr>
          <w:rFonts w:ascii="Verdana" w:eastAsia="Times New Roman" w:hAnsi="Verdana" w:cs="TTE1771BD8t00"/>
          <w:sz w:val="20"/>
          <w:szCs w:val="20"/>
        </w:rPr>
        <w:t xml:space="preserve">W sytuacji </w:t>
      </w:r>
      <w:r w:rsidR="00316AE1" w:rsidRPr="00F13FB2">
        <w:rPr>
          <w:rFonts w:ascii="Verdana" w:eastAsia="Times New Roman" w:hAnsi="Verdana" w:cs="TTE1771BD8t00"/>
          <w:sz w:val="20"/>
          <w:szCs w:val="20"/>
        </w:rPr>
        <w:t xml:space="preserve"> braku aktualnych wskaźników (publikacja wskaźników w biuletynach GUS odbywa się z opóźnieniem) waloryzacja zostanie wyliczona, gdy Prezes GUS ogłosi wskaźniki dla danego miesiąca</w:t>
      </w:r>
      <w:r w:rsidR="00495EFF" w:rsidRPr="00F13FB2">
        <w:rPr>
          <w:rFonts w:ascii="Verdana" w:eastAsia="Times New Roman" w:hAnsi="Verdana" w:cs="TTE1771BD8t00"/>
          <w:sz w:val="20"/>
          <w:szCs w:val="20"/>
        </w:rPr>
        <w:t xml:space="preserve"> w którym odebrano </w:t>
      </w:r>
      <w:r w:rsidR="0043402B">
        <w:rPr>
          <w:rFonts w:ascii="Verdana" w:eastAsia="Times New Roman" w:hAnsi="Verdana" w:cs="TTE1771BD8t00"/>
          <w:sz w:val="20"/>
          <w:szCs w:val="20"/>
        </w:rPr>
        <w:t>Etap Umowy</w:t>
      </w:r>
      <w:r w:rsidR="00495EFF" w:rsidRPr="00F13FB2">
        <w:rPr>
          <w:rFonts w:ascii="Verdana" w:eastAsia="Times New Roman" w:hAnsi="Verdana" w:cs="TTE1771BD8t00"/>
          <w:sz w:val="20"/>
          <w:szCs w:val="20"/>
        </w:rPr>
        <w:t xml:space="preserve">. </w:t>
      </w:r>
      <w:r w:rsidR="00316AE1" w:rsidRPr="00F13FB2">
        <w:rPr>
          <w:rFonts w:ascii="Verdana" w:eastAsia="Times New Roman" w:hAnsi="Verdana" w:cs="TTE1771BD8t00"/>
          <w:sz w:val="20"/>
          <w:szCs w:val="20"/>
        </w:rPr>
        <w:t xml:space="preserve">Występując </w:t>
      </w:r>
      <w:r w:rsidR="0043402B">
        <w:rPr>
          <w:rFonts w:ascii="Verdana" w:eastAsia="Times New Roman" w:hAnsi="Verdana" w:cs="TTE1771BD8t00"/>
          <w:sz w:val="20"/>
          <w:szCs w:val="20"/>
        </w:rPr>
        <w:br/>
      </w:r>
      <w:r w:rsidR="00316AE1" w:rsidRPr="00F13FB2">
        <w:rPr>
          <w:rFonts w:ascii="Verdana" w:eastAsia="Times New Roman" w:hAnsi="Verdana" w:cs="TTE1771BD8t00"/>
          <w:sz w:val="20"/>
          <w:szCs w:val="20"/>
        </w:rPr>
        <w:t xml:space="preserve">o </w:t>
      </w:r>
      <w:r w:rsidR="008F5FFB" w:rsidRPr="00F13FB2">
        <w:rPr>
          <w:rFonts w:ascii="Verdana" w:eastAsia="Times New Roman" w:hAnsi="Verdana" w:cs="TTE1771BD8t00"/>
          <w:sz w:val="20"/>
          <w:szCs w:val="20"/>
        </w:rPr>
        <w:t>wynagrodzenie</w:t>
      </w:r>
      <w:r w:rsidR="00316AE1" w:rsidRPr="00F13FB2">
        <w:rPr>
          <w:rFonts w:ascii="Verdana" w:eastAsia="Times New Roman" w:hAnsi="Verdana" w:cs="TTE1771BD8t00"/>
          <w:sz w:val="20"/>
          <w:szCs w:val="20"/>
        </w:rPr>
        <w:t xml:space="preserve"> Wykonawca obliczy wstępne wartości zwaloryzowanych kwot używając ostatnich z opublikowanych dla tego samego miesiąca wskaźników GUS.</w:t>
      </w:r>
    </w:p>
    <w:p w14:paraId="4ECC3B9B" w14:textId="0EAA280F" w:rsidR="004668F5" w:rsidRPr="00F13FB2" w:rsidRDefault="00316AE1" w:rsidP="009225BA">
      <w:pPr>
        <w:pStyle w:val="NormalnyWeb"/>
        <w:numPr>
          <w:ilvl w:val="0"/>
          <w:numId w:val="29"/>
        </w:numPr>
        <w:shd w:val="clear" w:color="auto" w:fill="FFFFFF"/>
        <w:spacing w:after="120" w:line="276" w:lineRule="auto"/>
        <w:ind w:left="567" w:hanging="567"/>
        <w:jc w:val="both"/>
        <w:rPr>
          <w:rFonts w:ascii="Verdana" w:hAnsi="Verdana" w:cs="TTE1771BD8t00"/>
          <w:sz w:val="20"/>
          <w:szCs w:val="20"/>
        </w:rPr>
      </w:pPr>
      <w:r w:rsidRPr="00F13FB2">
        <w:rPr>
          <w:rFonts w:ascii="Verdana" w:eastAsia="Times New Roman" w:hAnsi="Verdana" w:cs="TTE1771BD8t00"/>
          <w:sz w:val="20"/>
          <w:szCs w:val="20"/>
        </w:rPr>
        <w:t xml:space="preserve">Ustalone w sposób </w:t>
      </w:r>
      <w:r w:rsidR="009D3D16" w:rsidRPr="00F13FB2">
        <w:rPr>
          <w:rFonts w:ascii="Verdana" w:eastAsia="Times New Roman" w:hAnsi="Verdana" w:cs="TTE1771BD8t00"/>
          <w:sz w:val="20"/>
          <w:szCs w:val="20"/>
        </w:rPr>
        <w:t xml:space="preserve">określony w ust. </w:t>
      </w:r>
      <w:r w:rsidR="00F77679" w:rsidRPr="00F13FB2">
        <w:rPr>
          <w:rFonts w:ascii="Verdana" w:eastAsia="Times New Roman" w:hAnsi="Verdana" w:cs="TTE1771BD8t00"/>
          <w:sz w:val="20"/>
          <w:szCs w:val="20"/>
        </w:rPr>
        <w:t>5</w:t>
      </w:r>
      <w:r w:rsidR="009D3D16" w:rsidRPr="00F13FB2">
        <w:rPr>
          <w:rFonts w:ascii="Verdana" w:eastAsia="Times New Roman" w:hAnsi="Verdana" w:cs="TTE1771BD8t00"/>
          <w:sz w:val="20"/>
          <w:szCs w:val="20"/>
        </w:rPr>
        <w:t xml:space="preserve"> zdanie drugie powyżej wartości będą skorygowane przez Zamawiającego</w:t>
      </w:r>
      <w:r w:rsidR="005A78E1" w:rsidRPr="00F13FB2">
        <w:rPr>
          <w:rFonts w:ascii="Verdana" w:eastAsia="Times New Roman" w:hAnsi="Verdana" w:cs="TTE1771BD8t00"/>
          <w:sz w:val="20"/>
          <w:szCs w:val="20"/>
        </w:rPr>
        <w:t xml:space="preserve"> </w:t>
      </w:r>
      <w:r w:rsidRPr="00F13FB2">
        <w:rPr>
          <w:rFonts w:ascii="Verdana" w:eastAsia="Times New Roman" w:hAnsi="Verdana" w:cs="TTE1771BD8t00"/>
          <w:sz w:val="20"/>
          <w:szCs w:val="20"/>
        </w:rPr>
        <w:t>z zastosowaniem wskaźników GUS właściwych dla miesiąca</w:t>
      </w:r>
      <w:r w:rsidR="008F5FFB" w:rsidRPr="00F13FB2">
        <w:rPr>
          <w:rFonts w:ascii="Verdana" w:eastAsia="Times New Roman" w:hAnsi="Verdana" w:cs="TTE1771BD8t00"/>
          <w:sz w:val="20"/>
          <w:szCs w:val="20"/>
        </w:rPr>
        <w:t xml:space="preserve">, </w:t>
      </w:r>
      <w:r w:rsidR="00606AF6">
        <w:rPr>
          <w:rFonts w:ascii="Verdana" w:eastAsia="Times New Roman" w:hAnsi="Verdana" w:cs="TTE1771BD8t00"/>
          <w:sz w:val="20"/>
          <w:szCs w:val="20"/>
        </w:rPr>
        <w:br/>
      </w:r>
      <w:r w:rsidR="00817839" w:rsidRPr="00F13FB2">
        <w:rPr>
          <w:rFonts w:ascii="Verdana" w:eastAsia="Times New Roman" w:hAnsi="Verdana" w:cs="TTE1771BD8t00"/>
          <w:sz w:val="20"/>
          <w:szCs w:val="20"/>
        </w:rPr>
        <w:t xml:space="preserve">w którym odebrano </w:t>
      </w:r>
      <w:r w:rsidR="004B3AC0">
        <w:rPr>
          <w:rFonts w:ascii="Verdana" w:eastAsia="Times New Roman" w:hAnsi="Verdana" w:cs="TTE1771BD8t00"/>
          <w:sz w:val="20"/>
          <w:szCs w:val="20"/>
        </w:rPr>
        <w:t>Etap Umowy</w:t>
      </w:r>
      <w:r w:rsidR="00817839" w:rsidRPr="00F13FB2">
        <w:rPr>
          <w:rFonts w:ascii="Verdana" w:eastAsia="Times New Roman" w:hAnsi="Verdana" w:cs="TTE1771BD8t00"/>
          <w:sz w:val="20"/>
          <w:szCs w:val="20"/>
        </w:rPr>
        <w:t xml:space="preserve"> lub część E</w:t>
      </w:r>
      <w:r w:rsidR="004B3AC0">
        <w:rPr>
          <w:rFonts w:ascii="Verdana" w:eastAsia="Times New Roman" w:hAnsi="Verdana" w:cs="TTE1771BD8t00"/>
          <w:sz w:val="20"/>
          <w:szCs w:val="20"/>
        </w:rPr>
        <w:t>tapu Umowy</w:t>
      </w:r>
      <w:r w:rsidR="00817839" w:rsidRPr="00F13FB2">
        <w:rPr>
          <w:rFonts w:ascii="Verdana" w:eastAsia="Times New Roman" w:hAnsi="Verdana" w:cs="TTE1771BD8t00"/>
          <w:sz w:val="20"/>
          <w:szCs w:val="20"/>
        </w:rPr>
        <w:t>,</w:t>
      </w:r>
      <w:r w:rsidR="00BE54B3" w:rsidRPr="00F13FB2">
        <w:rPr>
          <w:rFonts w:ascii="Verdana" w:eastAsia="Times New Roman" w:hAnsi="Verdana" w:cs="TTE1771BD8t00"/>
          <w:sz w:val="20"/>
          <w:szCs w:val="20"/>
        </w:rPr>
        <w:t xml:space="preserve"> </w:t>
      </w:r>
      <w:r w:rsidRPr="00F13FB2">
        <w:rPr>
          <w:rFonts w:ascii="Verdana" w:eastAsia="Times New Roman" w:hAnsi="Verdana" w:cs="TTE1771BD8t00"/>
          <w:sz w:val="20"/>
          <w:szCs w:val="20"/>
        </w:rPr>
        <w:t xml:space="preserve">niezwłocznie po ich publikacji. </w:t>
      </w:r>
      <w:r w:rsidR="00817839" w:rsidRPr="00F13FB2">
        <w:rPr>
          <w:rFonts w:ascii="Verdana" w:eastAsia="Times New Roman" w:hAnsi="Verdana" w:cs="TTE1771BD8t00"/>
          <w:sz w:val="20"/>
          <w:szCs w:val="20"/>
        </w:rPr>
        <w:t xml:space="preserve">Zmiana wynagrodzenia zostanie uwzględniona w ramach następnej płatności. </w:t>
      </w:r>
      <w:r w:rsidR="00606AF6">
        <w:rPr>
          <w:rFonts w:ascii="Verdana" w:eastAsia="Times New Roman" w:hAnsi="Verdana" w:cs="TTE1771BD8t00"/>
          <w:sz w:val="20"/>
          <w:szCs w:val="20"/>
        </w:rPr>
        <w:br/>
      </w:r>
      <w:r w:rsidR="00817839" w:rsidRPr="00F13FB2">
        <w:rPr>
          <w:rFonts w:ascii="Verdana" w:eastAsia="Times New Roman" w:hAnsi="Verdana" w:cs="TTE1771BD8t00"/>
          <w:sz w:val="20"/>
          <w:szCs w:val="20"/>
        </w:rPr>
        <w:t>W przypadku, gdyby ws</w:t>
      </w:r>
      <w:r w:rsidR="00254D86" w:rsidRPr="00F13FB2">
        <w:rPr>
          <w:rFonts w:ascii="Verdana" w:eastAsia="Times New Roman" w:hAnsi="Verdana" w:cs="TTE1771BD8t00"/>
          <w:sz w:val="20"/>
          <w:szCs w:val="20"/>
        </w:rPr>
        <w:t>k</w:t>
      </w:r>
      <w:r w:rsidR="00817839" w:rsidRPr="00F13FB2">
        <w:rPr>
          <w:rFonts w:ascii="Verdana" w:eastAsia="Times New Roman" w:hAnsi="Verdana" w:cs="TTE1771BD8t00"/>
          <w:sz w:val="20"/>
          <w:szCs w:val="20"/>
        </w:rPr>
        <w:t>aźniki</w:t>
      </w:r>
      <w:r w:rsidR="00F31965" w:rsidRPr="00F13FB2">
        <w:rPr>
          <w:rFonts w:ascii="Verdana" w:eastAsia="Times New Roman" w:hAnsi="Verdana" w:cs="TTE1771BD8t00"/>
          <w:sz w:val="20"/>
          <w:szCs w:val="20"/>
        </w:rPr>
        <w:t xml:space="preserve">: </w:t>
      </w:r>
      <m:oMath>
        <m:sSub>
          <m:sSubPr>
            <m:ctrlPr>
              <w:rPr>
                <w:rFonts w:ascii="Cambria Math" w:hAnsi="Cambria Math"/>
              </w:rPr>
            </m:ctrlPr>
          </m:sSubPr>
          <m:e>
            <m:r>
              <m:rPr>
                <m:sty m:val="p"/>
              </m:rPr>
              <w:rPr>
                <w:rFonts w:ascii="Cambria Math" w:hAnsi="Cambria Math"/>
                <w:sz w:val="20"/>
                <w:szCs w:val="20"/>
              </w:rPr>
              <m:t>CPI</m:t>
            </m:r>
          </m:e>
          <m:sub>
            <m:r>
              <m:rPr>
                <m:sty m:val="p"/>
              </m:rPr>
              <w:rPr>
                <w:rFonts w:ascii="Cambria Math" w:hAnsi="Cambria Math"/>
                <w:sz w:val="20"/>
                <w:szCs w:val="20"/>
              </w:rPr>
              <m:t>n</m:t>
            </m:r>
          </m:sub>
        </m:sSub>
      </m:oMath>
      <w:r w:rsidR="00F31965" w:rsidRPr="00F13FB2">
        <w:rPr>
          <w:rFonts w:ascii="Verdana" w:hAnsi="Verdana"/>
          <w:sz w:val="20"/>
          <w:szCs w:val="20"/>
        </w:rPr>
        <w:t xml:space="preserve"> i </w:t>
      </w:r>
      <m:oMath>
        <m:sSub>
          <m:sSubPr>
            <m:ctrlPr>
              <w:rPr>
                <w:rFonts w:ascii="Cambria Math" w:hAnsi="Cambria Math"/>
              </w:rPr>
            </m:ctrlPr>
          </m:sSubPr>
          <m:e>
            <m:r>
              <m:rPr>
                <m:sty m:val="p"/>
              </m:rPr>
              <w:rPr>
                <w:rFonts w:ascii="Cambria Math" w:hAnsi="Cambria Math"/>
                <w:sz w:val="20"/>
                <w:szCs w:val="20"/>
              </w:rPr>
              <m:t>W</m:t>
            </m:r>
          </m:e>
          <m:sub>
            <m:r>
              <m:rPr>
                <m:sty m:val="p"/>
              </m:rPr>
              <w:rPr>
                <w:rFonts w:ascii="Cambria Math" w:hAnsi="Cambria Math"/>
                <w:sz w:val="20"/>
                <w:szCs w:val="20"/>
              </w:rPr>
              <m:t>n</m:t>
            </m:r>
          </m:sub>
        </m:sSub>
      </m:oMath>
      <w:r w:rsidR="00F31965" w:rsidRPr="00F13FB2">
        <w:rPr>
          <w:rFonts w:ascii="Verdana" w:hAnsi="Verdana"/>
        </w:rPr>
        <w:t xml:space="preserve"> </w:t>
      </w:r>
      <w:r w:rsidR="00F31965" w:rsidRPr="00F13FB2">
        <w:rPr>
          <w:rFonts w:ascii="Verdana" w:hAnsi="Verdana"/>
          <w:sz w:val="20"/>
          <w:szCs w:val="20"/>
        </w:rPr>
        <w:t xml:space="preserve">przestały być dostępne, </w:t>
      </w:r>
      <w:r w:rsidR="00610F22" w:rsidRPr="00F13FB2">
        <w:rPr>
          <w:rFonts w:ascii="Verdana" w:hAnsi="Verdana"/>
          <w:sz w:val="20"/>
          <w:szCs w:val="20"/>
        </w:rPr>
        <w:t>zastosowanie znajdą inne, najbardziej zbliżone, wskaźniki publikowane przez Prezesa GUS.</w:t>
      </w:r>
      <w:r w:rsidR="00F31965" w:rsidRPr="00F13FB2">
        <w:rPr>
          <w:rFonts w:ascii="Verdana" w:hAnsi="Verdana"/>
        </w:rPr>
        <w:t xml:space="preserve"> </w:t>
      </w:r>
    </w:p>
    <w:p w14:paraId="0C178446" w14:textId="46615CD2" w:rsidR="008612A6" w:rsidRPr="00F13FB2" w:rsidRDefault="0FCC79D2" w:rsidP="009225BA">
      <w:pPr>
        <w:pStyle w:val="NormalnyWeb"/>
        <w:numPr>
          <w:ilvl w:val="0"/>
          <w:numId w:val="29"/>
        </w:numPr>
        <w:shd w:val="clear" w:color="auto" w:fill="FFFFFF" w:themeFill="background1"/>
        <w:spacing w:after="120" w:line="276" w:lineRule="auto"/>
        <w:ind w:left="567" w:hanging="567"/>
        <w:jc w:val="both"/>
        <w:rPr>
          <w:rFonts w:ascii="Verdana" w:eastAsia="Times New Roman" w:hAnsi="Verdana" w:cs="TTE1771BD8t00"/>
          <w:sz w:val="20"/>
          <w:szCs w:val="20"/>
        </w:rPr>
      </w:pPr>
      <w:r w:rsidRPr="00F13FB2">
        <w:rPr>
          <w:rFonts w:ascii="Verdana" w:eastAsia="Times New Roman" w:hAnsi="Verdana" w:cs="TTE1771BD8t00"/>
          <w:sz w:val="20"/>
          <w:szCs w:val="20"/>
        </w:rPr>
        <w:t>Łączna wartość korekt</w:t>
      </w:r>
      <w:r w:rsidR="00610F22" w:rsidRPr="00F13FB2">
        <w:rPr>
          <w:rFonts w:ascii="Verdana" w:eastAsia="Times New Roman" w:hAnsi="Verdana" w:cs="TTE1771BD8t00"/>
          <w:sz w:val="20"/>
          <w:szCs w:val="20"/>
        </w:rPr>
        <w:t xml:space="preserve"> netto</w:t>
      </w:r>
      <w:r w:rsidRPr="00F13FB2">
        <w:rPr>
          <w:rFonts w:ascii="Verdana" w:eastAsia="Times New Roman" w:hAnsi="Verdana" w:cs="TTE1771BD8t00"/>
          <w:sz w:val="20"/>
          <w:szCs w:val="20"/>
        </w:rPr>
        <w:t xml:space="preserve"> wynikająca z waloryzacji</w:t>
      </w:r>
      <w:r w:rsidR="00E257C9" w:rsidRPr="00F13FB2">
        <w:rPr>
          <w:rFonts w:ascii="Verdana" w:eastAsia="Times New Roman" w:hAnsi="Verdana" w:cs="TTE1771BD8t00"/>
          <w:sz w:val="20"/>
          <w:szCs w:val="20"/>
        </w:rPr>
        <w:t>, obliczonej zgodnie z ust.</w:t>
      </w:r>
      <w:r w:rsidR="00673BF7">
        <w:rPr>
          <w:rFonts w:ascii="Verdana" w:eastAsia="Times New Roman" w:hAnsi="Verdana" w:cs="TTE1771BD8t00"/>
          <w:sz w:val="20"/>
          <w:szCs w:val="20"/>
        </w:rPr>
        <w:t xml:space="preserve"> 4</w:t>
      </w:r>
      <w:r w:rsidR="007F37C6" w:rsidRPr="00F13FB2">
        <w:rPr>
          <w:rFonts w:ascii="Verdana" w:eastAsia="Times New Roman" w:hAnsi="Verdana" w:cs="TTE1771BD8t00"/>
          <w:sz w:val="20"/>
          <w:szCs w:val="20"/>
        </w:rPr>
        <w:t>-</w:t>
      </w:r>
      <w:r w:rsidR="00673BF7">
        <w:rPr>
          <w:rFonts w:ascii="Verdana" w:eastAsia="Times New Roman" w:hAnsi="Verdana" w:cs="TTE1771BD8t00"/>
          <w:sz w:val="20"/>
          <w:szCs w:val="20"/>
        </w:rPr>
        <w:t>6</w:t>
      </w:r>
      <w:r w:rsidR="00E257C9" w:rsidRPr="00F13FB2">
        <w:rPr>
          <w:rFonts w:ascii="Verdana" w:eastAsia="Times New Roman" w:hAnsi="Verdana" w:cs="TTE1771BD8t00"/>
          <w:sz w:val="20"/>
          <w:szCs w:val="20"/>
        </w:rPr>
        <w:t>,</w:t>
      </w:r>
      <w:r w:rsidRPr="00F13FB2">
        <w:rPr>
          <w:rFonts w:ascii="Verdana" w:eastAsia="Times New Roman" w:hAnsi="Verdana" w:cs="TTE1771BD8t00"/>
          <w:sz w:val="20"/>
          <w:szCs w:val="20"/>
        </w:rPr>
        <w:t xml:space="preserve"> nie przekroczy (+/-) </w:t>
      </w:r>
      <w:r w:rsidR="6F8D2D77" w:rsidRPr="00F13FB2">
        <w:rPr>
          <w:rFonts w:ascii="Verdana" w:eastAsia="Times New Roman" w:hAnsi="Verdana" w:cs="TTE1771BD8t00"/>
          <w:sz w:val="20"/>
          <w:szCs w:val="20"/>
        </w:rPr>
        <w:t>10</w:t>
      </w:r>
      <w:r w:rsidRPr="00F13FB2">
        <w:rPr>
          <w:rFonts w:ascii="Verdana" w:eastAsia="Times New Roman" w:hAnsi="Verdana" w:cs="TTE1771BD8t00"/>
          <w:sz w:val="20"/>
          <w:szCs w:val="20"/>
        </w:rPr>
        <w:t xml:space="preserve"> % wynagrodzenia netto, o którym mowa w § </w:t>
      </w:r>
      <w:r w:rsidR="341874A8" w:rsidRPr="00F13FB2">
        <w:rPr>
          <w:rFonts w:ascii="Verdana" w:eastAsia="Times New Roman" w:hAnsi="Verdana" w:cs="TTE1771BD8t00"/>
          <w:sz w:val="20"/>
          <w:szCs w:val="20"/>
        </w:rPr>
        <w:t>2</w:t>
      </w:r>
      <w:r w:rsidRPr="00F13FB2">
        <w:rPr>
          <w:rFonts w:ascii="Verdana" w:eastAsia="Times New Roman" w:hAnsi="Verdana" w:cs="TTE1771BD8t00"/>
          <w:sz w:val="20"/>
          <w:szCs w:val="20"/>
        </w:rPr>
        <w:t xml:space="preserve"> ust. 1 Umowy</w:t>
      </w:r>
      <w:r w:rsidR="006D6DFF" w:rsidRPr="00F13FB2">
        <w:rPr>
          <w:rFonts w:ascii="Verdana" w:eastAsia="Times New Roman" w:hAnsi="Verdana" w:cs="TTE1771BD8t00"/>
          <w:sz w:val="20"/>
          <w:szCs w:val="20"/>
        </w:rPr>
        <w:t xml:space="preserve"> </w:t>
      </w:r>
      <w:r w:rsidR="00140361" w:rsidRPr="00F13FB2">
        <w:rPr>
          <w:rFonts w:ascii="Verdana" w:eastAsia="Times New Roman" w:hAnsi="Verdana" w:cs="TTE1771BD8t00"/>
          <w:sz w:val="20"/>
          <w:szCs w:val="20"/>
        </w:rPr>
        <w:t>określonego na dzień zawarcia Umowy</w:t>
      </w:r>
      <w:r w:rsidRPr="00F13FB2">
        <w:rPr>
          <w:rFonts w:ascii="Verdana" w:eastAsia="Times New Roman" w:hAnsi="Verdana" w:cs="TTE1771BD8t00"/>
          <w:sz w:val="20"/>
          <w:szCs w:val="20"/>
        </w:rPr>
        <w:t>.</w:t>
      </w:r>
      <w:r w:rsidR="0585B2E7" w:rsidRPr="00F13FB2">
        <w:rPr>
          <w:rStyle w:val="Odwoaniedokomentarza"/>
          <w:rFonts w:ascii="Verdana" w:eastAsia="Times New Roman" w:hAnsi="Verdana"/>
          <w:sz w:val="20"/>
          <w:szCs w:val="20"/>
        </w:rPr>
        <w:t xml:space="preserve"> </w:t>
      </w:r>
      <w:bookmarkEnd w:id="12"/>
    </w:p>
    <w:p w14:paraId="7D3A3889" w14:textId="32D1ACBF" w:rsidR="00E83F1B" w:rsidRPr="00F13FB2" w:rsidRDefault="64307400" w:rsidP="009225BA">
      <w:pPr>
        <w:pStyle w:val="NormalnyWeb"/>
        <w:numPr>
          <w:ilvl w:val="0"/>
          <w:numId w:val="29"/>
        </w:numPr>
        <w:shd w:val="clear" w:color="auto" w:fill="FFFFFF" w:themeFill="background1"/>
        <w:spacing w:after="80" w:line="276" w:lineRule="auto"/>
        <w:ind w:left="567" w:hanging="567"/>
        <w:jc w:val="both"/>
        <w:rPr>
          <w:rFonts w:ascii="Verdana" w:hAnsi="Verdana"/>
          <w:sz w:val="20"/>
          <w:szCs w:val="20"/>
        </w:rPr>
      </w:pPr>
      <w:r w:rsidRPr="00F13FB2">
        <w:rPr>
          <w:rFonts w:ascii="Verdana" w:hAnsi="Verdana"/>
          <w:sz w:val="20"/>
          <w:szCs w:val="20"/>
        </w:rPr>
        <w:t xml:space="preserve">Wynagrodzenie </w:t>
      </w:r>
      <w:r w:rsidR="39715497" w:rsidRPr="00F13FB2">
        <w:rPr>
          <w:rFonts w:ascii="Verdana" w:hAnsi="Verdana"/>
          <w:sz w:val="20"/>
          <w:szCs w:val="20"/>
        </w:rPr>
        <w:t>W</w:t>
      </w:r>
      <w:r w:rsidRPr="00F13FB2">
        <w:rPr>
          <w:rFonts w:ascii="Verdana" w:hAnsi="Verdana"/>
          <w:sz w:val="20"/>
          <w:szCs w:val="20"/>
        </w:rPr>
        <w:t xml:space="preserve">ykonawcy określone w § </w:t>
      </w:r>
      <w:r w:rsidR="08AED188" w:rsidRPr="00F13FB2">
        <w:rPr>
          <w:rFonts w:ascii="Verdana" w:hAnsi="Verdana"/>
          <w:sz w:val="20"/>
          <w:szCs w:val="20"/>
        </w:rPr>
        <w:t>2</w:t>
      </w:r>
      <w:r w:rsidRPr="00F13FB2">
        <w:rPr>
          <w:rFonts w:ascii="Verdana" w:hAnsi="Verdana"/>
          <w:sz w:val="20"/>
          <w:szCs w:val="20"/>
        </w:rPr>
        <w:t xml:space="preserve"> ust. 1 </w:t>
      </w:r>
      <w:r w:rsidR="007C3345" w:rsidRPr="00F13FB2">
        <w:rPr>
          <w:rFonts w:ascii="Verdana" w:hAnsi="Verdana"/>
          <w:sz w:val="20"/>
          <w:szCs w:val="20"/>
        </w:rPr>
        <w:t xml:space="preserve">Umowy </w:t>
      </w:r>
      <w:r w:rsidRPr="00F13FB2">
        <w:rPr>
          <w:rFonts w:ascii="Verdana" w:hAnsi="Verdana"/>
          <w:sz w:val="20"/>
          <w:szCs w:val="20"/>
        </w:rPr>
        <w:t>ulegnie zmianie o poniesione przez</w:t>
      </w:r>
      <w:r w:rsidR="79BB4A58" w:rsidRPr="00F13FB2">
        <w:rPr>
          <w:rFonts w:ascii="Verdana" w:hAnsi="Verdana"/>
          <w:sz w:val="20"/>
          <w:szCs w:val="20"/>
        </w:rPr>
        <w:t> </w:t>
      </w:r>
      <w:r w:rsidRPr="00F13FB2">
        <w:rPr>
          <w:rFonts w:ascii="Verdana" w:hAnsi="Verdana"/>
          <w:sz w:val="20"/>
          <w:szCs w:val="20"/>
        </w:rPr>
        <w:t>Wykonawcę koszty</w:t>
      </w:r>
    </w:p>
    <w:p w14:paraId="3D97C812" w14:textId="18639D29" w:rsidR="00E83F1B" w:rsidRPr="00F13FB2" w:rsidRDefault="00A10363" w:rsidP="009225BA">
      <w:pPr>
        <w:pStyle w:val="Akapitzlist"/>
        <w:numPr>
          <w:ilvl w:val="0"/>
          <w:numId w:val="20"/>
        </w:numPr>
        <w:shd w:val="clear" w:color="auto" w:fill="FFFFFF"/>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lastRenderedPageBreak/>
        <w:t>w</w:t>
      </w:r>
      <w:r w:rsidR="00E83F1B" w:rsidRPr="00F13FB2">
        <w:rPr>
          <w:rFonts w:ascii="Verdana" w:hAnsi="Verdana"/>
          <w:color w:val="auto"/>
          <w:sz w:val="20"/>
          <w:szCs w:val="20"/>
        </w:rPr>
        <w:t xml:space="preserve"> przypadku zmiany stawki podatku od towarów i usług, wprowadzonej odpowiednim aktem prawnym – zmianie ulegnie wyłącznie kwota VAT w stopniu wynikającym z</w:t>
      </w:r>
      <w:r w:rsidR="009B454E" w:rsidRPr="00F13FB2">
        <w:rPr>
          <w:rFonts w:ascii="Verdana" w:hAnsi="Verdana"/>
          <w:color w:val="auto"/>
          <w:sz w:val="20"/>
          <w:szCs w:val="20"/>
        </w:rPr>
        <w:t> </w:t>
      </w:r>
      <w:r w:rsidR="00E83F1B" w:rsidRPr="00F13FB2">
        <w:rPr>
          <w:rFonts w:ascii="Verdana" w:hAnsi="Verdana"/>
          <w:color w:val="auto"/>
          <w:sz w:val="20"/>
          <w:szCs w:val="20"/>
        </w:rPr>
        <w:t>wprowadzonej zmiany, przy zachowaniu stałej ceny netto</w:t>
      </w:r>
      <w:r w:rsidR="00571E32" w:rsidRPr="00F13FB2">
        <w:rPr>
          <w:rFonts w:ascii="Verdana" w:hAnsi="Verdana"/>
          <w:color w:val="auto"/>
          <w:sz w:val="20"/>
          <w:szCs w:val="20"/>
        </w:rPr>
        <w:t>;</w:t>
      </w:r>
    </w:p>
    <w:p w14:paraId="15A31047" w14:textId="60232FF8" w:rsidR="005B6918" w:rsidRPr="00F13FB2" w:rsidRDefault="002B1999" w:rsidP="009225BA">
      <w:pPr>
        <w:pStyle w:val="NormalnyWeb"/>
        <w:shd w:val="clear" w:color="auto" w:fill="FFFFFF" w:themeFill="background1"/>
        <w:spacing w:before="120" w:after="120" w:line="276" w:lineRule="auto"/>
        <w:ind w:left="1134" w:hanging="567"/>
        <w:jc w:val="both"/>
        <w:rPr>
          <w:rFonts w:ascii="Verdana" w:eastAsia="Arial Unicode MS" w:hAnsi="Verdana" w:cs="Arial Unicode MS"/>
          <w:sz w:val="20"/>
          <w:szCs w:val="20"/>
          <w:lang w:val="pl"/>
        </w:rPr>
      </w:pPr>
      <w:r w:rsidRPr="00F13FB2">
        <w:rPr>
          <w:rFonts w:ascii="Verdana" w:hAnsi="Verdana"/>
          <w:sz w:val="20"/>
          <w:szCs w:val="20"/>
        </w:rPr>
        <w:t xml:space="preserve">- </w:t>
      </w:r>
      <w:r w:rsidR="00C1558F" w:rsidRPr="00F13FB2">
        <w:rPr>
          <w:rFonts w:ascii="Verdana" w:hAnsi="Verdana"/>
          <w:sz w:val="20"/>
          <w:szCs w:val="20"/>
        </w:rPr>
        <w:tab/>
      </w:r>
      <w:r w:rsidRPr="00F13FB2">
        <w:rPr>
          <w:rFonts w:ascii="Verdana" w:hAnsi="Verdana"/>
          <w:sz w:val="20"/>
          <w:szCs w:val="20"/>
        </w:rPr>
        <w:t>z tym zastrzeżeniem, iż w przypadk</w:t>
      </w:r>
      <w:r w:rsidR="004B3AC0">
        <w:rPr>
          <w:rFonts w:ascii="Verdana" w:hAnsi="Verdana"/>
          <w:sz w:val="20"/>
          <w:szCs w:val="20"/>
        </w:rPr>
        <w:t>u</w:t>
      </w:r>
      <w:r w:rsidRPr="00F13FB2">
        <w:rPr>
          <w:rFonts w:ascii="Verdana" w:hAnsi="Verdana"/>
          <w:sz w:val="20"/>
          <w:szCs w:val="20"/>
        </w:rPr>
        <w:t>, o który</w:t>
      </w:r>
      <w:r w:rsidR="004B3AC0">
        <w:rPr>
          <w:rFonts w:ascii="Verdana" w:hAnsi="Verdana"/>
          <w:sz w:val="20"/>
          <w:szCs w:val="20"/>
        </w:rPr>
        <w:t>m</w:t>
      </w:r>
      <w:r w:rsidRPr="00F13FB2">
        <w:rPr>
          <w:rFonts w:ascii="Verdana" w:hAnsi="Verdana"/>
          <w:sz w:val="20"/>
          <w:szCs w:val="20"/>
        </w:rPr>
        <w:t xml:space="preserve"> mowa w pkt </w:t>
      </w:r>
      <w:r w:rsidR="005E7527" w:rsidRPr="00F13FB2">
        <w:rPr>
          <w:rFonts w:ascii="Verdana" w:hAnsi="Verdana"/>
          <w:sz w:val="20"/>
          <w:szCs w:val="20"/>
        </w:rPr>
        <w:t>1</w:t>
      </w:r>
      <w:r w:rsidR="004B3AC0">
        <w:rPr>
          <w:rFonts w:ascii="Verdana" w:hAnsi="Verdana"/>
          <w:sz w:val="20"/>
          <w:szCs w:val="20"/>
        </w:rPr>
        <w:t xml:space="preserve">) </w:t>
      </w:r>
      <w:r w:rsidRPr="00F13FB2">
        <w:rPr>
          <w:rFonts w:ascii="Verdana" w:hAnsi="Verdana"/>
          <w:sz w:val="20"/>
          <w:szCs w:val="20"/>
        </w:rPr>
        <w:t xml:space="preserve">powyżej wynagrodzenie Wykonawcy ulegnie zmianie o </w:t>
      </w:r>
      <w:r w:rsidR="00882D15" w:rsidRPr="00F13FB2">
        <w:rPr>
          <w:rFonts w:ascii="Verdana" w:hAnsi="Verdana"/>
          <w:sz w:val="20"/>
          <w:szCs w:val="20"/>
        </w:rPr>
        <w:t xml:space="preserve">udowodnioną </w:t>
      </w:r>
      <w:r w:rsidRPr="00F13FB2">
        <w:rPr>
          <w:rFonts w:ascii="Verdana" w:hAnsi="Verdana"/>
          <w:sz w:val="20"/>
          <w:szCs w:val="20"/>
        </w:rPr>
        <w:t xml:space="preserve">przez Wykonawcę wartość wzrostu </w:t>
      </w:r>
      <w:r w:rsidR="00882D15" w:rsidRPr="00F13FB2">
        <w:rPr>
          <w:rFonts w:ascii="Verdana" w:hAnsi="Verdana"/>
          <w:sz w:val="20"/>
          <w:szCs w:val="20"/>
        </w:rPr>
        <w:t>ww. zmian</w:t>
      </w:r>
      <w:r w:rsidRPr="00F13FB2">
        <w:rPr>
          <w:rFonts w:ascii="Verdana" w:hAnsi="Verdana"/>
          <w:sz w:val="20"/>
          <w:szCs w:val="20"/>
        </w:rPr>
        <w:t xml:space="preserve">, jeżeli zmiany te mają wpływ na koszt wykonania Umowy przez Wykonawcę. </w:t>
      </w:r>
    </w:p>
    <w:p w14:paraId="2BB443AB" w14:textId="160C8A47" w:rsidR="00E83F1B" w:rsidRPr="00F13FB2" w:rsidRDefault="00E83F1B" w:rsidP="009225BA">
      <w:pPr>
        <w:pStyle w:val="NormalnyWeb"/>
        <w:numPr>
          <w:ilvl w:val="0"/>
          <w:numId w:val="29"/>
        </w:numPr>
        <w:shd w:val="clear" w:color="auto" w:fill="FFFFFF"/>
        <w:spacing w:before="120" w:after="120" w:line="276" w:lineRule="auto"/>
        <w:ind w:left="567" w:hanging="567"/>
        <w:jc w:val="both"/>
        <w:rPr>
          <w:rFonts w:ascii="Verdana" w:hAnsi="Verdana"/>
          <w:sz w:val="20"/>
          <w:szCs w:val="20"/>
        </w:rPr>
      </w:pPr>
      <w:r w:rsidRPr="00F13FB2">
        <w:rPr>
          <w:rFonts w:ascii="Verdana" w:hAnsi="Verdana"/>
          <w:sz w:val="20"/>
          <w:szCs w:val="20"/>
        </w:rPr>
        <w:t xml:space="preserve">Zmiana wysokości wynagrodzenia obowiązywać będzie od dnia wejścia w życie </w:t>
      </w:r>
      <w:r w:rsidR="005E3F52" w:rsidRPr="00F13FB2">
        <w:rPr>
          <w:rFonts w:ascii="Verdana" w:hAnsi="Verdana"/>
          <w:sz w:val="20"/>
          <w:szCs w:val="20"/>
        </w:rPr>
        <w:t xml:space="preserve">przepisów będących podstawą wprowadzenia </w:t>
      </w:r>
      <w:r w:rsidRPr="00F13FB2">
        <w:rPr>
          <w:rFonts w:ascii="Verdana" w:hAnsi="Verdana"/>
          <w:sz w:val="20"/>
          <w:szCs w:val="20"/>
        </w:rPr>
        <w:t>zmian, o</w:t>
      </w:r>
      <w:r w:rsidR="009B454E" w:rsidRPr="00F13FB2">
        <w:rPr>
          <w:rFonts w:ascii="Verdana" w:hAnsi="Verdana"/>
          <w:sz w:val="20"/>
          <w:szCs w:val="20"/>
        </w:rPr>
        <w:t> </w:t>
      </w:r>
      <w:r w:rsidRPr="00F13FB2">
        <w:rPr>
          <w:rFonts w:ascii="Verdana" w:hAnsi="Verdana"/>
          <w:sz w:val="20"/>
          <w:szCs w:val="20"/>
        </w:rPr>
        <w:t xml:space="preserve">których mowa w ust. </w:t>
      </w:r>
      <w:r w:rsidR="00673BF7">
        <w:rPr>
          <w:rFonts w:ascii="Verdana" w:hAnsi="Verdana"/>
          <w:sz w:val="20"/>
          <w:szCs w:val="20"/>
        </w:rPr>
        <w:t>8</w:t>
      </w:r>
      <w:r w:rsidR="008A646C" w:rsidRPr="00F13FB2">
        <w:rPr>
          <w:rFonts w:ascii="Verdana" w:hAnsi="Verdana"/>
          <w:sz w:val="20"/>
          <w:szCs w:val="20"/>
        </w:rPr>
        <w:t>.</w:t>
      </w:r>
    </w:p>
    <w:p w14:paraId="0EFF179D" w14:textId="31E9AA97" w:rsidR="00E83F1B" w:rsidRPr="00F13FB2" w:rsidRDefault="00E83F1B" w:rsidP="009225BA">
      <w:pPr>
        <w:pStyle w:val="NormalnyWeb"/>
        <w:numPr>
          <w:ilvl w:val="0"/>
          <w:numId w:val="29"/>
        </w:numPr>
        <w:shd w:val="clear" w:color="auto" w:fill="FFFFFF" w:themeFill="background1"/>
        <w:spacing w:after="120" w:line="276" w:lineRule="auto"/>
        <w:ind w:left="567" w:hanging="567"/>
        <w:jc w:val="both"/>
        <w:rPr>
          <w:rFonts w:ascii="Verdana" w:hAnsi="Verdana"/>
          <w:sz w:val="20"/>
          <w:szCs w:val="20"/>
        </w:rPr>
      </w:pPr>
      <w:r w:rsidRPr="00F13FB2">
        <w:rPr>
          <w:rFonts w:ascii="Verdana" w:hAnsi="Verdana"/>
          <w:sz w:val="20"/>
          <w:szCs w:val="20"/>
        </w:rPr>
        <w:t xml:space="preserve">W wypadku zmiany, o której mowa w ust. </w:t>
      </w:r>
      <w:r w:rsidR="00673BF7">
        <w:rPr>
          <w:rFonts w:ascii="Verdana" w:hAnsi="Verdana"/>
          <w:sz w:val="20"/>
          <w:szCs w:val="20"/>
        </w:rPr>
        <w:t>8</w:t>
      </w:r>
      <w:r w:rsidR="00804EBF" w:rsidRPr="00F13FB2">
        <w:rPr>
          <w:rFonts w:ascii="Verdana" w:hAnsi="Verdana"/>
          <w:sz w:val="20"/>
          <w:szCs w:val="20"/>
        </w:rPr>
        <w:t xml:space="preserve"> </w:t>
      </w:r>
      <w:r w:rsidRPr="00F13FB2">
        <w:rPr>
          <w:rFonts w:ascii="Verdana" w:hAnsi="Verdana"/>
          <w:sz w:val="20"/>
          <w:szCs w:val="20"/>
        </w:rPr>
        <w:t>pkt 1</w:t>
      </w:r>
      <w:r w:rsidR="00477BFF">
        <w:rPr>
          <w:rFonts w:ascii="Verdana" w:hAnsi="Verdana"/>
          <w:sz w:val="20"/>
          <w:szCs w:val="20"/>
        </w:rPr>
        <w:t>)</w:t>
      </w:r>
      <w:r w:rsidRPr="00F13FB2">
        <w:rPr>
          <w:rFonts w:ascii="Verdana" w:hAnsi="Verdana"/>
          <w:sz w:val="20"/>
          <w:szCs w:val="20"/>
        </w:rPr>
        <w:t>, wartość brutto nierozliczonej części wynagrodzenia zostanie wyliczona na podstawie nowych przepisów.</w:t>
      </w:r>
    </w:p>
    <w:p w14:paraId="018813C1" w14:textId="54CBF147" w:rsidR="00610F22" w:rsidRPr="00F13FB2" w:rsidRDefault="00891A41" w:rsidP="009225BA">
      <w:pPr>
        <w:pStyle w:val="NormalnyWeb"/>
        <w:numPr>
          <w:ilvl w:val="0"/>
          <w:numId w:val="29"/>
        </w:numPr>
        <w:shd w:val="clear" w:color="auto" w:fill="FFFFFF" w:themeFill="background1"/>
        <w:spacing w:after="120" w:line="276" w:lineRule="auto"/>
        <w:ind w:left="567" w:hanging="567"/>
        <w:jc w:val="both"/>
        <w:rPr>
          <w:rFonts w:ascii="Verdana" w:eastAsia="Verdana" w:hAnsi="Verdana" w:cs="Verdana"/>
          <w:sz w:val="20"/>
          <w:szCs w:val="20"/>
        </w:rPr>
      </w:pPr>
      <w:r w:rsidRPr="00F13FB2">
        <w:rPr>
          <w:rFonts w:ascii="Verdana" w:eastAsia="Times New Roman" w:hAnsi="Verdana"/>
          <w:sz w:val="20"/>
          <w:szCs w:val="20"/>
          <w:shd w:val="clear" w:color="auto" w:fill="FFFFFF"/>
          <w:lang w:eastAsia="en-US"/>
        </w:rPr>
        <w:t xml:space="preserve">Wykonawca, którego wynagrodzenie zostało zmienione zgodnie z postanowieniami niniejszego paragrafu, zobowiązany jest do zmiany wynagrodzenia przysługującego Podwykonawcy, </w:t>
      </w:r>
      <w:bookmarkStart w:id="15" w:name="_Hlk153806004"/>
      <w:r w:rsidRPr="00F13FB2">
        <w:rPr>
          <w:rFonts w:ascii="Verdana" w:eastAsia="Times New Roman" w:hAnsi="Verdana"/>
          <w:sz w:val="20"/>
          <w:szCs w:val="20"/>
          <w:shd w:val="clear" w:color="auto" w:fill="FFFFFF"/>
          <w:lang w:eastAsia="en-US"/>
        </w:rPr>
        <w:t>z którym zawarł umowę</w:t>
      </w:r>
      <w:bookmarkEnd w:id="15"/>
      <w:r w:rsidR="006C15C7" w:rsidRPr="00F13FB2">
        <w:rPr>
          <w:rFonts w:ascii="Verdana" w:eastAsia="Times New Roman" w:hAnsi="Verdana"/>
          <w:sz w:val="20"/>
          <w:szCs w:val="20"/>
          <w:shd w:val="clear" w:color="auto" w:fill="FFFFFF"/>
          <w:lang w:eastAsia="en-US"/>
        </w:rPr>
        <w:t>,</w:t>
      </w:r>
      <w:r w:rsidRPr="00F13FB2">
        <w:rPr>
          <w:rFonts w:ascii="Verdana" w:eastAsia="Times New Roman" w:hAnsi="Verdana" w:cs="Helvetica"/>
          <w:sz w:val="20"/>
          <w:szCs w:val="20"/>
          <w:lang w:val="pl"/>
        </w:rPr>
        <w:t xml:space="preserve"> </w:t>
      </w:r>
      <w:r w:rsidR="00610F22" w:rsidRPr="00F13FB2">
        <w:rPr>
          <w:rFonts w:ascii="Verdana" w:eastAsia="Times New Roman" w:hAnsi="Verdana"/>
          <w:sz w:val="20"/>
          <w:szCs w:val="20"/>
          <w:shd w:val="clear" w:color="auto" w:fill="FFFFFF"/>
        </w:rPr>
        <w:t xml:space="preserve">w zakresie odpowiadającym zmianom kosztów dotyczących zobowiązania Podwykonawcy z odpowiednim zastosowaniem ust. </w:t>
      </w:r>
      <w:r w:rsidR="00224E93">
        <w:rPr>
          <w:rFonts w:ascii="Verdana" w:eastAsia="Times New Roman" w:hAnsi="Verdana"/>
          <w:sz w:val="20"/>
          <w:szCs w:val="20"/>
          <w:shd w:val="clear" w:color="auto" w:fill="FFFFFF"/>
        </w:rPr>
        <w:t>2-6</w:t>
      </w:r>
      <w:r w:rsidR="00610F22" w:rsidRPr="00F13FB2">
        <w:rPr>
          <w:rFonts w:ascii="Verdana" w:eastAsia="Times New Roman" w:hAnsi="Verdana"/>
          <w:sz w:val="20"/>
          <w:szCs w:val="20"/>
          <w:shd w:val="clear" w:color="auto" w:fill="FFFFFF"/>
        </w:rPr>
        <w:t xml:space="preserve"> powyżej, jeżeli łącznie spełnione są następujące warunki:</w:t>
      </w:r>
    </w:p>
    <w:p w14:paraId="28B4363E" w14:textId="3A089448" w:rsidR="00610F22" w:rsidRPr="00F13FB2" w:rsidRDefault="00610F22" w:rsidP="009225BA">
      <w:pPr>
        <w:pStyle w:val="Akapitzlist"/>
        <w:numPr>
          <w:ilvl w:val="1"/>
          <w:numId w:val="6"/>
        </w:numPr>
        <w:tabs>
          <w:tab w:val="clear" w:pos="1440"/>
          <w:tab w:val="num" w:pos="567"/>
          <w:tab w:val="left" w:pos="851"/>
        </w:tabs>
        <w:spacing w:line="276" w:lineRule="auto"/>
        <w:ind w:left="567" w:firstLine="0"/>
        <w:jc w:val="both"/>
        <w:rPr>
          <w:rFonts w:ascii="Verdana" w:eastAsia="Times New Roman" w:hAnsi="Verdana" w:cs="Times New Roman"/>
          <w:color w:val="auto"/>
          <w:sz w:val="20"/>
          <w:szCs w:val="20"/>
          <w:shd w:val="clear" w:color="auto" w:fill="FFFFFF"/>
        </w:rPr>
      </w:pPr>
      <w:r w:rsidRPr="00F13FB2">
        <w:rPr>
          <w:rFonts w:ascii="Verdana" w:eastAsia="Times New Roman" w:hAnsi="Verdana" w:cs="Times New Roman"/>
          <w:color w:val="auto"/>
          <w:sz w:val="20"/>
          <w:szCs w:val="20"/>
          <w:shd w:val="clear" w:color="auto" w:fill="FFFFFF"/>
        </w:rPr>
        <w:t>przedmiotem umowy są usługi, roboty, dostawy;</w:t>
      </w:r>
    </w:p>
    <w:p w14:paraId="2491AD16" w14:textId="77777777" w:rsidR="00610F22" w:rsidRPr="00F13FB2" w:rsidRDefault="00610F22" w:rsidP="009225BA">
      <w:pPr>
        <w:pStyle w:val="Akapitzlist"/>
        <w:numPr>
          <w:ilvl w:val="1"/>
          <w:numId w:val="6"/>
        </w:numPr>
        <w:tabs>
          <w:tab w:val="clear" w:pos="1440"/>
          <w:tab w:val="num" w:pos="567"/>
          <w:tab w:val="left" w:pos="851"/>
        </w:tabs>
        <w:spacing w:line="276" w:lineRule="auto"/>
        <w:ind w:left="567" w:firstLine="0"/>
        <w:jc w:val="both"/>
        <w:rPr>
          <w:rFonts w:ascii="Verdana" w:eastAsia="Times New Roman" w:hAnsi="Verdana" w:cs="Times New Roman"/>
          <w:color w:val="auto"/>
          <w:sz w:val="20"/>
          <w:szCs w:val="20"/>
          <w:shd w:val="clear" w:color="auto" w:fill="FFFFFF"/>
        </w:rPr>
      </w:pPr>
      <w:bookmarkStart w:id="16" w:name="mip69415655"/>
      <w:bookmarkEnd w:id="16"/>
      <w:r w:rsidRPr="00F13FB2">
        <w:rPr>
          <w:rFonts w:ascii="Verdana" w:eastAsia="Times New Roman" w:hAnsi="Verdana" w:cs="Times New Roman"/>
          <w:color w:val="auto"/>
          <w:sz w:val="20"/>
          <w:szCs w:val="20"/>
          <w:shd w:val="clear" w:color="auto" w:fill="FFFFFF"/>
        </w:rPr>
        <w:t>okres obowiązywania umowy wraz z aneksami przekracza 6 miesięcy;</w:t>
      </w:r>
    </w:p>
    <w:p w14:paraId="03A9E031" w14:textId="240BA45B" w:rsidR="00610F22" w:rsidRPr="00F13FB2" w:rsidRDefault="00610F22" w:rsidP="009225BA">
      <w:pPr>
        <w:pStyle w:val="Akapitzlist"/>
        <w:numPr>
          <w:ilvl w:val="1"/>
          <w:numId w:val="6"/>
        </w:numPr>
        <w:tabs>
          <w:tab w:val="clear" w:pos="1440"/>
          <w:tab w:val="num" w:pos="567"/>
          <w:tab w:val="left" w:pos="851"/>
        </w:tabs>
        <w:spacing w:line="276" w:lineRule="auto"/>
        <w:ind w:left="567" w:firstLine="0"/>
        <w:jc w:val="both"/>
        <w:rPr>
          <w:rFonts w:ascii="Verdana" w:eastAsia="Times New Roman" w:hAnsi="Verdana" w:cs="Times New Roman"/>
          <w:color w:val="auto"/>
          <w:sz w:val="20"/>
          <w:szCs w:val="20"/>
          <w:shd w:val="clear" w:color="auto" w:fill="FFFFFF"/>
        </w:rPr>
      </w:pPr>
      <w:bookmarkStart w:id="17" w:name="_Hlk153801482"/>
      <w:r w:rsidRPr="00F13FB2">
        <w:rPr>
          <w:rFonts w:ascii="Verdana" w:eastAsia="Times New Roman" w:hAnsi="Verdana" w:cs="Times New Roman"/>
          <w:color w:val="auto"/>
          <w:sz w:val="20"/>
          <w:szCs w:val="20"/>
          <w:shd w:val="clear" w:color="auto" w:fill="FFFFFF"/>
        </w:rPr>
        <w:t xml:space="preserve">Wykonawca nie dokonał innej zmiany wynagrodzenia Podwykonawcy lub waloryzacji tego wynagrodzenia w związku ze wzrostem cen albo dokonał waloryzacji jednak </w:t>
      </w:r>
      <w:r w:rsidR="00AC1B51">
        <w:rPr>
          <w:rFonts w:ascii="Verdana" w:eastAsia="Times New Roman" w:hAnsi="Verdana" w:cs="Times New Roman"/>
          <w:color w:val="auto"/>
          <w:sz w:val="20"/>
          <w:szCs w:val="20"/>
          <w:shd w:val="clear" w:color="auto" w:fill="FFFFFF"/>
        </w:rPr>
        <w:br/>
      </w:r>
      <w:r w:rsidRPr="00F13FB2">
        <w:rPr>
          <w:rFonts w:ascii="Verdana" w:eastAsia="Times New Roman" w:hAnsi="Verdana" w:cs="Times New Roman"/>
          <w:color w:val="auto"/>
          <w:sz w:val="20"/>
          <w:szCs w:val="20"/>
          <w:shd w:val="clear" w:color="auto" w:fill="FFFFFF"/>
        </w:rPr>
        <w:t xml:space="preserve">w kwocie netto niższej niż +/- 10 % ustalonego w umowie podwykonawczej wynagrodzenia netto. W takim przypadku Wykonawca zobowiązany jest do zmiany wynagrodzenia przysługującego Podwykonawcy w granicy takiego limitu. </w:t>
      </w:r>
    </w:p>
    <w:bookmarkEnd w:id="17"/>
    <w:p w14:paraId="0C7DEF09" w14:textId="28629F21" w:rsidR="002079E6" w:rsidRPr="00F13FB2" w:rsidRDefault="002079E6" w:rsidP="00606AF6">
      <w:pPr>
        <w:pStyle w:val="NormalnyWeb"/>
        <w:shd w:val="clear" w:color="auto" w:fill="FFFFFF" w:themeFill="background1"/>
        <w:spacing w:after="120"/>
        <w:ind w:left="567"/>
        <w:jc w:val="both"/>
        <w:rPr>
          <w:rFonts w:ascii="Verdana" w:eastAsia="Verdana" w:hAnsi="Verdana" w:cs="Verdana"/>
          <w:sz w:val="20"/>
          <w:szCs w:val="20"/>
        </w:rPr>
      </w:pPr>
    </w:p>
    <w:p w14:paraId="341786B4" w14:textId="6E02C095" w:rsidR="009B454E" w:rsidRPr="00F13FB2" w:rsidRDefault="007710D0"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3963A8" w:rsidRPr="00F13FB2">
        <w:rPr>
          <w:rFonts w:ascii="Verdana" w:hAnsi="Verdana" w:cs="TTE1768698t00"/>
          <w:b/>
          <w:sz w:val="20"/>
          <w:szCs w:val="20"/>
        </w:rPr>
        <w:t xml:space="preserve"> </w:t>
      </w:r>
      <w:r w:rsidR="00A02DDC">
        <w:rPr>
          <w:rFonts w:ascii="Verdana" w:hAnsi="Verdana" w:cs="TTE1768698t00"/>
          <w:b/>
          <w:sz w:val="20"/>
          <w:szCs w:val="20"/>
        </w:rPr>
        <w:t>4</w:t>
      </w:r>
    </w:p>
    <w:p w14:paraId="059784AE" w14:textId="77777777" w:rsidR="007710D0" w:rsidRPr="00F13FB2" w:rsidRDefault="006D20BC" w:rsidP="00606AF6">
      <w:pPr>
        <w:jc w:val="center"/>
        <w:outlineLvl w:val="0"/>
        <w:rPr>
          <w:rFonts w:ascii="Verdana" w:hAnsi="Verdana"/>
          <w:b/>
          <w:sz w:val="20"/>
          <w:szCs w:val="20"/>
        </w:rPr>
      </w:pPr>
      <w:r w:rsidRPr="00F13FB2">
        <w:rPr>
          <w:rFonts w:ascii="Verdana" w:hAnsi="Verdana" w:cs="TTE1768698t00"/>
          <w:b/>
          <w:sz w:val="20"/>
          <w:szCs w:val="20"/>
        </w:rPr>
        <w:t>(</w:t>
      </w:r>
      <w:r w:rsidR="00F57256" w:rsidRPr="00F13FB2">
        <w:rPr>
          <w:rFonts w:ascii="Verdana" w:hAnsi="Verdana" w:cs="Arial"/>
          <w:b/>
          <w:sz w:val="20"/>
          <w:szCs w:val="20"/>
        </w:rPr>
        <w:t>T</w:t>
      </w:r>
      <w:r w:rsidR="007710D0" w:rsidRPr="00F13FB2">
        <w:rPr>
          <w:rFonts w:ascii="Verdana" w:hAnsi="Verdana" w:cs="Arial"/>
          <w:b/>
          <w:sz w:val="20"/>
          <w:szCs w:val="20"/>
        </w:rPr>
        <w:t>erminy</w:t>
      </w:r>
      <w:r w:rsidR="007710D0" w:rsidRPr="00F13FB2">
        <w:rPr>
          <w:rFonts w:ascii="Verdana" w:hAnsi="Verdana" w:cs="TTE1768698t00"/>
          <w:b/>
          <w:sz w:val="20"/>
          <w:szCs w:val="20"/>
        </w:rPr>
        <w:t>)</w:t>
      </w:r>
    </w:p>
    <w:p w14:paraId="4FA34715" w14:textId="7ECCC3C4" w:rsidR="00E71126" w:rsidRPr="00E71126" w:rsidRDefault="00E71126" w:rsidP="00606AF6">
      <w:pPr>
        <w:pStyle w:val="tekstost"/>
        <w:numPr>
          <w:ilvl w:val="0"/>
          <w:numId w:val="38"/>
        </w:numPr>
        <w:overflowPunct/>
        <w:autoSpaceDE/>
        <w:autoSpaceDN/>
        <w:adjustRightInd/>
        <w:spacing w:before="120" w:after="80" w:line="276" w:lineRule="auto"/>
        <w:ind w:left="567" w:hanging="567"/>
        <w:textAlignment w:val="auto"/>
        <w:rPr>
          <w:rFonts w:ascii="Verdana" w:hAnsi="Verdana"/>
          <w:shd w:val="clear" w:color="auto" w:fill="FFFFFF"/>
          <w:lang w:val="pl"/>
        </w:rPr>
      </w:pPr>
      <w:r w:rsidRPr="00E71126">
        <w:rPr>
          <w:rFonts w:ascii="Verdana" w:hAnsi="Verdana"/>
          <w:shd w:val="clear" w:color="auto" w:fill="FFFFFF"/>
          <w:lang w:val="pl"/>
        </w:rPr>
        <w:t xml:space="preserve">Wykonawca zobowiązuje się do wykonania Przedmiotu Umowy w szacowanym terminie </w:t>
      </w:r>
      <w:r w:rsidRPr="00B44082">
        <w:rPr>
          <w:rFonts w:ascii="Verdana" w:hAnsi="Verdana"/>
          <w:b/>
          <w:bCs/>
          <w:shd w:val="clear" w:color="auto" w:fill="FFFFFF"/>
          <w:lang w:val="pl"/>
        </w:rPr>
        <w:t>17 miesięcy</w:t>
      </w:r>
      <w:r w:rsidR="0016653B" w:rsidRPr="0016653B">
        <w:rPr>
          <w:rFonts w:ascii="Verdana" w:hAnsi="Verdana"/>
          <w:shd w:val="clear" w:color="auto" w:fill="FFFFFF"/>
          <w:lang w:val="pl"/>
        </w:rPr>
        <w:t xml:space="preserve"> od daty zawarcia Umowy</w:t>
      </w:r>
      <w:r w:rsidRPr="0016653B">
        <w:rPr>
          <w:rFonts w:ascii="Verdana" w:hAnsi="Verdana"/>
          <w:shd w:val="clear" w:color="auto" w:fill="FFFFFF"/>
          <w:lang w:val="pl"/>
        </w:rPr>
        <w:t xml:space="preserve">, </w:t>
      </w:r>
      <w:r w:rsidRPr="00E71126">
        <w:rPr>
          <w:rFonts w:ascii="Verdana" w:hAnsi="Verdana"/>
          <w:shd w:val="clear" w:color="auto" w:fill="FFFFFF"/>
          <w:lang w:val="pl"/>
        </w:rPr>
        <w:t>na co składa się:</w:t>
      </w:r>
    </w:p>
    <w:p w14:paraId="45EAD149" w14:textId="1CFF006F" w:rsidR="00E71126" w:rsidRPr="00E71126" w:rsidRDefault="00E71126" w:rsidP="00C439F2">
      <w:pPr>
        <w:pStyle w:val="Akapitzlist"/>
        <w:numPr>
          <w:ilvl w:val="0"/>
          <w:numId w:val="67"/>
        </w:numPr>
        <w:shd w:val="clear" w:color="auto" w:fill="FFFFFF"/>
        <w:spacing w:before="120" w:after="120" w:line="276" w:lineRule="auto"/>
        <w:ind w:left="993" w:hanging="426"/>
        <w:contextualSpacing w:val="0"/>
        <w:jc w:val="both"/>
        <w:rPr>
          <w:rFonts w:ascii="Verdana" w:hAnsi="Verdana"/>
          <w:color w:val="auto"/>
          <w:sz w:val="20"/>
          <w:szCs w:val="20"/>
        </w:rPr>
      </w:pPr>
      <w:r w:rsidRPr="00E71126">
        <w:rPr>
          <w:rFonts w:ascii="Verdana" w:hAnsi="Verdana"/>
          <w:color w:val="auto"/>
          <w:sz w:val="20"/>
          <w:szCs w:val="20"/>
        </w:rPr>
        <w:t>zakres określony w </w:t>
      </w:r>
      <w:hyperlink w:anchor="Par1u1_1" w:history="1">
        <w:r w:rsidRPr="00E71126">
          <w:rPr>
            <w:rFonts w:ascii="Verdana" w:hAnsi="Verdana"/>
            <w:color w:val="auto"/>
            <w:sz w:val="20"/>
            <w:szCs w:val="20"/>
          </w:rPr>
          <w:t>§ 1 ust</w:t>
        </w:r>
      </w:hyperlink>
      <w:r w:rsidRPr="00E71126">
        <w:rPr>
          <w:rFonts w:ascii="Verdana" w:hAnsi="Verdana"/>
          <w:color w:val="auto"/>
          <w:sz w:val="20"/>
          <w:szCs w:val="20"/>
        </w:rPr>
        <w:t xml:space="preserve">. 1 lit. 1) (Etap I) – w terminie </w:t>
      </w:r>
      <w:r w:rsidRPr="00B44082">
        <w:rPr>
          <w:rFonts w:ascii="Verdana" w:hAnsi="Verdana"/>
          <w:b/>
          <w:bCs/>
          <w:color w:val="auto"/>
          <w:sz w:val="20"/>
          <w:szCs w:val="20"/>
        </w:rPr>
        <w:t>8 miesięcy</w:t>
      </w:r>
      <w:r w:rsidRPr="00E71126">
        <w:rPr>
          <w:rFonts w:ascii="Verdana" w:hAnsi="Verdana"/>
          <w:color w:val="auto"/>
          <w:sz w:val="20"/>
          <w:szCs w:val="20"/>
        </w:rPr>
        <w:t xml:space="preserve"> liczonych </w:t>
      </w:r>
      <w:r w:rsidRPr="00E71126">
        <w:rPr>
          <w:rFonts w:ascii="Verdana" w:hAnsi="Verdana"/>
          <w:color w:val="auto"/>
          <w:sz w:val="20"/>
          <w:szCs w:val="20"/>
        </w:rPr>
        <w:br/>
        <w:t xml:space="preserve">od dnia zawarcia Umowy do dnia uzyskania zatwierdzenia Dokumentacji projektowej oraz wykonania Robót budowlanych – w zależności od potrzeb: w drodze decyzji administracyjnych – Pozwolenia na budowę (dalej: </w:t>
      </w:r>
      <w:proofErr w:type="spellStart"/>
      <w:r w:rsidRPr="00E71126">
        <w:rPr>
          <w:rFonts w:ascii="Verdana" w:hAnsi="Verdana"/>
          <w:color w:val="auto"/>
          <w:sz w:val="20"/>
          <w:szCs w:val="20"/>
        </w:rPr>
        <w:t>PnB</w:t>
      </w:r>
      <w:proofErr w:type="spellEnd"/>
      <w:r w:rsidRPr="00E71126">
        <w:rPr>
          <w:rFonts w:ascii="Verdana" w:hAnsi="Verdana"/>
          <w:color w:val="auto"/>
          <w:sz w:val="20"/>
          <w:szCs w:val="20"/>
        </w:rPr>
        <w:t xml:space="preserve">), decyzji </w:t>
      </w:r>
      <w:r w:rsidR="00B44082">
        <w:rPr>
          <w:rFonts w:ascii="Verdana" w:hAnsi="Verdana"/>
          <w:color w:val="auto"/>
          <w:sz w:val="20"/>
          <w:szCs w:val="20"/>
        </w:rPr>
        <w:br/>
      </w:r>
      <w:r w:rsidRPr="00E71126">
        <w:rPr>
          <w:rFonts w:ascii="Verdana" w:hAnsi="Verdana"/>
          <w:color w:val="auto"/>
          <w:sz w:val="20"/>
          <w:szCs w:val="20"/>
        </w:rPr>
        <w:t xml:space="preserve">o zezwoleniu na realizację inwestycji drogowej (dalej: </w:t>
      </w:r>
      <w:proofErr w:type="spellStart"/>
      <w:r w:rsidRPr="00E71126">
        <w:rPr>
          <w:rFonts w:ascii="Verdana" w:hAnsi="Verdana"/>
          <w:color w:val="auto"/>
          <w:sz w:val="20"/>
          <w:szCs w:val="20"/>
        </w:rPr>
        <w:t>ZRiD</w:t>
      </w:r>
      <w:proofErr w:type="spellEnd"/>
      <w:r w:rsidRPr="00E71126">
        <w:rPr>
          <w:rFonts w:ascii="Verdana" w:hAnsi="Verdana"/>
          <w:color w:val="auto"/>
          <w:sz w:val="20"/>
          <w:szCs w:val="20"/>
        </w:rPr>
        <w:t xml:space="preserve">) lub w drodze przyjęcia zgłoszenia robót budowlanych niewymagających pozwolenia na budowę (Etap I); </w:t>
      </w:r>
    </w:p>
    <w:p w14:paraId="5C6BC37F" w14:textId="71CD3A3A" w:rsidR="00E71126" w:rsidRPr="00E71126" w:rsidRDefault="00E71126" w:rsidP="00C439F2">
      <w:pPr>
        <w:pStyle w:val="Akapitzlist"/>
        <w:numPr>
          <w:ilvl w:val="0"/>
          <w:numId w:val="67"/>
        </w:numPr>
        <w:shd w:val="clear" w:color="auto" w:fill="FFFFFF"/>
        <w:spacing w:before="120" w:after="120" w:line="276" w:lineRule="auto"/>
        <w:ind w:left="993" w:hanging="426"/>
        <w:contextualSpacing w:val="0"/>
        <w:jc w:val="both"/>
        <w:rPr>
          <w:rFonts w:ascii="Verdana" w:hAnsi="Verdana"/>
          <w:color w:val="auto"/>
          <w:sz w:val="20"/>
          <w:szCs w:val="20"/>
        </w:rPr>
      </w:pPr>
      <w:r w:rsidRPr="00E71126">
        <w:rPr>
          <w:rFonts w:ascii="Verdana" w:hAnsi="Verdana"/>
          <w:color w:val="auto"/>
          <w:sz w:val="20"/>
          <w:szCs w:val="20"/>
        </w:rPr>
        <w:t>zakres określony w </w:t>
      </w:r>
      <w:hyperlink w:anchor="Par1u1_1" w:history="1">
        <w:r w:rsidRPr="00E71126">
          <w:rPr>
            <w:rFonts w:ascii="Verdana" w:hAnsi="Verdana"/>
            <w:color w:val="auto"/>
            <w:sz w:val="20"/>
            <w:szCs w:val="20"/>
          </w:rPr>
          <w:t>§ 1 ust</w:t>
        </w:r>
      </w:hyperlink>
      <w:r w:rsidRPr="00E71126">
        <w:rPr>
          <w:rFonts w:ascii="Verdana" w:hAnsi="Verdana"/>
          <w:color w:val="auto"/>
          <w:sz w:val="20"/>
          <w:szCs w:val="20"/>
        </w:rPr>
        <w:t xml:space="preserve">. 1 lit. 2) (Etap II) – w czasie trwania procedury przetargowej na wyłonienie wykonawcy robót budowlanych (Etap II) – szacunkowo </w:t>
      </w:r>
      <w:r w:rsidRPr="00B44082">
        <w:rPr>
          <w:rFonts w:ascii="Verdana" w:hAnsi="Verdana"/>
          <w:b/>
          <w:bCs/>
          <w:color w:val="auto"/>
          <w:sz w:val="20"/>
          <w:szCs w:val="20"/>
        </w:rPr>
        <w:t>4 miesiące</w:t>
      </w:r>
      <w:r w:rsidRPr="00E71126">
        <w:rPr>
          <w:rFonts w:ascii="Verdana" w:hAnsi="Verdana"/>
          <w:color w:val="auto"/>
          <w:sz w:val="20"/>
          <w:szCs w:val="20"/>
        </w:rPr>
        <w:t>;</w:t>
      </w:r>
    </w:p>
    <w:p w14:paraId="2D37C125" w14:textId="286C1810" w:rsidR="00E71126" w:rsidRPr="00E71126" w:rsidRDefault="00E71126" w:rsidP="00C439F2">
      <w:pPr>
        <w:pStyle w:val="Akapitzlist"/>
        <w:numPr>
          <w:ilvl w:val="0"/>
          <w:numId w:val="67"/>
        </w:numPr>
        <w:shd w:val="clear" w:color="auto" w:fill="FFFFFF"/>
        <w:spacing w:before="120" w:after="120" w:line="276" w:lineRule="auto"/>
        <w:ind w:left="993" w:hanging="426"/>
        <w:contextualSpacing w:val="0"/>
        <w:jc w:val="both"/>
        <w:rPr>
          <w:rFonts w:ascii="Verdana" w:hAnsi="Verdana"/>
          <w:color w:val="auto"/>
          <w:sz w:val="20"/>
          <w:szCs w:val="20"/>
        </w:rPr>
      </w:pPr>
      <w:r w:rsidRPr="00E71126">
        <w:rPr>
          <w:rFonts w:ascii="Verdana" w:hAnsi="Verdana"/>
          <w:color w:val="auto"/>
          <w:sz w:val="20"/>
          <w:szCs w:val="20"/>
        </w:rPr>
        <w:t>zakres określony w </w:t>
      </w:r>
      <w:hyperlink w:anchor="Par1u1_1" w:history="1">
        <w:r w:rsidRPr="00E71126">
          <w:rPr>
            <w:rFonts w:ascii="Verdana" w:hAnsi="Verdana"/>
            <w:color w:val="auto"/>
            <w:sz w:val="20"/>
            <w:szCs w:val="20"/>
          </w:rPr>
          <w:t>§ 1 ust</w:t>
        </w:r>
      </w:hyperlink>
      <w:r w:rsidRPr="00E71126">
        <w:rPr>
          <w:rFonts w:ascii="Verdana" w:hAnsi="Verdana"/>
          <w:color w:val="auto"/>
          <w:sz w:val="20"/>
          <w:szCs w:val="20"/>
        </w:rPr>
        <w:t xml:space="preserve">. 1 lit. 3) (Etap III) – w czasie realizacji robót budowlanych, tj. od zawarcia Umowy z wykonawcą robót do dnia podpisania przez Zamawiającego bezusterkowego Protokołu odbioru ostatecznego robót budowlanych od wykonawcy robót budowlanych albo potwierdzenia przez Zamawiającego usunięcia wad w robotach budowlanych przez wykonawcę robót budowlanych (Etap III) – szacunkowo </w:t>
      </w:r>
      <w:r w:rsidRPr="005B6D3C">
        <w:rPr>
          <w:rFonts w:ascii="Verdana" w:hAnsi="Verdana"/>
          <w:b/>
          <w:bCs/>
          <w:color w:val="auto"/>
          <w:sz w:val="20"/>
          <w:szCs w:val="20"/>
        </w:rPr>
        <w:t>5 miesięcy</w:t>
      </w:r>
      <w:r w:rsidRPr="00E71126">
        <w:rPr>
          <w:rFonts w:ascii="Verdana" w:hAnsi="Verdana"/>
          <w:color w:val="auto"/>
          <w:sz w:val="20"/>
          <w:szCs w:val="20"/>
        </w:rPr>
        <w:t>.</w:t>
      </w:r>
    </w:p>
    <w:p w14:paraId="76DD9A2A" w14:textId="77777777" w:rsidR="008251FE" w:rsidRDefault="008251FE" w:rsidP="009225BA">
      <w:pPr>
        <w:pStyle w:val="tekstost"/>
        <w:numPr>
          <w:ilvl w:val="0"/>
          <w:numId w:val="38"/>
        </w:numPr>
        <w:overflowPunct/>
        <w:autoSpaceDE/>
        <w:autoSpaceDN/>
        <w:adjustRightInd/>
        <w:spacing w:after="80" w:line="276" w:lineRule="auto"/>
        <w:ind w:left="567" w:hanging="567"/>
        <w:textAlignment w:val="auto"/>
        <w:rPr>
          <w:rFonts w:ascii="Verdana" w:hAnsi="Verdana"/>
          <w:shd w:val="clear" w:color="auto" w:fill="FFFFFF"/>
          <w:lang w:val="pl"/>
        </w:rPr>
      </w:pPr>
      <w:r w:rsidRPr="00F13FB2">
        <w:rPr>
          <w:rFonts w:ascii="Verdana" w:hAnsi="Verdana"/>
          <w:shd w:val="clear" w:color="auto" w:fill="FFFFFF"/>
          <w:lang w:val="pl"/>
        </w:rPr>
        <w:t xml:space="preserve">W przypadku wystąpienia okoliczności niezależnych od Wykonawcy skutkujących niemożnością dotrzymania terminu określonego w ust. 1, termin ten może ulec </w:t>
      </w:r>
      <w:r w:rsidR="00775220" w:rsidRPr="00F13FB2">
        <w:rPr>
          <w:rFonts w:ascii="Verdana" w:hAnsi="Verdana"/>
          <w:shd w:val="clear" w:color="auto" w:fill="FFFFFF"/>
          <w:lang w:val="pl"/>
        </w:rPr>
        <w:t>zmianie</w:t>
      </w:r>
      <w:r w:rsidRPr="00F13FB2">
        <w:rPr>
          <w:rFonts w:ascii="Verdana" w:hAnsi="Verdana"/>
          <w:shd w:val="clear" w:color="auto" w:fill="FFFFFF"/>
          <w:lang w:val="pl"/>
        </w:rPr>
        <w:t>, nie</w:t>
      </w:r>
      <w:r w:rsidR="009B454E" w:rsidRPr="00F13FB2">
        <w:rPr>
          <w:rFonts w:ascii="Verdana" w:hAnsi="Verdana"/>
          <w:shd w:val="clear" w:color="auto" w:fill="FFFFFF"/>
          <w:lang w:val="pl"/>
        </w:rPr>
        <w:t> </w:t>
      </w:r>
      <w:r w:rsidRPr="00F13FB2">
        <w:rPr>
          <w:rFonts w:ascii="Verdana" w:hAnsi="Verdana"/>
          <w:shd w:val="clear" w:color="auto" w:fill="FFFFFF"/>
          <w:lang w:val="pl"/>
        </w:rPr>
        <w:t>więcej jednak, niż o czas trwania tych okoliczności.</w:t>
      </w:r>
    </w:p>
    <w:p w14:paraId="4F111FAA" w14:textId="77777777" w:rsidR="00606AF6" w:rsidRPr="00F13FB2" w:rsidRDefault="00606AF6" w:rsidP="00606AF6">
      <w:pPr>
        <w:pStyle w:val="tekstost"/>
        <w:overflowPunct/>
        <w:autoSpaceDE/>
        <w:autoSpaceDN/>
        <w:adjustRightInd/>
        <w:spacing w:after="80" w:line="276" w:lineRule="auto"/>
        <w:ind w:left="567"/>
        <w:textAlignment w:val="auto"/>
        <w:rPr>
          <w:rFonts w:ascii="Verdana" w:hAnsi="Verdana"/>
          <w:shd w:val="clear" w:color="auto" w:fill="FFFFFF"/>
          <w:lang w:val="pl"/>
        </w:rPr>
      </w:pPr>
    </w:p>
    <w:p w14:paraId="2E704315" w14:textId="7AA2FFB9" w:rsidR="009B454E" w:rsidRPr="00F13FB2" w:rsidRDefault="003963A8" w:rsidP="00606AF6">
      <w:pPr>
        <w:spacing w:after="120"/>
        <w:jc w:val="center"/>
        <w:outlineLvl w:val="0"/>
        <w:rPr>
          <w:rFonts w:ascii="Verdana" w:hAnsi="Verdana" w:cs="TTE1768698t00"/>
          <w:b/>
          <w:sz w:val="20"/>
          <w:szCs w:val="20"/>
        </w:rPr>
      </w:pPr>
      <w:r w:rsidRPr="00F13FB2">
        <w:rPr>
          <w:rFonts w:ascii="Verdana" w:hAnsi="Verdana" w:cs="TTE1768698t00"/>
          <w:b/>
          <w:sz w:val="20"/>
          <w:szCs w:val="20"/>
        </w:rPr>
        <w:lastRenderedPageBreak/>
        <w:t xml:space="preserve">§ </w:t>
      </w:r>
      <w:r w:rsidR="00A02DDC">
        <w:rPr>
          <w:rFonts w:ascii="Verdana" w:hAnsi="Verdana" w:cs="TTE1768698t00"/>
          <w:b/>
          <w:sz w:val="20"/>
          <w:szCs w:val="20"/>
        </w:rPr>
        <w:t>5</w:t>
      </w:r>
    </w:p>
    <w:p w14:paraId="23CA3FFE" w14:textId="7B2A942B" w:rsidR="00062EFE" w:rsidRPr="00F13FB2" w:rsidRDefault="007B4245" w:rsidP="00606AF6">
      <w:pPr>
        <w:spacing w:after="120"/>
        <w:jc w:val="center"/>
        <w:outlineLvl w:val="0"/>
        <w:rPr>
          <w:rFonts w:ascii="Verdana" w:hAnsi="Verdana" w:cs="TTE17B8B28t00"/>
          <w:b/>
          <w:sz w:val="20"/>
          <w:szCs w:val="20"/>
        </w:rPr>
      </w:pPr>
      <w:r w:rsidRPr="00F13FB2">
        <w:rPr>
          <w:rFonts w:ascii="Verdana" w:hAnsi="Verdana" w:cs="TTE17B8B28t00"/>
          <w:b/>
          <w:sz w:val="20"/>
          <w:szCs w:val="20"/>
        </w:rPr>
        <w:t>(</w:t>
      </w:r>
      <w:r w:rsidR="00F57256" w:rsidRPr="00F13FB2">
        <w:rPr>
          <w:rFonts w:ascii="Verdana" w:hAnsi="Verdana" w:cs="TTE17B8B28t00"/>
          <w:b/>
          <w:sz w:val="20"/>
          <w:szCs w:val="20"/>
        </w:rPr>
        <w:t>Z</w:t>
      </w:r>
      <w:r w:rsidRPr="00F13FB2">
        <w:rPr>
          <w:rFonts w:ascii="Verdana" w:hAnsi="Verdana" w:cs="TTE17B8B28t00"/>
          <w:b/>
          <w:sz w:val="20"/>
          <w:szCs w:val="20"/>
        </w:rPr>
        <w:t>mian</w:t>
      </w:r>
      <w:r w:rsidR="00BD430D" w:rsidRPr="00F13FB2">
        <w:rPr>
          <w:rFonts w:ascii="Verdana" w:hAnsi="Verdana" w:cs="TTE17B8B28t00"/>
          <w:b/>
          <w:sz w:val="20"/>
          <w:szCs w:val="20"/>
        </w:rPr>
        <w:t xml:space="preserve">a i </w:t>
      </w:r>
      <w:r w:rsidR="00BE58C8" w:rsidRPr="00F13FB2">
        <w:rPr>
          <w:rFonts w:ascii="Verdana" w:hAnsi="Verdana" w:cs="Arial"/>
          <w:b/>
          <w:sz w:val="20"/>
          <w:szCs w:val="20"/>
        </w:rPr>
        <w:t>Z</w:t>
      </w:r>
      <w:r w:rsidR="00BD430D" w:rsidRPr="00F13FB2">
        <w:rPr>
          <w:rFonts w:ascii="Verdana" w:hAnsi="Verdana" w:cs="Arial"/>
          <w:b/>
          <w:sz w:val="20"/>
          <w:szCs w:val="20"/>
        </w:rPr>
        <w:t>awieszenie</w:t>
      </w:r>
      <w:r w:rsidR="00062EFE" w:rsidRPr="00F13FB2">
        <w:rPr>
          <w:rFonts w:ascii="Verdana" w:hAnsi="Verdana" w:cs="TTE17B8B28t00"/>
          <w:b/>
          <w:sz w:val="20"/>
          <w:szCs w:val="20"/>
        </w:rPr>
        <w:t xml:space="preserve"> </w:t>
      </w:r>
      <w:r w:rsidR="00F57256" w:rsidRPr="00F13FB2">
        <w:rPr>
          <w:rFonts w:ascii="Verdana" w:hAnsi="Verdana" w:cs="TTE17B8B28t00"/>
          <w:b/>
          <w:sz w:val="20"/>
          <w:szCs w:val="20"/>
        </w:rPr>
        <w:t>U</w:t>
      </w:r>
      <w:r w:rsidR="00062EFE" w:rsidRPr="00F13FB2">
        <w:rPr>
          <w:rFonts w:ascii="Verdana" w:hAnsi="Verdana" w:cs="TTE17B8B28t00"/>
          <w:b/>
          <w:sz w:val="20"/>
          <w:szCs w:val="20"/>
        </w:rPr>
        <w:t>mowy)</w:t>
      </w:r>
    </w:p>
    <w:p w14:paraId="2105B211" w14:textId="0A4EAF24" w:rsidR="00484CCB" w:rsidRPr="00F13FB2" w:rsidRDefault="00484CCB" w:rsidP="00606AF6">
      <w:pPr>
        <w:pStyle w:val="NormalnyWeb"/>
        <w:numPr>
          <w:ilvl w:val="0"/>
          <w:numId w:val="30"/>
        </w:numPr>
        <w:shd w:val="clear" w:color="auto" w:fill="FFFFFF" w:themeFill="background1"/>
        <w:spacing w:after="120" w:line="276" w:lineRule="auto"/>
        <w:ind w:left="567" w:hanging="567"/>
        <w:jc w:val="both"/>
        <w:rPr>
          <w:rFonts w:ascii="Verdana" w:eastAsia="Times New Roman" w:hAnsi="Verdana"/>
          <w:spacing w:val="-4"/>
          <w:sz w:val="20"/>
          <w:szCs w:val="20"/>
        </w:rPr>
      </w:pPr>
      <w:r w:rsidRPr="00F13FB2">
        <w:rPr>
          <w:rFonts w:ascii="Verdana" w:eastAsia="Times New Roman" w:hAnsi="Verdana"/>
          <w:spacing w:val="-4"/>
          <w:sz w:val="20"/>
          <w:szCs w:val="20"/>
        </w:rPr>
        <w:t>Strony przewidują możliwość dokonania w Umowie zmiany terminu realizacji Przedmiotu Umowy lub</w:t>
      </w:r>
      <w:r w:rsidR="00AD5C15" w:rsidRPr="00F13FB2">
        <w:rPr>
          <w:rFonts w:ascii="Verdana" w:eastAsia="Times New Roman" w:hAnsi="Verdana"/>
          <w:spacing w:val="-4"/>
          <w:sz w:val="20"/>
          <w:szCs w:val="20"/>
        </w:rPr>
        <w:t xml:space="preserve"> </w:t>
      </w:r>
      <w:r w:rsidRPr="00F13FB2">
        <w:rPr>
          <w:rFonts w:ascii="Verdana" w:eastAsia="Times New Roman" w:hAnsi="Verdana"/>
          <w:spacing w:val="-4"/>
          <w:sz w:val="20"/>
          <w:szCs w:val="20"/>
        </w:rPr>
        <w:t xml:space="preserve">terminów wykonania poszczególnych </w:t>
      </w:r>
      <w:r w:rsidR="00A65398">
        <w:rPr>
          <w:rFonts w:ascii="Verdana" w:eastAsia="Times New Roman" w:hAnsi="Verdana"/>
          <w:spacing w:val="-4"/>
          <w:sz w:val="20"/>
          <w:szCs w:val="20"/>
        </w:rPr>
        <w:t>Etapów</w:t>
      </w:r>
      <w:r w:rsidR="001D19A2" w:rsidRPr="00F13FB2">
        <w:rPr>
          <w:rFonts w:ascii="Verdana" w:eastAsia="Times New Roman" w:hAnsi="Verdana"/>
          <w:spacing w:val="-4"/>
          <w:sz w:val="20"/>
          <w:szCs w:val="20"/>
        </w:rPr>
        <w:t xml:space="preserve"> </w:t>
      </w:r>
      <w:r w:rsidRPr="00F13FB2">
        <w:rPr>
          <w:rFonts w:ascii="Verdana" w:eastAsia="Times New Roman" w:hAnsi="Verdana"/>
          <w:spacing w:val="-4"/>
          <w:sz w:val="20"/>
          <w:szCs w:val="20"/>
        </w:rPr>
        <w:t>lub wynagrodzenia Wykonawcy, z przyczyn niezależnych od Wykonawcy i mających wpływ na wykonanie Opracowania lub poszczególnych</w:t>
      </w:r>
      <w:r w:rsidR="001D19A2" w:rsidRPr="00F13FB2">
        <w:rPr>
          <w:rFonts w:ascii="Verdana" w:eastAsia="Times New Roman" w:hAnsi="Verdana"/>
          <w:spacing w:val="-4"/>
          <w:sz w:val="20"/>
          <w:szCs w:val="20"/>
        </w:rPr>
        <w:t xml:space="preserve"> </w:t>
      </w:r>
      <w:r w:rsidR="00A65398">
        <w:rPr>
          <w:rFonts w:ascii="Verdana" w:eastAsia="Times New Roman" w:hAnsi="Verdana"/>
          <w:spacing w:val="-4"/>
          <w:sz w:val="20"/>
          <w:szCs w:val="20"/>
        </w:rPr>
        <w:t>Etapów</w:t>
      </w:r>
      <w:r w:rsidRPr="00F13FB2">
        <w:rPr>
          <w:rFonts w:ascii="Verdana" w:eastAsia="Times New Roman" w:hAnsi="Verdana"/>
          <w:spacing w:val="-4"/>
          <w:sz w:val="20"/>
          <w:szCs w:val="20"/>
        </w:rPr>
        <w:t>, w następujących przypadkach:</w:t>
      </w:r>
    </w:p>
    <w:p w14:paraId="728CF1E4" w14:textId="4DDD2EB4" w:rsidR="00EE0477" w:rsidRPr="00F13FB2" w:rsidRDefault="007D3A13" w:rsidP="009225BA">
      <w:pPr>
        <w:pStyle w:val="BodyText2"/>
        <w:numPr>
          <w:ilvl w:val="0"/>
          <w:numId w:val="15"/>
        </w:numPr>
        <w:shd w:val="clear" w:color="auto" w:fill="auto"/>
        <w:spacing w:before="0" w:after="80" w:line="276" w:lineRule="auto"/>
        <w:ind w:left="993" w:right="-1" w:hanging="426"/>
        <w:jc w:val="both"/>
        <w:rPr>
          <w:rFonts w:ascii="Verdana" w:hAnsi="Verdana" w:cs="Calibri"/>
        </w:rPr>
      </w:pPr>
      <w:r w:rsidRPr="00F13FB2">
        <w:rPr>
          <w:rFonts w:ascii="Verdana" w:hAnsi="Verdana" w:cs="Calibri"/>
        </w:rPr>
        <w:t>zmniejszenia</w:t>
      </w:r>
      <w:r w:rsidR="00EE0477" w:rsidRPr="00F13FB2">
        <w:rPr>
          <w:rFonts w:ascii="Verdana" w:hAnsi="Verdana" w:cs="Calibri"/>
        </w:rPr>
        <w:t xml:space="preserve"> zakresu </w:t>
      </w:r>
      <w:r w:rsidR="0066094D" w:rsidRPr="00F13FB2">
        <w:rPr>
          <w:rFonts w:ascii="Verdana" w:hAnsi="Verdana" w:cs="Calibri"/>
        </w:rPr>
        <w:t>P</w:t>
      </w:r>
      <w:r w:rsidR="00EE0477" w:rsidRPr="00F13FB2">
        <w:rPr>
          <w:rFonts w:ascii="Verdana" w:hAnsi="Verdana" w:cs="Calibri"/>
        </w:rPr>
        <w:t xml:space="preserve">rzedmiotu Umowy wraz </w:t>
      </w:r>
      <w:r w:rsidR="00BE189C" w:rsidRPr="00F13FB2">
        <w:rPr>
          <w:rFonts w:ascii="Verdana" w:hAnsi="Verdana" w:cs="Calibri"/>
        </w:rPr>
        <w:t>z ograniczeniem</w:t>
      </w:r>
      <w:r w:rsidR="00EE0477" w:rsidRPr="00F13FB2">
        <w:rPr>
          <w:rFonts w:ascii="Verdana" w:hAnsi="Verdana" w:cs="Calibri"/>
        </w:rPr>
        <w:t xml:space="preserve"> należnego Wykonawcy wynagrodzenia</w:t>
      </w:r>
      <w:r w:rsidR="00F40C56" w:rsidRPr="00F13FB2">
        <w:rPr>
          <w:rFonts w:ascii="Verdana" w:hAnsi="Verdana" w:cs="Calibri"/>
        </w:rPr>
        <w:t xml:space="preserve"> do wysokości nie </w:t>
      </w:r>
      <w:r w:rsidR="00080968" w:rsidRPr="00F13FB2">
        <w:rPr>
          <w:rFonts w:ascii="Verdana" w:hAnsi="Verdana" w:cs="Calibri"/>
        </w:rPr>
        <w:t>niższ</w:t>
      </w:r>
      <w:r w:rsidR="00F40C56" w:rsidRPr="00F13FB2">
        <w:rPr>
          <w:rFonts w:ascii="Verdana" w:hAnsi="Verdana" w:cs="Calibri"/>
        </w:rPr>
        <w:t>ej</w:t>
      </w:r>
      <w:r w:rsidR="00080968" w:rsidRPr="00F13FB2">
        <w:rPr>
          <w:rFonts w:ascii="Verdana" w:hAnsi="Verdana" w:cs="Calibri"/>
        </w:rPr>
        <w:t xml:space="preserve"> niż 80% </w:t>
      </w:r>
      <w:r w:rsidR="00A21848" w:rsidRPr="00F13FB2">
        <w:rPr>
          <w:rFonts w:ascii="Verdana" w:hAnsi="Verdana" w:cs="Calibri"/>
        </w:rPr>
        <w:t>w</w:t>
      </w:r>
      <w:r w:rsidR="00080968" w:rsidRPr="00F13FB2">
        <w:rPr>
          <w:rFonts w:ascii="Verdana" w:hAnsi="Verdana" w:cs="Calibri"/>
        </w:rPr>
        <w:t>ynagrodzenia brutto</w:t>
      </w:r>
      <w:r w:rsidR="00A21848" w:rsidRPr="00F13FB2">
        <w:rPr>
          <w:rFonts w:ascii="Verdana" w:hAnsi="Verdana" w:cs="Calibri"/>
        </w:rPr>
        <w:t>,</w:t>
      </w:r>
      <w:r w:rsidR="00A21848" w:rsidRPr="00F13FB2">
        <w:rPr>
          <w:rFonts w:ascii="Verdana" w:eastAsia="Times New Roman" w:hAnsi="Verdana" w:cs="TTE1771BD8t00"/>
        </w:rPr>
        <w:t xml:space="preserve"> </w:t>
      </w:r>
      <w:r w:rsidR="00A21848" w:rsidRPr="00F13FB2">
        <w:rPr>
          <w:rFonts w:ascii="Verdana" w:hAnsi="Verdana" w:cs="Calibri"/>
        </w:rPr>
        <w:t>o którym mowa w § 2 ust. 1</w:t>
      </w:r>
      <w:r w:rsidR="002F1C36" w:rsidRPr="00F13FB2">
        <w:rPr>
          <w:rFonts w:ascii="Verdana" w:hAnsi="Verdana" w:cs="Calibri"/>
        </w:rPr>
        <w:t xml:space="preserve"> Umowy</w:t>
      </w:r>
      <w:r w:rsidR="009403AF" w:rsidRPr="00F13FB2">
        <w:rPr>
          <w:rFonts w:ascii="Verdana" w:hAnsi="Verdana" w:cs="Calibri"/>
        </w:rPr>
        <w:t>, określonym na dzień zawarcia Umowy</w:t>
      </w:r>
      <w:r w:rsidR="00EE0477" w:rsidRPr="00F13FB2">
        <w:rPr>
          <w:rFonts w:ascii="Verdana" w:hAnsi="Verdana" w:cs="Calibri"/>
        </w:rPr>
        <w:t>;</w:t>
      </w:r>
    </w:p>
    <w:p w14:paraId="7CE7BA2A" w14:textId="6499A916" w:rsidR="00484CCB" w:rsidRPr="00F13FB2" w:rsidRDefault="00484CCB" w:rsidP="009225BA">
      <w:pPr>
        <w:pStyle w:val="BodyText2"/>
        <w:numPr>
          <w:ilvl w:val="0"/>
          <w:numId w:val="15"/>
        </w:numPr>
        <w:shd w:val="clear" w:color="auto" w:fill="auto"/>
        <w:tabs>
          <w:tab w:val="left" w:pos="426"/>
        </w:tabs>
        <w:spacing w:before="0" w:after="80" w:line="276" w:lineRule="auto"/>
        <w:ind w:left="993" w:right="80" w:hanging="426"/>
        <w:jc w:val="both"/>
        <w:rPr>
          <w:rFonts w:ascii="Verdana" w:hAnsi="Verdana" w:cs="Calibri"/>
        </w:rPr>
      </w:pPr>
      <w:r w:rsidRPr="00F13FB2">
        <w:rPr>
          <w:rFonts w:ascii="Verdana" w:hAnsi="Verdana" w:cs="Calibri"/>
        </w:rPr>
        <w:t xml:space="preserve">zmiany przepisów prawa lub wymagań </w:t>
      </w:r>
      <w:r w:rsidR="002F1C36" w:rsidRPr="00F13FB2">
        <w:rPr>
          <w:rFonts w:ascii="Verdana" w:hAnsi="Verdana" w:cs="Calibri"/>
        </w:rPr>
        <w:t>określonych w Umowie</w:t>
      </w:r>
      <w:r w:rsidRPr="00F13FB2">
        <w:rPr>
          <w:rFonts w:ascii="Verdana" w:hAnsi="Verdana" w:cs="Calibri"/>
        </w:rPr>
        <w:t xml:space="preserve">, o ile Wykonawca wykaże ich wpływ na należyte wykonanie Umowy lub termin wykonania lub </w:t>
      </w:r>
      <w:r w:rsidR="00524C42" w:rsidRPr="00F13FB2">
        <w:rPr>
          <w:rFonts w:ascii="Verdana" w:hAnsi="Verdana" w:cs="Calibri"/>
        </w:rPr>
        <w:t>w</w:t>
      </w:r>
      <w:r w:rsidRPr="00F13FB2">
        <w:rPr>
          <w:rFonts w:ascii="Verdana" w:hAnsi="Verdana" w:cs="Calibri"/>
        </w:rPr>
        <w:t>ynagrodzenie Wykonawcy;</w:t>
      </w:r>
    </w:p>
    <w:p w14:paraId="60DDCBA0" w14:textId="39F03F9F" w:rsidR="00240480" w:rsidRPr="00F13FB2" w:rsidRDefault="00240480"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sidRPr="00F13FB2">
        <w:rPr>
          <w:rFonts w:ascii="Verdana" w:hAnsi="Verdana" w:cs="Calibri"/>
        </w:rPr>
        <w:t>siły wyższej, to znaczy niezależnego od Stron losowego zdarzenia zewnętrznego</w:t>
      </w:r>
      <w:r w:rsidR="00586DCB" w:rsidRPr="00F13FB2">
        <w:rPr>
          <w:rFonts w:ascii="Verdana" w:hAnsi="Verdana" w:cs="Calibri"/>
        </w:rPr>
        <w:t xml:space="preserve"> na terenie kraju</w:t>
      </w:r>
      <w:r w:rsidRPr="00F13FB2">
        <w:rPr>
          <w:rFonts w:ascii="Verdana" w:hAnsi="Verdana" w:cs="Calibri"/>
        </w:rPr>
        <w:t>, które było niemożliwe do przewidzenia w momencie zawarcia Umowy i któremu nie</w:t>
      </w:r>
      <w:r w:rsidR="009B454E" w:rsidRPr="00F13FB2">
        <w:rPr>
          <w:rFonts w:ascii="Verdana" w:hAnsi="Verdana" w:cs="Calibri"/>
        </w:rPr>
        <w:t> </w:t>
      </w:r>
      <w:r w:rsidRPr="00F13FB2">
        <w:rPr>
          <w:rFonts w:ascii="Verdana" w:hAnsi="Verdana" w:cs="Calibri"/>
        </w:rPr>
        <w:t>można było zapobiec mimo dochowania należytej staranności</w:t>
      </w:r>
      <w:r w:rsidR="00DC2720" w:rsidRPr="00F13FB2">
        <w:rPr>
          <w:rFonts w:ascii="Verdana" w:eastAsia="Arial Unicode MS" w:hAnsi="Verdana" w:cs="Arial Unicode MS"/>
        </w:rPr>
        <w:t xml:space="preserve"> w szczególności: wojny, stany nadzwyczajne, klęski żywiołowe, epidemie, ograniczenia związane z kwarantanną, embargo, rewolucje, zamieszki i strajki w zakresie mającym wpływ na realizację Przedmiotu Umowy - zmianie może ulec sposób realizacji Umowy lub zakres obowiązków Stron lub okres obowiązywania Umowy lub wynagrodzenie Wykonawcy lub terminy wykonania Umowy, w zakresie niezbędnym dla prawidłowej realizacji </w:t>
      </w:r>
      <w:r w:rsidR="00484CCB" w:rsidRPr="00F13FB2">
        <w:rPr>
          <w:rFonts w:ascii="Verdana" w:eastAsia="Arial Unicode MS" w:hAnsi="Verdana" w:cs="Arial Unicode MS"/>
        </w:rPr>
        <w:t xml:space="preserve">Przedmiotu </w:t>
      </w:r>
      <w:r w:rsidR="00DC2720" w:rsidRPr="00F13FB2">
        <w:rPr>
          <w:rFonts w:ascii="Verdana" w:eastAsia="Arial Unicode MS" w:hAnsi="Verdana" w:cs="Arial Unicode MS"/>
        </w:rPr>
        <w:t>Umowy;</w:t>
      </w:r>
    </w:p>
    <w:p w14:paraId="37D9A865" w14:textId="7DC0ECF5" w:rsidR="00484CCB" w:rsidRPr="00F13FB2" w:rsidRDefault="00240480"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sidRPr="00F13FB2">
        <w:rPr>
          <w:rFonts w:ascii="Verdana" w:hAnsi="Verdana" w:cs="Calibri"/>
        </w:rPr>
        <w:t xml:space="preserve">przekroczenia </w:t>
      </w:r>
      <w:r w:rsidR="00BD67A2" w:rsidRPr="00F13FB2">
        <w:rPr>
          <w:rFonts w:ascii="Verdana" w:hAnsi="Verdana" w:cs="Calibri"/>
        </w:rPr>
        <w:t xml:space="preserve">przez podmioty trzecie </w:t>
      </w:r>
      <w:r w:rsidRPr="00F13FB2">
        <w:rPr>
          <w:rFonts w:ascii="Verdana" w:hAnsi="Verdana" w:cs="Calibri"/>
        </w:rPr>
        <w:t xml:space="preserve">przewidzianych przepisami prawa terminów trwania procedur administracyjnych, liczonych zgodnie z zasadami określonymi </w:t>
      </w:r>
      <w:r w:rsidR="0027093F" w:rsidRPr="00F13FB2">
        <w:rPr>
          <w:rFonts w:ascii="Verdana" w:hAnsi="Verdana" w:cs="Calibri"/>
        </w:rPr>
        <w:br/>
      </w:r>
      <w:r w:rsidRPr="00F13FB2">
        <w:rPr>
          <w:rFonts w:ascii="Verdana" w:hAnsi="Verdana" w:cs="Calibri"/>
        </w:rPr>
        <w:t>w przepisach prawa, w</w:t>
      </w:r>
      <w:r w:rsidR="001E26FB" w:rsidRPr="00F13FB2">
        <w:rPr>
          <w:rFonts w:ascii="Verdana" w:hAnsi="Verdana" w:cs="Calibri"/>
        </w:rPr>
        <w:t> </w:t>
      </w:r>
      <w:r w:rsidRPr="00F13FB2">
        <w:rPr>
          <w:rFonts w:ascii="Verdana" w:hAnsi="Verdana" w:cs="Calibri"/>
        </w:rPr>
        <w:t>tym</w:t>
      </w:r>
      <w:r w:rsidR="001E26FB" w:rsidRPr="00F13FB2">
        <w:rPr>
          <w:rFonts w:ascii="Verdana" w:hAnsi="Verdana" w:cs="Calibri"/>
        </w:rPr>
        <w:t> </w:t>
      </w:r>
      <w:r w:rsidRPr="00F13FB2">
        <w:rPr>
          <w:rFonts w:ascii="Verdana" w:hAnsi="Verdana" w:cs="Calibri"/>
        </w:rPr>
        <w:t>w kodeksie postępowania administracyjnego;</w:t>
      </w:r>
    </w:p>
    <w:p w14:paraId="7D1C9889" w14:textId="57F2B696" w:rsidR="00484CCB" w:rsidRPr="00A16809" w:rsidRDefault="30ED48FA" w:rsidP="009225BA">
      <w:pPr>
        <w:pStyle w:val="BodyText2"/>
        <w:numPr>
          <w:ilvl w:val="0"/>
          <w:numId w:val="15"/>
        </w:numPr>
        <w:shd w:val="clear" w:color="auto" w:fill="auto"/>
        <w:spacing w:before="0" w:after="80" w:line="276" w:lineRule="auto"/>
        <w:ind w:left="993" w:right="40" w:hanging="426"/>
        <w:jc w:val="both"/>
        <w:rPr>
          <w:rFonts w:ascii="Verdana" w:eastAsia="Verdana" w:hAnsi="Verdana" w:cs="Verdana"/>
        </w:rPr>
      </w:pPr>
      <w:r w:rsidRPr="00F13FB2">
        <w:rPr>
          <w:rFonts w:ascii="Verdana" w:hAnsi="Verdana" w:cs="Calibri"/>
        </w:rPr>
        <w:t>szczególnie uzasadnionych trudności,</w:t>
      </w:r>
      <w:r w:rsidR="7130C7DD" w:rsidRPr="00F13FB2">
        <w:rPr>
          <w:rFonts w:ascii="Verdana" w:hAnsi="Verdana" w:cs="Calibri"/>
        </w:rPr>
        <w:t xml:space="preserve"> rozumianych jako procedur</w:t>
      </w:r>
      <w:r w:rsidR="00A21848" w:rsidRPr="00F13FB2">
        <w:rPr>
          <w:rFonts w:ascii="Verdana" w:hAnsi="Verdana" w:cs="Calibri"/>
        </w:rPr>
        <w:t>y</w:t>
      </w:r>
      <w:r w:rsidR="7130C7DD" w:rsidRPr="00F13FB2">
        <w:rPr>
          <w:rFonts w:ascii="Verdana" w:hAnsi="Verdana" w:cs="Calibri"/>
        </w:rPr>
        <w:t xml:space="preserve"> trwając</w:t>
      </w:r>
      <w:r w:rsidR="00A21848" w:rsidRPr="00F13FB2">
        <w:rPr>
          <w:rFonts w:ascii="Verdana" w:hAnsi="Verdana" w:cs="Calibri"/>
        </w:rPr>
        <w:t>e</w:t>
      </w:r>
      <w:r w:rsidR="7130C7DD" w:rsidRPr="00F13FB2">
        <w:rPr>
          <w:rFonts w:ascii="Verdana" w:hAnsi="Verdana" w:cs="Calibri"/>
        </w:rPr>
        <w:t xml:space="preserve"> dłużej niż 60 </w:t>
      </w:r>
      <w:r w:rsidR="004C038A" w:rsidRPr="00F13FB2">
        <w:rPr>
          <w:rFonts w:ascii="Verdana" w:hAnsi="Verdana" w:cs="Calibri"/>
        </w:rPr>
        <w:t>D</w:t>
      </w:r>
      <w:r w:rsidR="7130C7DD" w:rsidRPr="00F13FB2">
        <w:rPr>
          <w:rFonts w:ascii="Verdana" w:hAnsi="Verdana" w:cs="Calibri"/>
        </w:rPr>
        <w:t>ni i niewynikając</w:t>
      </w:r>
      <w:r w:rsidR="00A21848" w:rsidRPr="00F13FB2">
        <w:rPr>
          <w:rFonts w:ascii="Verdana" w:hAnsi="Verdana" w:cs="Calibri"/>
        </w:rPr>
        <w:t>e</w:t>
      </w:r>
      <w:r w:rsidR="7130C7DD" w:rsidRPr="00F13FB2">
        <w:rPr>
          <w:rFonts w:ascii="Verdana" w:hAnsi="Verdana" w:cs="Calibri"/>
        </w:rPr>
        <w:t xml:space="preserve"> z winy Wykonawcy,</w:t>
      </w:r>
      <w:r w:rsidRPr="00F13FB2">
        <w:rPr>
          <w:rFonts w:ascii="Verdana" w:hAnsi="Verdana" w:cs="Calibri"/>
        </w:rPr>
        <w:t xml:space="preserve"> w pozyskiwaniu materiałów </w:t>
      </w:r>
      <w:r w:rsidR="2D8629EC" w:rsidRPr="00F13FB2">
        <w:rPr>
          <w:rFonts w:ascii="Verdana" w:hAnsi="Verdana" w:cs="Calibri"/>
        </w:rPr>
        <w:t xml:space="preserve">do projektowania </w:t>
      </w:r>
      <w:r w:rsidR="224A7768" w:rsidRPr="00F13FB2">
        <w:rPr>
          <w:rFonts w:ascii="Verdana" w:hAnsi="Verdana" w:cs="Calibri"/>
        </w:rPr>
        <w:t>niezbędnych dla</w:t>
      </w:r>
      <w:r w:rsidR="50C07DD2" w:rsidRPr="00F13FB2">
        <w:rPr>
          <w:rFonts w:ascii="Verdana" w:hAnsi="Verdana" w:cs="Calibri"/>
        </w:rPr>
        <w:t> </w:t>
      </w:r>
      <w:r w:rsidR="224A7768" w:rsidRPr="00F13FB2">
        <w:rPr>
          <w:rFonts w:ascii="Verdana" w:hAnsi="Verdana" w:cs="Calibri"/>
        </w:rPr>
        <w:t xml:space="preserve">prawidłowej realizacji </w:t>
      </w:r>
      <w:r w:rsidRPr="00F13FB2">
        <w:rPr>
          <w:rFonts w:ascii="Verdana" w:hAnsi="Verdana" w:cs="Calibri"/>
        </w:rPr>
        <w:t xml:space="preserve">poszczególnych </w:t>
      </w:r>
      <w:r w:rsidR="00A16809">
        <w:rPr>
          <w:rFonts w:ascii="Verdana" w:hAnsi="Verdana" w:cs="Calibri"/>
        </w:rPr>
        <w:t>Etapów;</w:t>
      </w:r>
    </w:p>
    <w:p w14:paraId="1437D9BD" w14:textId="4414BB6F" w:rsidR="00A16809" w:rsidRDefault="00A16809"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Pr>
          <w:rFonts w:ascii="Verdana" w:hAnsi="Verdana" w:cs="Calibri"/>
        </w:rPr>
        <w:t xml:space="preserve">wydłużenia czasu trwania procedur po stronie Zamawiającego poza terminy wynikające z zapisów Umowy, w tym w szczególności z </w:t>
      </w:r>
      <w:r w:rsidRPr="00D64144">
        <w:rPr>
          <w:rFonts w:ascii="Verdana" w:hAnsi="Verdana" w:cs="Calibri"/>
        </w:rPr>
        <w:t>§ 16 ust. 2 pkt 2</w:t>
      </w:r>
      <w:r>
        <w:rPr>
          <w:rFonts w:ascii="Verdana" w:hAnsi="Verdana" w:cs="Calibri"/>
        </w:rPr>
        <w:t xml:space="preserve"> Umowy</w:t>
      </w:r>
      <w:r w:rsidR="00D64144">
        <w:rPr>
          <w:rFonts w:ascii="Verdana" w:hAnsi="Verdana" w:cs="Calibri"/>
        </w:rPr>
        <w:t>;</w:t>
      </w:r>
    </w:p>
    <w:p w14:paraId="6A677593" w14:textId="0FCBFEC8" w:rsidR="001B3184" w:rsidRPr="001B3184" w:rsidRDefault="001B3184"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sidRPr="001B3184">
        <w:rPr>
          <w:rFonts w:ascii="Verdana" w:hAnsi="Verdana" w:cs="Calibri"/>
        </w:rPr>
        <w:t xml:space="preserve">pominięcia części zakresu Umowy określonej w </w:t>
      </w:r>
      <w:hyperlink w:anchor="Par1_u1_2" w:history="1">
        <w:r w:rsidRPr="001B3184">
          <w:rPr>
            <w:rFonts w:cs="Calibri"/>
          </w:rPr>
          <w:t>§ 1 ust</w:t>
        </w:r>
      </w:hyperlink>
      <w:r w:rsidRPr="001B3184">
        <w:rPr>
          <w:rFonts w:ascii="Verdana" w:hAnsi="Verdana" w:cs="Calibri"/>
        </w:rPr>
        <w:t xml:space="preserve"> 1 pkt. 2) w przypadku braku pytań do treści SWZ na etapie procedury przetargowej na wybór wykonawcy robót</w:t>
      </w:r>
      <w:r w:rsidR="00183AE8">
        <w:rPr>
          <w:rFonts w:ascii="Verdana" w:hAnsi="Verdana" w:cs="Calibri"/>
        </w:rPr>
        <w:t xml:space="preserve">,, na które odpowiedzi powinien udzielić Wykonawca </w:t>
      </w:r>
      <w:r w:rsidRPr="001B3184">
        <w:rPr>
          <w:rFonts w:ascii="Verdana" w:hAnsi="Verdana" w:cs="Calibri"/>
        </w:rPr>
        <w:t>i ewentualnej modyfikacji opracowanej</w:t>
      </w:r>
      <w:r w:rsidRPr="001B3184">
        <w:rPr>
          <w:rFonts w:ascii="Verdana" w:hAnsi="Verdana"/>
        </w:rPr>
        <w:t xml:space="preserve"> przez Wykonawcę Dokumentacji</w:t>
      </w:r>
      <w:r w:rsidRPr="001B3184">
        <w:rPr>
          <w:rFonts w:ascii="Verdana" w:hAnsi="Verdana" w:cs="Calibri"/>
        </w:rPr>
        <w:t xml:space="preserve">. Pominięcie części zakresu Umowy spowoduje zmniejszenie wynagrodzenia Wykonawcy o wartości określone dla Etapu II w </w:t>
      </w:r>
      <w:hyperlink r:id="rId8" w:history="1">
        <w:r w:rsidRPr="001B3184">
          <w:rPr>
            <w:rFonts w:cs="Calibri"/>
          </w:rPr>
          <w:t>Formularzu Wyceny</w:t>
        </w:r>
      </w:hyperlink>
      <w:r w:rsidRPr="001B3184">
        <w:rPr>
          <w:rFonts w:ascii="Verdana" w:hAnsi="Verdana" w:cs="Calibri"/>
        </w:rPr>
        <w:t>;</w:t>
      </w:r>
    </w:p>
    <w:p w14:paraId="15537E2C" w14:textId="4E0E0364" w:rsidR="00A16809" w:rsidRDefault="00087141"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Pr>
          <w:rFonts w:ascii="Verdana" w:hAnsi="Verdana" w:cs="Calibri"/>
        </w:rPr>
        <w:t>p</w:t>
      </w:r>
      <w:r w:rsidR="00D64144" w:rsidRPr="00D64144">
        <w:rPr>
          <w:rFonts w:ascii="Verdana" w:hAnsi="Verdana" w:cs="Calibri"/>
        </w:rPr>
        <w:t>ominięci</w:t>
      </w:r>
      <w:r>
        <w:rPr>
          <w:rFonts w:ascii="Verdana" w:hAnsi="Verdana" w:cs="Calibri"/>
        </w:rPr>
        <w:t>a</w:t>
      </w:r>
      <w:r w:rsidR="00D64144" w:rsidRPr="00D64144">
        <w:rPr>
          <w:rFonts w:ascii="Verdana" w:hAnsi="Verdana" w:cs="Calibri"/>
        </w:rPr>
        <w:t xml:space="preserve"> części zakresu </w:t>
      </w:r>
      <w:r w:rsidR="00D64144">
        <w:rPr>
          <w:rFonts w:ascii="Verdana" w:hAnsi="Verdana" w:cs="Calibri"/>
        </w:rPr>
        <w:t>U</w:t>
      </w:r>
      <w:r w:rsidR="00D64144" w:rsidRPr="00D64144">
        <w:rPr>
          <w:rFonts w:ascii="Verdana" w:hAnsi="Verdana" w:cs="Calibri"/>
        </w:rPr>
        <w:t xml:space="preserve">mowy określonych w </w:t>
      </w:r>
      <w:hyperlink w:anchor="Par1_u1_2" w:history="1">
        <w:r w:rsidR="00D64144" w:rsidRPr="00D64144">
          <w:rPr>
            <w:rFonts w:cs="Calibri"/>
          </w:rPr>
          <w:t>§ 1 ust</w:t>
        </w:r>
      </w:hyperlink>
      <w:r w:rsidR="00D64144" w:rsidRPr="00D64144">
        <w:rPr>
          <w:rFonts w:ascii="Verdana" w:hAnsi="Verdana" w:cs="Calibri"/>
        </w:rPr>
        <w:t xml:space="preserve"> 1 pkt. </w:t>
      </w:r>
      <w:r>
        <w:rPr>
          <w:rFonts w:ascii="Verdana" w:hAnsi="Verdana" w:cs="Calibri"/>
        </w:rPr>
        <w:t>2)</w:t>
      </w:r>
      <w:r w:rsidR="00D64144" w:rsidRPr="00D64144">
        <w:rPr>
          <w:rFonts w:ascii="Verdana" w:hAnsi="Verdana" w:cs="Calibri"/>
        </w:rPr>
        <w:t xml:space="preserve"> </w:t>
      </w:r>
      <w:r>
        <w:rPr>
          <w:rFonts w:ascii="Verdana" w:hAnsi="Verdana" w:cs="Calibri"/>
        </w:rPr>
        <w:t>lub/i</w:t>
      </w:r>
      <w:r w:rsidR="00D64144" w:rsidRPr="00D64144">
        <w:rPr>
          <w:rFonts w:ascii="Verdana" w:hAnsi="Verdana" w:cs="Calibri"/>
        </w:rPr>
        <w:t xml:space="preserve"> </w:t>
      </w:r>
      <w:r>
        <w:rPr>
          <w:rFonts w:ascii="Verdana" w:hAnsi="Verdana" w:cs="Calibri"/>
        </w:rPr>
        <w:t>3)</w:t>
      </w:r>
      <w:r w:rsidR="00D64144" w:rsidRPr="00D64144">
        <w:rPr>
          <w:rFonts w:ascii="Verdana" w:hAnsi="Verdana" w:cs="Calibri"/>
        </w:rPr>
        <w:t xml:space="preserve"> </w:t>
      </w:r>
      <w:r>
        <w:rPr>
          <w:rFonts w:ascii="Verdana" w:hAnsi="Verdana" w:cs="Calibri"/>
        </w:rPr>
        <w:br/>
      </w:r>
      <w:r w:rsidR="00D64144" w:rsidRPr="00D64144">
        <w:rPr>
          <w:rFonts w:ascii="Verdana" w:hAnsi="Verdana" w:cs="Calibri"/>
        </w:rPr>
        <w:t xml:space="preserve">w przypadku </w:t>
      </w:r>
      <w:r w:rsidR="00D64144">
        <w:rPr>
          <w:rFonts w:ascii="Verdana" w:hAnsi="Verdana" w:cs="Calibri"/>
        </w:rPr>
        <w:t>n</w:t>
      </w:r>
      <w:r w:rsidR="00D64144" w:rsidRPr="00D64144">
        <w:rPr>
          <w:rFonts w:ascii="Verdana" w:hAnsi="Verdana" w:cs="Calibri"/>
        </w:rPr>
        <w:t xml:space="preserve">ie wszczęcia procedury przetargowej na realizację robót budowlanych realizowanych na podstawie </w:t>
      </w:r>
      <w:r w:rsidR="00D222AB">
        <w:rPr>
          <w:rFonts w:ascii="Verdana" w:hAnsi="Verdana" w:cs="Calibri"/>
        </w:rPr>
        <w:t>D</w:t>
      </w:r>
      <w:r w:rsidR="00D64144" w:rsidRPr="00D64144">
        <w:rPr>
          <w:rFonts w:ascii="Verdana" w:hAnsi="Verdana" w:cs="Calibri"/>
        </w:rPr>
        <w:t xml:space="preserve">okumentacji projektowej wykonanej przez Wykonawcę. Pominięcie części zakresu Umowy spowoduje zmniejszenie wynagrodzenia Wykonawcy o wartości </w:t>
      </w:r>
      <w:r w:rsidR="00876805">
        <w:rPr>
          <w:rFonts w:ascii="Verdana" w:hAnsi="Verdana" w:cs="Calibri"/>
        </w:rPr>
        <w:t xml:space="preserve">określone </w:t>
      </w:r>
      <w:r w:rsidR="00D64144" w:rsidRPr="00D64144">
        <w:rPr>
          <w:rFonts w:ascii="Verdana" w:hAnsi="Verdana" w:cs="Calibri"/>
        </w:rPr>
        <w:t xml:space="preserve">dla Etapu II </w:t>
      </w:r>
      <w:r w:rsidR="001B3184">
        <w:rPr>
          <w:rFonts w:ascii="Verdana" w:hAnsi="Verdana" w:cs="Calibri"/>
        </w:rPr>
        <w:t>lub/</w:t>
      </w:r>
      <w:r w:rsidR="00D64144" w:rsidRPr="00D64144">
        <w:rPr>
          <w:rFonts w:ascii="Verdana" w:hAnsi="Verdana" w:cs="Calibri"/>
        </w:rPr>
        <w:t xml:space="preserve">i III </w:t>
      </w:r>
      <w:r w:rsidR="00876805">
        <w:rPr>
          <w:rFonts w:ascii="Verdana" w:hAnsi="Verdana" w:cs="Calibri"/>
        </w:rPr>
        <w:t xml:space="preserve">w </w:t>
      </w:r>
      <w:hyperlink r:id="rId9" w:history="1">
        <w:r w:rsidR="00D64144" w:rsidRPr="00D64144">
          <w:rPr>
            <w:rFonts w:cs="Calibri"/>
          </w:rPr>
          <w:t>Formularz</w:t>
        </w:r>
        <w:r w:rsidR="00876805">
          <w:rPr>
            <w:rFonts w:cs="Calibri"/>
          </w:rPr>
          <w:t>u</w:t>
        </w:r>
        <w:r w:rsidR="00D64144" w:rsidRPr="00D64144">
          <w:rPr>
            <w:rFonts w:cs="Calibri"/>
          </w:rPr>
          <w:t xml:space="preserve"> Wyceny</w:t>
        </w:r>
      </w:hyperlink>
      <w:r w:rsidR="000C0D59">
        <w:rPr>
          <w:rFonts w:ascii="Verdana" w:hAnsi="Verdana" w:cs="Calibri"/>
        </w:rPr>
        <w:t>;</w:t>
      </w:r>
    </w:p>
    <w:p w14:paraId="33D2D367" w14:textId="77777777" w:rsidR="000C0D59" w:rsidRPr="000C0D59" w:rsidRDefault="000C0D59"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sidRPr="000C0D59">
        <w:rPr>
          <w:rFonts w:ascii="Verdana" w:hAnsi="Verdana" w:cs="Calibri"/>
        </w:rPr>
        <w:t xml:space="preserve">odkrycia zabytku lub wprowadzenia istotnej dla przedsięwzięcia zmiany formy jego ochrony; </w:t>
      </w:r>
    </w:p>
    <w:p w14:paraId="4196088D" w14:textId="634F3CB3" w:rsidR="000C0D59" w:rsidRPr="000C0D59" w:rsidRDefault="000C0D59" w:rsidP="009225BA">
      <w:pPr>
        <w:pStyle w:val="BodyText2"/>
        <w:numPr>
          <w:ilvl w:val="0"/>
          <w:numId w:val="15"/>
        </w:numPr>
        <w:shd w:val="clear" w:color="auto" w:fill="auto"/>
        <w:spacing w:before="0" w:after="80" w:line="276" w:lineRule="auto"/>
        <w:ind w:left="993" w:right="40" w:hanging="426"/>
        <w:jc w:val="both"/>
        <w:rPr>
          <w:rFonts w:ascii="Verdana" w:hAnsi="Verdana" w:cs="Calibri"/>
        </w:rPr>
      </w:pPr>
      <w:r w:rsidRPr="000C0D59">
        <w:rPr>
          <w:rFonts w:ascii="Verdana" w:hAnsi="Verdana" w:cs="Calibri"/>
        </w:rPr>
        <w:t xml:space="preserve">udzielenia przez Zamawiającego innego zamówienia, istotnie wpływającego </w:t>
      </w:r>
      <w:r w:rsidRPr="000C0D59">
        <w:rPr>
          <w:rFonts w:ascii="Verdana" w:hAnsi="Verdana" w:cs="Calibri"/>
        </w:rPr>
        <w:br/>
        <w:t>na zakres lub termin realizacji niniejszej Umowy.</w:t>
      </w:r>
    </w:p>
    <w:p w14:paraId="56DCE6A8" w14:textId="539FEC4D" w:rsidR="00395CDE" w:rsidRPr="00F13FB2" w:rsidRDefault="4454BAF1" w:rsidP="009225BA">
      <w:pPr>
        <w:pStyle w:val="NormalnyWeb"/>
        <w:numPr>
          <w:ilvl w:val="0"/>
          <w:numId w:val="30"/>
        </w:numPr>
        <w:shd w:val="clear" w:color="auto" w:fill="FFFFFF" w:themeFill="background1"/>
        <w:spacing w:after="120" w:line="276" w:lineRule="auto"/>
        <w:ind w:left="567" w:hanging="567"/>
        <w:jc w:val="both"/>
        <w:rPr>
          <w:rFonts w:eastAsia="Times New Roman"/>
        </w:rPr>
      </w:pPr>
      <w:r w:rsidRPr="00F13FB2">
        <w:rPr>
          <w:rFonts w:ascii="Verdana" w:hAnsi="Verdana"/>
          <w:sz w:val="20"/>
          <w:szCs w:val="20"/>
        </w:rPr>
        <w:t xml:space="preserve">Zamawiający jest uprawniony do zawieszania wykonania Umowy </w:t>
      </w:r>
      <w:r w:rsidR="601EA815" w:rsidRPr="00F13FB2">
        <w:rPr>
          <w:rFonts w:ascii="Verdana" w:hAnsi="Verdana"/>
          <w:sz w:val="20"/>
          <w:szCs w:val="20"/>
        </w:rPr>
        <w:t>na taki okres,</w:t>
      </w:r>
      <w:r w:rsidR="4BCB3654" w:rsidRPr="00F13FB2">
        <w:rPr>
          <w:rFonts w:ascii="Verdana" w:hAnsi="Verdana"/>
          <w:sz w:val="20"/>
          <w:szCs w:val="20"/>
        </w:rPr>
        <w:t xml:space="preserve"> </w:t>
      </w:r>
      <w:r w:rsidR="601EA815" w:rsidRPr="00F13FB2">
        <w:rPr>
          <w:rFonts w:ascii="Verdana" w:hAnsi="Verdana"/>
          <w:sz w:val="20"/>
          <w:szCs w:val="20"/>
        </w:rPr>
        <w:t>na</w:t>
      </w:r>
      <w:r w:rsidRPr="00F13FB2">
        <w:rPr>
          <w:rFonts w:ascii="Verdana" w:hAnsi="Verdana"/>
          <w:sz w:val="20"/>
          <w:szCs w:val="20"/>
        </w:rPr>
        <w:t xml:space="preserve"> jaki uważa to za konieczne. Zawieszenie następuje na podstawie pisemnego powiadomienia doręczonego </w:t>
      </w:r>
      <w:r w:rsidR="075EBC9E" w:rsidRPr="00F13FB2">
        <w:rPr>
          <w:rFonts w:ascii="Verdana" w:hAnsi="Verdana"/>
          <w:sz w:val="20"/>
          <w:szCs w:val="20"/>
        </w:rPr>
        <w:t xml:space="preserve">Wykonawcy </w:t>
      </w:r>
      <w:r w:rsidRPr="00F13FB2">
        <w:rPr>
          <w:rFonts w:ascii="Verdana" w:hAnsi="Verdana"/>
          <w:sz w:val="20"/>
          <w:szCs w:val="20"/>
        </w:rPr>
        <w:t xml:space="preserve">najpóźniej na 14 </w:t>
      </w:r>
      <w:r w:rsidR="3405A85A" w:rsidRPr="00F13FB2">
        <w:rPr>
          <w:rFonts w:ascii="Verdana" w:hAnsi="Verdana"/>
          <w:sz w:val="20"/>
          <w:szCs w:val="20"/>
        </w:rPr>
        <w:t>D</w:t>
      </w:r>
      <w:r w:rsidRPr="00F13FB2">
        <w:rPr>
          <w:rFonts w:ascii="Verdana" w:hAnsi="Verdana"/>
          <w:sz w:val="20"/>
          <w:szCs w:val="20"/>
        </w:rPr>
        <w:t>ni przed</w:t>
      </w:r>
      <w:r w:rsidR="41F9E06A" w:rsidRPr="00F13FB2">
        <w:rPr>
          <w:rFonts w:ascii="Verdana" w:hAnsi="Verdana"/>
          <w:sz w:val="20"/>
          <w:szCs w:val="20"/>
        </w:rPr>
        <w:t> </w:t>
      </w:r>
      <w:r w:rsidRPr="00F13FB2">
        <w:rPr>
          <w:rFonts w:ascii="Verdana" w:hAnsi="Verdana"/>
          <w:sz w:val="20"/>
          <w:szCs w:val="20"/>
        </w:rPr>
        <w:t>terminem zawieszenia.</w:t>
      </w:r>
      <w:r w:rsidR="601EA815" w:rsidRPr="00F13FB2">
        <w:rPr>
          <w:rFonts w:ascii="Verdana" w:hAnsi="Verdana"/>
          <w:sz w:val="20"/>
          <w:szCs w:val="20"/>
        </w:rPr>
        <w:t xml:space="preserve"> Z tytułu </w:t>
      </w:r>
      <w:r w:rsidR="601EA815" w:rsidRPr="00F13FB2">
        <w:rPr>
          <w:rFonts w:ascii="Verdana" w:hAnsi="Verdana"/>
          <w:sz w:val="20"/>
          <w:szCs w:val="20"/>
        </w:rPr>
        <w:lastRenderedPageBreak/>
        <w:t>zawieszenia Umowy Wykonawca będzie uprawniony</w:t>
      </w:r>
      <w:r w:rsidR="00A85196" w:rsidRPr="00F13FB2">
        <w:rPr>
          <w:rFonts w:ascii="Verdana" w:hAnsi="Verdana"/>
          <w:sz w:val="20"/>
          <w:szCs w:val="20"/>
        </w:rPr>
        <w:t xml:space="preserve"> jedynie</w:t>
      </w:r>
      <w:r w:rsidR="601EA815" w:rsidRPr="00F13FB2">
        <w:rPr>
          <w:rFonts w:ascii="Verdana" w:hAnsi="Verdana"/>
          <w:sz w:val="20"/>
          <w:szCs w:val="20"/>
        </w:rPr>
        <w:t xml:space="preserve"> do otrzymania</w:t>
      </w:r>
      <w:r w:rsidR="48ACA169" w:rsidRPr="00F13FB2">
        <w:rPr>
          <w:rFonts w:ascii="Verdana" w:hAnsi="Verdana"/>
          <w:sz w:val="20"/>
          <w:szCs w:val="20"/>
        </w:rPr>
        <w:t xml:space="preserve"> </w:t>
      </w:r>
      <w:r w:rsidR="1B92B5DA" w:rsidRPr="00F13FB2">
        <w:rPr>
          <w:rFonts w:ascii="Verdana" w:eastAsia="Verdana" w:hAnsi="Verdana" w:cs="Verdana"/>
          <w:sz w:val="20"/>
          <w:szCs w:val="20"/>
        </w:rPr>
        <w:t>zwrot</w:t>
      </w:r>
      <w:r w:rsidR="00A85196" w:rsidRPr="00F13FB2">
        <w:rPr>
          <w:rFonts w:ascii="Verdana" w:eastAsia="Verdana" w:hAnsi="Verdana" w:cs="Verdana"/>
          <w:sz w:val="20"/>
          <w:szCs w:val="20"/>
        </w:rPr>
        <w:t>u</w:t>
      </w:r>
      <w:r w:rsidR="1B92B5DA" w:rsidRPr="00F13FB2">
        <w:rPr>
          <w:rFonts w:ascii="Verdana" w:eastAsia="Verdana" w:hAnsi="Verdana" w:cs="Verdana"/>
          <w:sz w:val="20"/>
          <w:szCs w:val="20"/>
        </w:rPr>
        <w:t xml:space="preserve"> poniesionych kosztów stałych</w:t>
      </w:r>
      <w:r w:rsidR="00957A91" w:rsidRPr="00F13FB2">
        <w:rPr>
          <w:rFonts w:ascii="Verdana" w:eastAsia="Verdana" w:hAnsi="Verdana" w:cs="Verdana"/>
          <w:sz w:val="20"/>
          <w:szCs w:val="20"/>
        </w:rPr>
        <w:t xml:space="preserve"> określonych w ust. 5 niniejszego paragrafu.</w:t>
      </w:r>
    </w:p>
    <w:p w14:paraId="73899252" w14:textId="2A3FDB82" w:rsidR="00B930EE" w:rsidRPr="00F13FB2" w:rsidRDefault="4454BAF1" w:rsidP="009225BA">
      <w:pPr>
        <w:pStyle w:val="NormalnyWeb"/>
        <w:numPr>
          <w:ilvl w:val="0"/>
          <w:numId w:val="30"/>
        </w:numPr>
        <w:shd w:val="clear" w:color="auto" w:fill="FFFFFF" w:themeFill="background1"/>
        <w:spacing w:after="120" w:line="276" w:lineRule="auto"/>
        <w:ind w:left="567" w:hanging="567"/>
        <w:jc w:val="both"/>
        <w:rPr>
          <w:rFonts w:ascii="Verdana" w:hAnsi="Verdana"/>
          <w:sz w:val="20"/>
          <w:szCs w:val="20"/>
        </w:rPr>
      </w:pPr>
      <w:r w:rsidRPr="00F13FB2">
        <w:rPr>
          <w:rFonts w:ascii="Verdana" w:hAnsi="Verdana"/>
          <w:sz w:val="20"/>
          <w:szCs w:val="20"/>
        </w:rPr>
        <w:t>Jeżeli</w:t>
      </w:r>
      <w:r w:rsidR="11999D00" w:rsidRPr="00F13FB2">
        <w:rPr>
          <w:rFonts w:ascii="Verdana" w:hAnsi="Verdana"/>
          <w:sz w:val="20"/>
          <w:szCs w:val="20"/>
        </w:rPr>
        <w:t xml:space="preserve"> łączny</w:t>
      </w:r>
      <w:r w:rsidRPr="00F13FB2">
        <w:rPr>
          <w:rFonts w:ascii="Verdana" w:hAnsi="Verdana"/>
          <w:sz w:val="20"/>
          <w:szCs w:val="20"/>
        </w:rPr>
        <w:t xml:space="preserve"> okres zawieszenia przekracza </w:t>
      </w:r>
      <w:r w:rsidR="11999D00" w:rsidRPr="00F13FB2">
        <w:rPr>
          <w:rFonts w:ascii="Verdana" w:hAnsi="Verdana"/>
          <w:sz w:val="20"/>
          <w:szCs w:val="20"/>
        </w:rPr>
        <w:t xml:space="preserve">120 </w:t>
      </w:r>
      <w:r w:rsidR="3405A85A" w:rsidRPr="00F13FB2">
        <w:rPr>
          <w:rFonts w:ascii="Verdana" w:hAnsi="Verdana"/>
          <w:sz w:val="20"/>
          <w:szCs w:val="20"/>
        </w:rPr>
        <w:t>D</w:t>
      </w:r>
      <w:r w:rsidRPr="00F13FB2">
        <w:rPr>
          <w:rFonts w:ascii="Verdana" w:hAnsi="Verdana"/>
          <w:sz w:val="20"/>
          <w:szCs w:val="20"/>
        </w:rPr>
        <w:t>ni, to</w:t>
      </w:r>
      <w:r w:rsidR="318DC7FD" w:rsidRPr="00F13FB2">
        <w:rPr>
          <w:rFonts w:ascii="Verdana" w:hAnsi="Verdana"/>
          <w:sz w:val="20"/>
          <w:szCs w:val="20"/>
        </w:rPr>
        <w:t xml:space="preserve"> </w:t>
      </w:r>
      <w:r w:rsidR="77426521" w:rsidRPr="00F13FB2">
        <w:rPr>
          <w:rFonts w:ascii="Verdana" w:hAnsi="Verdana"/>
          <w:sz w:val="20"/>
          <w:szCs w:val="20"/>
        </w:rPr>
        <w:t>Wykonawca może</w:t>
      </w:r>
      <w:r w:rsidRPr="00F13FB2">
        <w:rPr>
          <w:rFonts w:ascii="Verdana" w:hAnsi="Verdana"/>
          <w:sz w:val="20"/>
          <w:szCs w:val="20"/>
        </w:rPr>
        <w:t xml:space="preserve"> domagać się zezwolenia na</w:t>
      </w:r>
      <w:r w:rsidR="41F9E06A" w:rsidRPr="00F13FB2">
        <w:rPr>
          <w:rFonts w:ascii="Verdana" w:hAnsi="Verdana"/>
          <w:sz w:val="20"/>
          <w:szCs w:val="20"/>
        </w:rPr>
        <w:t> </w:t>
      </w:r>
      <w:r w:rsidRPr="00F13FB2">
        <w:rPr>
          <w:rFonts w:ascii="Verdana" w:hAnsi="Verdana"/>
          <w:sz w:val="20"/>
          <w:szCs w:val="20"/>
        </w:rPr>
        <w:t xml:space="preserve">wznowienie wykonania Umowy w terminie 30 </w:t>
      </w:r>
      <w:r w:rsidR="3405A85A" w:rsidRPr="00F13FB2">
        <w:rPr>
          <w:rFonts w:ascii="Verdana" w:hAnsi="Verdana"/>
          <w:sz w:val="20"/>
          <w:szCs w:val="20"/>
        </w:rPr>
        <w:t>D</w:t>
      </w:r>
      <w:r w:rsidRPr="00F13FB2">
        <w:rPr>
          <w:rFonts w:ascii="Verdana" w:hAnsi="Verdana"/>
          <w:sz w:val="20"/>
          <w:szCs w:val="20"/>
        </w:rPr>
        <w:t>ni</w:t>
      </w:r>
      <w:r w:rsidR="48ACA169" w:rsidRPr="00F13FB2">
        <w:rPr>
          <w:rFonts w:ascii="Verdana" w:hAnsi="Verdana"/>
          <w:sz w:val="20"/>
          <w:szCs w:val="20"/>
        </w:rPr>
        <w:t xml:space="preserve"> od upływu 120 Dni</w:t>
      </w:r>
      <w:r w:rsidR="0992E2B0" w:rsidRPr="00F13FB2">
        <w:rPr>
          <w:rFonts w:ascii="Verdana" w:hAnsi="Verdana"/>
          <w:sz w:val="20"/>
          <w:szCs w:val="20"/>
        </w:rPr>
        <w:t>owego okresu</w:t>
      </w:r>
      <w:r w:rsidR="7253E5E3" w:rsidRPr="00F13FB2">
        <w:rPr>
          <w:rFonts w:ascii="Verdana" w:hAnsi="Verdana"/>
          <w:sz w:val="20"/>
          <w:szCs w:val="20"/>
        </w:rPr>
        <w:t xml:space="preserve"> zawieszenia, wyznaczając Zamawiającemu termin nie krótszy niż 30 Dni na wznowienie</w:t>
      </w:r>
      <w:r w:rsidR="0992E2B0" w:rsidRPr="00F13FB2">
        <w:rPr>
          <w:rFonts w:ascii="Verdana" w:hAnsi="Verdana"/>
          <w:sz w:val="20"/>
          <w:szCs w:val="20"/>
        </w:rPr>
        <w:t xml:space="preserve"> wykonania Umowy</w:t>
      </w:r>
      <w:r w:rsidR="48ACA169" w:rsidRPr="00F13FB2">
        <w:rPr>
          <w:rFonts w:ascii="Verdana" w:hAnsi="Verdana"/>
          <w:sz w:val="20"/>
          <w:szCs w:val="20"/>
        </w:rPr>
        <w:t>.</w:t>
      </w:r>
      <w:r w:rsidRPr="00F13FB2">
        <w:rPr>
          <w:rFonts w:ascii="Verdana" w:hAnsi="Verdana"/>
          <w:sz w:val="20"/>
          <w:szCs w:val="20"/>
        </w:rPr>
        <w:t xml:space="preserve"> </w:t>
      </w:r>
      <w:r w:rsidR="7253E5E3" w:rsidRPr="00F13FB2">
        <w:rPr>
          <w:rFonts w:ascii="Verdana" w:hAnsi="Verdana"/>
          <w:sz w:val="20"/>
          <w:szCs w:val="20"/>
        </w:rPr>
        <w:t>P</w:t>
      </w:r>
      <w:r w:rsidR="33A15AC9" w:rsidRPr="00F13FB2">
        <w:rPr>
          <w:rFonts w:ascii="Verdana" w:hAnsi="Verdana"/>
          <w:sz w:val="20"/>
          <w:szCs w:val="20"/>
        </w:rPr>
        <w:t xml:space="preserve">o </w:t>
      </w:r>
      <w:r w:rsidR="7253E5E3" w:rsidRPr="00F13FB2">
        <w:rPr>
          <w:rFonts w:ascii="Verdana" w:hAnsi="Verdana"/>
          <w:sz w:val="20"/>
          <w:szCs w:val="20"/>
        </w:rPr>
        <w:t xml:space="preserve">bezskutecznym </w:t>
      </w:r>
      <w:r w:rsidR="33A15AC9" w:rsidRPr="00F13FB2">
        <w:rPr>
          <w:rFonts w:ascii="Verdana" w:hAnsi="Verdana"/>
          <w:sz w:val="20"/>
          <w:szCs w:val="20"/>
        </w:rPr>
        <w:t xml:space="preserve">upływie </w:t>
      </w:r>
      <w:r w:rsidR="7253E5E3" w:rsidRPr="00F13FB2">
        <w:rPr>
          <w:rFonts w:ascii="Verdana" w:hAnsi="Verdana"/>
          <w:sz w:val="20"/>
          <w:szCs w:val="20"/>
        </w:rPr>
        <w:t>wyznaczonego</w:t>
      </w:r>
      <w:r w:rsidR="27F69F7E" w:rsidRPr="00F13FB2">
        <w:rPr>
          <w:rFonts w:ascii="Verdana" w:hAnsi="Verdana"/>
          <w:sz w:val="20"/>
          <w:szCs w:val="20"/>
        </w:rPr>
        <w:t xml:space="preserve"> </w:t>
      </w:r>
      <w:r w:rsidR="33A15AC9" w:rsidRPr="00F13FB2">
        <w:rPr>
          <w:rFonts w:ascii="Verdana" w:hAnsi="Verdana"/>
          <w:sz w:val="20"/>
          <w:szCs w:val="20"/>
        </w:rPr>
        <w:t>terminu</w:t>
      </w:r>
      <w:r w:rsidR="27F69F7E" w:rsidRPr="00F13FB2">
        <w:rPr>
          <w:rFonts w:ascii="Verdana" w:hAnsi="Verdana"/>
          <w:sz w:val="20"/>
          <w:szCs w:val="20"/>
        </w:rPr>
        <w:t xml:space="preserve"> </w:t>
      </w:r>
      <w:r w:rsidR="7253E5E3" w:rsidRPr="00F13FB2">
        <w:rPr>
          <w:rFonts w:ascii="Verdana" w:hAnsi="Verdana"/>
          <w:sz w:val="20"/>
          <w:szCs w:val="20"/>
        </w:rPr>
        <w:t xml:space="preserve">Wykonawca może </w:t>
      </w:r>
      <w:r w:rsidR="56E6ED8D" w:rsidRPr="00F13FB2">
        <w:rPr>
          <w:rFonts w:ascii="Verdana" w:hAnsi="Verdana"/>
          <w:sz w:val="20"/>
          <w:szCs w:val="20"/>
        </w:rPr>
        <w:t>odstąpić od Umowy</w:t>
      </w:r>
      <w:r w:rsidR="7253E5E3" w:rsidRPr="00F13FB2">
        <w:rPr>
          <w:rFonts w:ascii="Verdana" w:hAnsi="Verdana"/>
          <w:sz w:val="20"/>
          <w:szCs w:val="20"/>
        </w:rPr>
        <w:t xml:space="preserve"> w </w:t>
      </w:r>
      <w:r w:rsidR="5C07AC8F" w:rsidRPr="00F13FB2">
        <w:rPr>
          <w:rFonts w:ascii="Verdana" w:hAnsi="Verdana"/>
          <w:sz w:val="20"/>
          <w:szCs w:val="20"/>
        </w:rPr>
        <w:t xml:space="preserve">ciągu </w:t>
      </w:r>
      <w:r w:rsidR="224B3976" w:rsidRPr="00F13FB2">
        <w:rPr>
          <w:rFonts w:ascii="Verdana" w:hAnsi="Verdana"/>
          <w:sz w:val="20"/>
          <w:szCs w:val="20"/>
        </w:rPr>
        <w:t>100</w:t>
      </w:r>
      <w:r w:rsidR="5C07AC8F" w:rsidRPr="00F13FB2">
        <w:rPr>
          <w:rFonts w:ascii="Verdana" w:hAnsi="Verdana"/>
          <w:sz w:val="20"/>
          <w:szCs w:val="20"/>
        </w:rPr>
        <w:t xml:space="preserve"> Dni </w:t>
      </w:r>
      <w:r w:rsidR="0505FB8A" w:rsidRPr="00F13FB2">
        <w:rPr>
          <w:rFonts w:ascii="Verdana" w:hAnsi="Verdana"/>
          <w:sz w:val="20"/>
          <w:szCs w:val="20"/>
        </w:rPr>
        <w:t xml:space="preserve">od daty wystąpienia okoliczności uzasadniającej odstąpienie, jednak nie później niż do </w:t>
      </w:r>
      <w:r w:rsidR="00674B7A" w:rsidRPr="00F13FB2">
        <w:rPr>
          <w:rFonts w:ascii="Verdana" w:hAnsi="Verdana"/>
          <w:sz w:val="20"/>
          <w:szCs w:val="20"/>
        </w:rPr>
        <w:t>180</w:t>
      </w:r>
      <w:r w:rsidR="0505FB8A" w:rsidRPr="00F13FB2">
        <w:rPr>
          <w:rFonts w:ascii="Verdana" w:hAnsi="Verdana"/>
          <w:sz w:val="20"/>
          <w:szCs w:val="20"/>
        </w:rPr>
        <w:t xml:space="preserve"> </w:t>
      </w:r>
      <w:r w:rsidR="1D4A7A38" w:rsidRPr="00F13FB2">
        <w:rPr>
          <w:rFonts w:ascii="Verdana" w:hAnsi="Verdana"/>
          <w:sz w:val="20"/>
          <w:szCs w:val="20"/>
        </w:rPr>
        <w:t>D</w:t>
      </w:r>
      <w:r w:rsidR="0505FB8A" w:rsidRPr="00F13FB2">
        <w:rPr>
          <w:rFonts w:ascii="Verdana" w:hAnsi="Verdana"/>
          <w:sz w:val="20"/>
          <w:szCs w:val="20"/>
        </w:rPr>
        <w:t xml:space="preserve">ni od upływu terminu wykonania Umowy określonego w § </w:t>
      </w:r>
      <w:r w:rsidR="000F5028">
        <w:rPr>
          <w:rFonts w:ascii="Verdana" w:hAnsi="Verdana"/>
          <w:sz w:val="20"/>
          <w:szCs w:val="20"/>
        </w:rPr>
        <w:t>4</w:t>
      </w:r>
      <w:r w:rsidR="0505FB8A" w:rsidRPr="00F13FB2">
        <w:rPr>
          <w:rFonts w:ascii="Verdana" w:hAnsi="Verdana"/>
          <w:sz w:val="20"/>
          <w:szCs w:val="20"/>
        </w:rPr>
        <w:t xml:space="preserve"> ust. </w:t>
      </w:r>
      <w:r w:rsidR="1D4A7A38" w:rsidRPr="00F13FB2">
        <w:rPr>
          <w:rFonts w:ascii="Verdana" w:hAnsi="Verdana"/>
          <w:sz w:val="20"/>
          <w:szCs w:val="20"/>
        </w:rPr>
        <w:t xml:space="preserve">1 </w:t>
      </w:r>
      <w:r w:rsidR="0505FB8A" w:rsidRPr="00F13FB2">
        <w:rPr>
          <w:rFonts w:ascii="Verdana" w:hAnsi="Verdana"/>
          <w:sz w:val="20"/>
          <w:szCs w:val="20"/>
        </w:rPr>
        <w:t xml:space="preserve">Umowy. </w:t>
      </w:r>
      <w:r w:rsidR="235FAA54" w:rsidRPr="00F13FB2">
        <w:rPr>
          <w:rFonts w:ascii="Verdana" w:hAnsi="Verdana"/>
          <w:sz w:val="20"/>
          <w:szCs w:val="20"/>
        </w:rPr>
        <w:t xml:space="preserve">Odstąpienie, o którym mowa w zdaniu </w:t>
      </w:r>
      <w:r w:rsidR="743ADE61" w:rsidRPr="00F13FB2">
        <w:rPr>
          <w:rFonts w:ascii="Verdana" w:hAnsi="Verdana"/>
          <w:sz w:val="20"/>
          <w:szCs w:val="20"/>
        </w:rPr>
        <w:t>poprzedzającym</w:t>
      </w:r>
      <w:r w:rsidR="235FAA54" w:rsidRPr="00F13FB2">
        <w:rPr>
          <w:rFonts w:ascii="Verdana" w:hAnsi="Verdana"/>
          <w:sz w:val="20"/>
          <w:szCs w:val="20"/>
        </w:rPr>
        <w:t xml:space="preserve"> nie będzie traktowane jako odstąpienie z winy Zamawiającego.</w:t>
      </w:r>
      <w:r w:rsidR="5F1BEF4C" w:rsidRPr="00F13FB2">
        <w:rPr>
          <w:rFonts w:ascii="Verdana" w:hAnsi="Verdana"/>
          <w:sz w:val="20"/>
          <w:szCs w:val="20"/>
        </w:rPr>
        <w:t xml:space="preserve"> </w:t>
      </w:r>
    </w:p>
    <w:p w14:paraId="7FBF4514" w14:textId="20417282" w:rsidR="00503042" w:rsidRPr="00F13FB2" w:rsidRDefault="4BCB3654" w:rsidP="009225BA">
      <w:pPr>
        <w:pStyle w:val="NormalnyWeb"/>
        <w:numPr>
          <w:ilvl w:val="0"/>
          <w:numId w:val="30"/>
        </w:numPr>
        <w:shd w:val="clear" w:color="auto" w:fill="FFFFFF"/>
        <w:spacing w:after="120" w:line="276" w:lineRule="auto"/>
        <w:ind w:left="567" w:hanging="567"/>
        <w:jc w:val="both"/>
        <w:rPr>
          <w:rFonts w:ascii="Verdana" w:hAnsi="Verdana"/>
          <w:sz w:val="20"/>
          <w:szCs w:val="20"/>
        </w:rPr>
      </w:pPr>
      <w:r w:rsidRPr="00F13FB2">
        <w:rPr>
          <w:rFonts w:ascii="Verdana" w:hAnsi="Verdana"/>
          <w:sz w:val="20"/>
          <w:szCs w:val="20"/>
        </w:rPr>
        <w:t xml:space="preserve">Zmiana terminu realizacji Przedmiotu Umowy lub wykonania poszczególnych </w:t>
      </w:r>
      <w:r w:rsidR="000F5028">
        <w:rPr>
          <w:rFonts w:ascii="Verdana" w:hAnsi="Verdana"/>
          <w:sz w:val="20"/>
          <w:szCs w:val="20"/>
        </w:rPr>
        <w:t>Etapów</w:t>
      </w:r>
      <w:r w:rsidRPr="00F13FB2">
        <w:rPr>
          <w:rFonts w:ascii="Verdana" w:hAnsi="Verdana"/>
          <w:sz w:val="20"/>
          <w:szCs w:val="20"/>
        </w:rPr>
        <w:t xml:space="preserve"> nastąpi o czas niezbędny do ich dokonania.</w:t>
      </w:r>
    </w:p>
    <w:p w14:paraId="07AF30A2" w14:textId="5A06906E" w:rsidR="00957A91" w:rsidRPr="00F13FB2" w:rsidRDefault="00957A91" w:rsidP="009225BA">
      <w:pPr>
        <w:pStyle w:val="NormalnyWeb"/>
        <w:numPr>
          <w:ilvl w:val="0"/>
          <w:numId w:val="30"/>
        </w:numPr>
        <w:shd w:val="clear" w:color="auto" w:fill="FFFFFF"/>
        <w:spacing w:after="120" w:line="276" w:lineRule="auto"/>
        <w:ind w:left="567" w:hanging="567"/>
        <w:jc w:val="both"/>
        <w:rPr>
          <w:rFonts w:ascii="Verdana" w:hAnsi="Verdana"/>
          <w:sz w:val="20"/>
          <w:szCs w:val="20"/>
        </w:rPr>
      </w:pPr>
      <w:r w:rsidRPr="00F13FB2">
        <w:rPr>
          <w:rFonts w:ascii="Verdana" w:hAnsi="Verdana"/>
          <w:sz w:val="20"/>
          <w:szCs w:val="20"/>
        </w:rPr>
        <w:t xml:space="preserve">Za poniesione koszty stałe </w:t>
      </w:r>
      <w:r w:rsidR="00CC0A20" w:rsidRPr="00F13FB2">
        <w:rPr>
          <w:rFonts w:ascii="Verdana" w:hAnsi="Verdana"/>
          <w:sz w:val="20"/>
          <w:szCs w:val="20"/>
        </w:rPr>
        <w:t>S</w:t>
      </w:r>
      <w:r w:rsidRPr="00F13FB2">
        <w:rPr>
          <w:rFonts w:ascii="Verdana" w:hAnsi="Verdana"/>
          <w:sz w:val="20"/>
          <w:szCs w:val="20"/>
        </w:rPr>
        <w:t>trony uznają uzasadnione i udokumentowane wydatki, poniesione przez Wykonawcę tylko i wyłącznie w związku z Umową, wraz z narzutami i</w:t>
      </w:r>
      <w:r w:rsidR="009511A0" w:rsidRPr="00F13FB2">
        <w:rPr>
          <w:rFonts w:ascii="Verdana" w:hAnsi="Verdana"/>
          <w:sz w:val="20"/>
          <w:szCs w:val="20"/>
        </w:rPr>
        <w:t> </w:t>
      </w:r>
      <w:r w:rsidRPr="00F13FB2">
        <w:rPr>
          <w:rFonts w:ascii="Verdana" w:hAnsi="Verdana"/>
          <w:sz w:val="20"/>
          <w:szCs w:val="20"/>
        </w:rPr>
        <w:t xml:space="preserve">innymi obciążeniami, ale bez zysku, o ile </w:t>
      </w:r>
      <w:r w:rsidR="002F1C36" w:rsidRPr="00F13FB2">
        <w:rPr>
          <w:rFonts w:ascii="Verdana" w:hAnsi="Verdana"/>
          <w:sz w:val="20"/>
          <w:szCs w:val="20"/>
        </w:rPr>
        <w:t>k</w:t>
      </w:r>
      <w:r w:rsidRPr="00F13FB2">
        <w:rPr>
          <w:rFonts w:ascii="Verdana" w:hAnsi="Verdana"/>
          <w:sz w:val="20"/>
          <w:szCs w:val="20"/>
        </w:rPr>
        <w:t xml:space="preserve">oszt ten zalicza się do katalogu kosztów wymienionych poniżej: </w:t>
      </w:r>
    </w:p>
    <w:p w14:paraId="1DAA2B9D" w14:textId="287F4CEF" w:rsidR="00957A91" w:rsidRPr="00F13FB2" w:rsidRDefault="00FE1D54" w:rsidP="009225BA">
      <w:pPr>
        <w:pStyle w:val="NormalnyWeb"/>
        <w:numPr>
          <w:ilvl w:val="0"/>
          <w:numId w:val="39"/>
        </w:numPr>
        <w:shd w:val="clear" w:color="auto" w:fill="FFFFFF"/>
        <w:spacing w:after="120" w:line="276" w:lineRule="auto"/>
        <w:ind w:left="1134" w:hanging="567"/>
        <w:jc w:val="both"/>
        <w:rPr>
          <w:rFonts w:ascii="Verdana" w:hAnsi="Verdana"/>
          <w:sz w:val="20"/>
          <w:szCs w:val="20"/>
        </w:rPr>
      </w:pPr>
      <w:r w:rsidRPr="00F13FB2">
        <w:rPr>
          <w:rFonts w:ascii="Verdana" w:hAnsi="Verdana"/>
          <w:sz w:val="20"/>
          <w:szCs w:val="20"/>
        </w:rPr>
        <w:t xml:space="preserve">Koszty ogólne dostosowania się do warunków </w:t>
      </w:r>
      <w:r w:rsidR="007D44C5" w:rsidRPr="00F13FB2">
        <w:rPr>
          <w:rFonts w:ascii="Verdana" w:hAnsi="Verdana"/>
          <w:sz w:val="20"/>
          <w:szCs w:val="20"/>
        </w:rPr>
        <w:t>Umowy</w:t>
      </w:r>
      <w:r w:rsidRPr="00F13FB2">
        <w:rPr>
          <w:rFonts w:ascii="Verdana" w:hAnsi="Verdana"/>
          <w:sz w:val="20"/>
          <w:szCs w:val="20"/>
        </w:rPr>
        <w:t xml:space="preserve"> </w:t>
      </w:r>
      <w:r w:rsidR="00744BE0" w:rsidRPr="00F13FB2">
        <w:rPr>
          <w:rFonts w:ascii="Verdana" w:hAnsi="Verdana"/>
          <w:sz w:val="20"/>
          <w:szCs w:val="20"/>
        </w:rPr>
        <w:t xml:space="preserve">w zakresie </w:t>
      </w:r>
      <w:r w:rsidRPr="00F13FB2">
        <w:rPr>
          <w:rFonts w:ascii="Verdana" w:hAnsi="Verdana"/>
          <w:sz w:val="20"/>
          <w:szCs w:val="20"/>
        </w:rPr>
        <w:t>wymagań ogólnych</w:t>
      </w:r>
      <w:r w:rsidR="00E67EC2" w:rsidRPr="00F13FB2">
        <w:rPr>
          <w:rFonts w:ascii="Verdana" w:hAnsi="Verdana"/>
          <w:sz w:val="20"/>
          <w:szCs w:val="20"/>
        </w:rPr>
        <w:t>:</w:t>
      </w:r>
      <w:r w:rsidRPr="00F13FB2">
        <w:rPr>
          <w:rFonts w:ascii="Verdana" w:hAnsi="Verdana"/>
          <w:sz w:val="20"/>
          <w:szCs w:val="20"/>
        </w:rPr>
        <w:t xml:space="preserve"> </w:t>
      </w:r>
    </w:p>
    <w:p w14:paraId="21BD1790" w14:textId="06DA93E1" w:rsidR="00957A91" w:rsidRPr="00F13FB2" w:rsidRDefault="00957A91" w:rsidP="00C439F2">
      <w:pPr>
        <w:pStyle w:val="NormalnyWeb"/>
        <w:numPr>
          <w:ilvl w:val="3"/>
          <w:numId w:val="54"/>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Koszty Zabezpieczenia Należytego Wykonania</w:t>
      </w:r>
      <w:r w:rsidR="00571E32" w:rsidRPr="00F13FB2">
        <w:rPr>
          <w:rFonts w:ascii="Verdana" w:hAnsi="Verdana"/>
          <w:sz w:val="20"/>
          <w:szCs w:val="20"/>
        </w:rPr>
        <w:t>,</w:t>
      </w:r>
      <w:r w:rsidRPr="00F13FB2">
        <w:rPr>
          <w:rFonts w:ascii="Verdana" w:hAnsi="Verdana"/>
          <w:sz w:val="20"/>
          <w:szCs w:val="20"/>
        </w:rPr>
        <w:t xml:space="preserve"> </w:t>
      </w:r>
    </w:p>
    <w:p w14:paraId="3B003B18" w14:textId="0A67C0AF" w:rsidR="00957A91" w:rsidRPr="00F13FB2" w:rsidRDefault="00957A91" w:rsidP="00C439F2">
      <w:pPr>
        <w:pStyle w:val="NormalnyWeb"/>
        <w:numPr>
          <w:ilvl w:val="3"/>
          <w:numId w:val="54"/>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Koszty ubezpieczeń wymaganych Umową</w:t>
      </w:r>
      <w:r w:rsidR="00571E32" w:rsidRPr="00F13FB2">
        <w:rPr>
          <w:rFonts w:ascii="Verdana" w:hAnsi="Verdana"/>
          <w:sz w:val="20"/>
          <w:szCs w:val="20"/>
        </w:rPr>
        <w:t>,</w:t>
      </w:r>
      <w:r w:rsidRPr="00F13FB2">
        <w:rPr>
          <w:rFonts w:ascii="Verdana" w:hAnsi="Verdana"/>
          <w:sz w:val="20"/>
          <w:szCs w:val="20"/>
        </w:rPr>
        <w:t xml:space="preserve"> </w:t>
      </w:r>
    </w:p>
    <w:p w14:paraId="6A173AF3" w14:textId="4957B7EA" w:rsidR="00957A91" w:rsidRPr="00F13FB2" w:rsidRDefault="00957A91" w:rsidP="00C439F2">
      <w:pPr>
        <w:pStyle w:val="NormalnyWeb"/>
        <w:numPr>
          <w:ilvl w:val="3"/>
          <w:numId w:val="54"/>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 linii kredytowej, jeśli była dedykowana dla Umowy</w:t>
      </w:r>
      <w:r w:rsidR="00571E32" w:rsidRPr="00F13FB2">
        <w:rPr>
          <w:rFonts w:ascii="Verdana" w:hAnsi="Verdana"/>
          <w:sz w:val="20"/>
          <w:szCs w:val="20"/>
        </w:rPr>
        <w:t>.</w:t>
      </w:r>
      <w:r w:rsidRPr="00F13FB2">
        <w:rPr>
          <w:rFonts w:ascii="Verdana" w:hAnsi="Verdana"/>
          <w:sz w:val="20"/>
          <w:szCs w:val="20"/>
        </w:rPr>
        <w:t xml:space="preserve"> </w:t>
      </w:r>
    </w:p>
    <w:p w14:paraId="2410E5D7" w14:textId="7C781999" w:rsidR="00957A91" w:rsidRPr="00F13FB2" w:rsidRDefault="00FE1D54" w:rsidP="009225BA">
      <w:pPr>
        <w:pStyle w:val="NormalnyWeb"/>
        <w:numPr>
          <w:ilvl w:val="0"/>
          <w:numId w:val="39"/>
        </w:numPr>
        <w:shd w:val="clear" w:color="auto" w:fill="FFFFFF"/>
        <w:spacing w:after="120" w:line="276" w:lineRule="auto"/>
        <w:ind w:left="1134" w:hanging="567"/>
        <w:jc w:val="both"/>
        <w:rPr>
          <w:rFonts w:ascii="Verdana" w:hAnsi="Verdana"/>
          <w:sz w:val="20"/>
          <w:szCs w:val="20"/>
        </w:rPr>
      </w:pPr>
      <w:r w:rsidRPr="00F13FB2">
        <w:rPr>
          <w:rFonts w:ascii="Verdana" w:hAnsi="Verdana"/>
          <w:sz w:val="20"/>
          <w:szCs w:val="20"/>
        </w:rPr>
        <w:t xml:space="preserve">Koszt utrzymania biura </w:t>
      </w:r>
      <w:r w:rsidR="007F37C6" w:rsidRPr="00F13FB2">
        <w:rPr>
          <w:rFonts w:ascii="Verdana" w:hAnsi="Verdana"/>
          <w:sz w:val="20"/>
          <w:szCs w:val="20"/>
        </w:rPr>
        <w:t>Wykonawcy</w:t>
      </w:r>
      <w:r w:rsidR="00744BE0" w:rsidRPr="00F13FB2">
        <w:rPr>
          <w:rFonts w:ascii="Verdana" w:hAnsi="Verdana"/>
          <w:sz w:val="20"/>
          <w:szCs w:val="20"/>
        </w:rPr>
        <w:t>:</w:t>
      </w:r>
      <w:r w:rsidRPr="00F13FB2">
        <w:rPr>
          <w:rFonts w:ascii="Verdana" w:hAnsi="Verdana"/>
          <w:sz w:val="20"/>
          <w:szCs w:val="20"/>
        </w:rPr>
        <w:t xml:space="preserve"> </w:t>
      </w:r>
    </w:p>
    <w:p w14:paraId="6263F46F" w14:textId="4C10CF0C" w:rsidR="00FE1D54" w:rsidRPr="00F13FB2" w:rsidRDefault="00957A91" w:rsidP="00C439F2">
      <w:pPr>
        <w:pStyle w:val="NormalnyWeb"/>
        <w:numPr>
          <w:ilvl w:val="1"/>
          <w:numId w:val="55"/>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 xml:space="preserve">Koszty utrzymania </w:t>
      </w:r>
      <w:r w:rsidR="006875AF" w:rsidRPr="00F13FB2">
        <w:rPr>
          <w:rFonts w:ascii="Verdana" w:hAnsi="Verdana"/>
          <w:sz w:val="20"/>
          <w:szCs w:val="20"/>
        </w:rPr>
        <w:t>b</w:t>
      </w:r>
      <w:r w:rsidR="00FE1D54" w:rsidRPr="00F13FB2">
        <w:rPr>
          <w:rFonts w:ascii="Verdana" w:hAnsi="Verdana"/>
          <w:sz w:val="20"/>
          <w:szCs w:val="20"/>
        </w:rPr>
        <w:t>iura</w:t>
      </w:r>
      <w:r w:rsidRPr="00F13FB2">
        <w:rPr>
          <w:rFonts w:ascii="Verdana" w:hAnsi="Verdana"/>
          <w:sz w:val="20"/>
          <w:szCs w:val="20"/>
        </w:rPr>
        <w:t xml:space="preserve"> wraz z wyposażeniem (wynajem lub amortyzacja)</w:t>
      </w:r>
      <w:r w:rsidR="00E67EC2" w:rsidRPr="00F13FB2">
        <w:rPr>
          <w:rFonts w:ascii="Verdana" w:hAnsi="Verdana"/>
          <w:sz w:val="20"/>
          <w:szCs w:val="20"/>
        </w:rPr>
        <w:t>,</w:t>
      </w:r>
      <w:r w:rsidR="009331F0" w:rsidRPr="00F13FB2">
        <w:rPr>
          <w:rFonts w:ascii="Verdana" w:hAnsi="Verdana"/>
          <w:sz w:val="20"/>
          <w:szCs w:val="20"/>
        </w:rPr>
        <w:t xml:space="preserve"> </w:t>
      </w:r>
      <w:r w:rsidRPr="00F13FB2">
        <w:rPr>
          <w:rFonts w:ascii="Verdana" w:hAnsi="Verdana"/>
          <w:sz w:val="20"/>
          <w:szCs w:val="20"/>
        </w:rPr>
        <w:t>w tym powierzchni biurowej, drukarki, plotery - koszty wynajmu lub amortyzacji oraz koszt wydruków, kserokopiarki, materiały biurowe</w:t>
      </w:r>
      <w:r w:rsidR="00571E32" w:rsidRPr="00F13FB2">
        <w:rPr>
          <w:rFonts w:ascii="Verdana" w:hAnsi="Verdana"/>
          <w:sz w:val="20"/>
          <w:szCs w:val="20"/>
        </w:rPr>
        <w:t>,</w:t>
      </w:r>
      <w:r w:rsidRPr="00F13FB2">
        <w:rPr>
          <w:rFonts w:ascii="Verdana" w:hAnsi="Verdana"/>
          <w:sz w:val="20"/>
          <w:szCs w:val="20"/>
        </w:rPr>
        <w:t xml:space="preserve"> </w:t>
      </w:r>
    </w:p>
    <w:p w14:paraId="49DB873B" w14:textId="267AFF44" w:rsidR="00FE1D54" w:rsidRPr="00F13FB2" w:rsidRDefault="00957A91" w:rsidP="00C439F2">
      <w:pPr>
        <w:pStyle w:val="NormalnyWeb"/>
        <w:numPr>
          <w:ilvl w:val="1"/>
          <w:numId w:val="55"/>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 mediów (woda, ścieki, ogrzewanie, en</w:t>
      </w:r>
      <w:r w:rsidR="007F37C6" w:rsidRPr="00F13FB2">
        <w:rPr>
          <w:rFonts w:ascii="Verdana" w:hAnsi="Verdana"/>
          <w:sz w:val="20"/>
          <w:szCs w:val="20"/>
        </w:rPr>
        <w:t xml:space="preserve">ergia </w:t>
      </w:r>
      <w:r w:rsidRPr="00F13FB2">
        <w:rPr>
          <w:rFonts w:ascii="Verdana" w:hAnsi="Verdana"/>
          <w:sz w:val="20"/>
          <w:szCs w:val="20"/>
        </w:rPr>
        <w:t>elektryczna, Internet, telefony)</w:t>
      </w:r>
      <w:r w:rsidR="00571E32" w:rsidRPr="00F13FB2">
        <w:rPr>
          <w:rFonts w:ascii="Verdana" w:hAnsi="Verdana"/>
          <w:sz w:val="20"/>
          <w:szCs w:val="20"/>
        </w:rPr>
        <w:t>,</w:t>
      </w:r>
    </w:p>
    <w:p w14:paraId="60555E06" w14:textId="5080A436" w:rsidR="00FE1D54" w:rsidRPr="00F13FB2" w:rsidRDefault="00957A91" w:rsidP="00C439F2">
      <w:pPr>
        <w:pStyle w:val="NormalnyWeb"/>
        <w:numPr>
          <w:ilvl w:val="1"/>
          <w:numId w:val="55"/>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Koszty pocztowe i kurierskie</w:t>
      </w:r>
      <w:r w:rsidR="00571E32" w:rsidRPr="00F13FB2">
        <w:rPr>
          <w:rFonts w:ascii="Verdana" w:hAnsi="Verdana"/>
          <w:sz w:val="20"/>
          <w:szCs w:val="20"/>
        </w:rPr>
        <w:t>,</w:t>
      </w:r>
      <w:r w:rsidRPr="00F13FB2">
        <w:rPr>
          <w:rFonts w:ascii="Verdana" w:hAnsi="Verdana"/>
          <w:sz w:val="20"/>
          <w:szCs w:val="20"/>
        </w:rPr>
        <w:t xml:space="preserve"> </w:t>
      </w:r>
    </w:p>
    <w:p w14:paraId="5302404C" w14:textId="24684D95" w:rsidR="00FE1D54" w:rsidRPr="00F13FB2" w:rsidRDefault="00957A91" w:rsidP="00C439F2">
      <w:pPr>
        <w:pStyle w:val="NormalnyWeb"/>
        <w:numPr>
          <w:ilvl w:val="1"/>
          <w:numId w:val="55"/>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Wynajem lub amortyzacja oraz utrzymanie IT (w tym koszty sprzętu IT przypisanego do biura i personelu biura)</w:t>
      </w:r>
      <w:r w:rsidR="00571E32" w:rsidRPr="00F13FB2">
        <w:rPr>
          <w:rFonts w:ascii="Verdana" w:hAnsi="Verdana"/>
          <w:sz w:val="20"/>
          <w:szCs w:val="20"/>
        </w:rPr>
        <w:t>,</w:t>
      </w:r>
      <w:r w:rsidRPr="00F13FB2">
        <w:rPr>
          <w:rFonts w:ascii="Verdana" w:hAnsi="Verdana"/>
          <w:sz w:val="20"/>
          <w:szCs w:val="20"/>
        </w:rPr>
        <w:t xml:space="preserve"> </w:t>
      </w:r>
    </w:p>
    <w:p w14:paraId="125AD5D6" w14:textId="393EDC00" w:rsidR="00957A91" w:rsidRPr="00F13FB2" w:rsidRDefault="00FE1D54" w:rsidP="00C439F2">
      <w:pPr>
        <w:pStyle w:val="NormalnyWeb"/>
        <w:numPr>
          <w:ilvl w:val="1"/>
          <w:numId w:val="55"/>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w:t>
      </w:r>
      <w:r w:rsidR="00957A91" w:rsidRPr="00F13FB2">
        <w:rPr>
          <w:rFonts w:ascii="Verdana" w:hAnsi="Verdana"/>
          <w:sz w:val="20"/>
          <w:szCs w:val="20"/>
        </w:rPr>
        <w:t>oszty wywozu odpadów i nieczystości</w:t>
      </w:r>
      <w:r w:rsidR="00571E32" w:rsidRPr="00F13FB2">
        <w:rPr>
          <w:rFonts w:ascii="Verdana" w:hAnsi="Verdana"/>
          <w:sz w:val="20"/>
          <w:szCs w:val="20"/>
        </w:rPr>
        <w:t>.</w:t>
      </w:r>
    </w:p>
    <w:p w14:paraId="7F55CC83" w14:textId="722891BE" w:rsidR="00957A91" w:rsidRPr="00F13FB2" w:rsidRDefault="00FE1D54" w:rsidP="009225BA">
      <w:pPr>
        <w:pStyle w:val="NormalnyWeb"/>
        <w:numPr>
          <w:ilvl w:val="0"/>
          <w:numId w:val="39"/>
        </w:numPr>
        <w:shd w:val="clear" w:color="auto" w:fill="FFFFFF"/>
        <w:spacing w:after="120" w:line="276" w:lineRule="auto"/>
        <w:ind w:left="1134" w:hanging="567"/>
        <w:jc w:val="both"/>
        <w:rPr>
          <w:rFonts w:ascii="Verdana" w:hAnsi="Verdana"/>
          <w:sz w:val="20"/>
          <w:szCs w:val="20"/>
        </w:rPr>
      </w:pPr>
      <w:r w:rsidRPr="00F13FB2">
        <w:rPr>
          <w:rFonts w:ascii="Verdana" w:hAnsi="Verdana"/>
          <w:sz w:val="20"/>
          <w:szCs w:val="20"/>
        </w:rPr>
        <w:t>Koszt utrzymania personelu biura i zarządu</w:t>
      </w:r>
      <w:r w:rsidR="00744BE0" w:rsidRPr="00F13FB2">
        <w:rPr>
          <w:rFonts w:ascii="Verdana" w:hAnsi="Verdana"/>
          <w:sz w:val="20"/>
          <w:szCs w:val="20"/>
        </w:rPr>
        <w:t>:</w:t>
      </w:r>
    </w:p>
    <w:p w14:paraId="26757872" w14:textId="196C15F8" w:rsidR="00957A91" w:rsidRPr="00F13FB2" w:rsidRDefault="00957A91" w:rsidP="00C439F2">
      <w:pPr>
        <w:pStyle w:val="NormalnyWeb"/>
        <w:numPr>
          <w:ilvl w:val="0"/>
          <w:numId w:val="56"/>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Koszty zatrudnienia, w tym koszt wynagrodzeń oraz mieszkań służbowych Personelu Wykonawcy, podróży służbowych, delegacji, telefonów komórkowych, koszt gwarantowanych świadczeń socjalnych</w:t>
      </w:r>
      <w:r w:rsidR="00571E32" w:rsidRPr="00F13FB2">
        <w:rPr>
          <w:rFonts w:ascii="Verdana" w:hAnsi="Verdana"/>
          <w:sz w:val="20"/>
          <w:szCs w:val="20"/>
        </w:rPr>
        <w:t>,</w:t>
      </w:r>
      <w:r w:rsidRPr="00F13FB2">
        <w:rPr>
          <w:rFonts w:ascii="Verdana" w:hAnsi="Verdana"/>
          <w:sz w:val="20"/>
          <w:szCs w:val="20"/>
        </w:rPr>
        <w:t xml:space="preserve"> </w:t>
      </w:r>
    </w:p>
    <w:p w14:paraId="1C426429" w14:textId="44675A55" w:rsidR="00957A91" w:rsidRPr="00F13FB2" w:rsidRDefault="00957A91" w:rsidP="00C439F2">
      <w:pPr>
        <w:pStyle w:val="NormalnyWeb"/>
        <w:numPr>
          <w:ilvl w:val="0"/>
          <w:numId w:val="56"/>
        </w:numPr>
        <w:shd w:val="clear" w:color="auto" w:fill="FFFFFF"/>
        <w:spacing w:after="120" w:line="276" w:lineRule="auto"/>
        <w:ind w:left="1560" w:hanging="426"/>
        <w:jc w:val="both"/>
        <w:rPr>
          <w:rFonts w:ascii="Verdana" w:hAnsi="Verdana"/>
          <w:sz w:val="20"/>
          <w:szCs w:val="20"/>
        </w:rPr>
      </w:pPr>
      <w:r w:rsidRPr="00F13FB2">
        <w:rPr>
          <w:rFonts w:ascii="Verdana" w:hAnsi="Verdana"/>
          <w:sz w:val="20"/>
          <w:szCs w:val="20"/>
        </w:rPr>
        <w:t>Koszt pojazdów służbowych, koszt paliwa, eksploatacji, przeglądów, ubezpieczeń, amortyzacji</w:t>
      </w:r>
      <w:r w:rsidR="00C1558F" w:rsidRPr="00F13FB2">
        <w:rPr>
          <w:rFonts w:ascii="Verdana" w:hAnsi="Verdana"/>
          <w:sz w:val="20"/>
          <w:szCs w:val="20"/>
        </w:rPr>
        <w:t>.</w:t>
      </w:r>
    </w:p>
    <w:p w14:paraId="7B461343" w14:textId="1ABD40E1" w:rsidR="0078280C" w:rsidRPr="00F13FB2" w:rsidRDefault="00FE1D54" w:rsidP="00606AF6">
      <w:pPr>
        <w:spacing w:before="120" w:after="120"/>
        <w:jc w:val="both"/>
        <w:outlineLvl w:val="0"/>
        <w:rPr>
          <w:rFonts w:ascii="Verdana" w:eastAsia="Calibri" w:hAnsi="Verdana"/>
          <w:sz w:val="20"/>
          <w:szCs w:val="20"/>
        </w:rPr>
      </w:pPr>
      <w:r w:rsidRPr="00F13FB2">
        <w:rPr>
          <w:rFonts w:ascii="Verdana" w:eastAsia="Calibri" w:hAnsi="Verdana"/>
          <w:sz w:val="20"/>
          <w:szCs w:val="20"/>
        </w:rPr>
        <w:t xml:space="preserve">Wykonawca zobowiązany jest każdorazowo wykazać powiązanie danej kategorii </w:t>
      </w:r>
      <w:r w:rsidR="006875AF" w:rsidRPr="00F13FB2">
        <w:rPr>
          <w:rFonts w:ascii="Verdana" w:eastAsia="Calibri" w:hAnsi="Verdana"/>
          <w:sz w:val="20"/>
          <w:szCs w:val="20"/>
        </w:rPr>
        <w:t>k</w:t>
      </w:r>
      <w:r w:rsidRPr="00F13FB2">
        <w:rPr>
          <w:rFonts w:ascii="Verdana" w:eastAsia="Calibri" w:hAnsi="Verdana"/>
          <w:sz w:val="20"/>
          <w:szCs w:val="20"/>
        </w:rPr>
        <w:t xml:space="preserve">osztu </w:t>
      </w:r>
      <w:r w:rsidR="00606AF6">
        <w:rPr>
          <w:rFonts w:ascii="Verdana" w:eastAsia="Calibri" w:hAnsi="Verdana"/>
          <w:sz w:val="20"/>
          <w:szCs w:val="20"/>
        </w:rPr>
        <w:br/>
      </w:r>
      <w:r w:rsidRPr="00F13FB2">
        <w:rPr>
          <w:rFonts w:ascii="Verdana" w:eastAsia="Calibri" w:hAnsi="Verdana"/>
          <w:sz w:val="20"/>
          <w:szCs w:val="20"/>
        </w:rPr>
        <w:t>z Umową.</w:t>
      </w:r>
    </w:p>
    <w:p w14:paraId="67CA02AE" w14:textId="5236E015" w:rsidR="001B2783" w:rsidRPr="00F13FB2" w:rsidRDefault="001B2783"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997B21">
        <w:rPr>
          <w:rFonts w:ascii="Verdana" w:hAnsi="Verdana" w:cs="TTE1768698t00"/>
          <w:b/>
          <w:sz w:val="20"/>
          <w:szCs w:val="20"/>
        </w:rPr>
        <w:t>6</w:t>
      </w:r>
    </w:p>
    <w:p w14:paraId="6092D714" w14:textId="29881977" w:rsidR="000C34F1" w:rsidRPr="00F13FB2" w:rsidRDefault="4EEAB3B3" w:rsidP="00606AF6">
      <w:pPr>
        <w:spacing w:after="120"/>
        <w:jc w:val="center"/>
        <w:outlineLvl w:val="0"/>
        <w:rPr>
          <w:rFonts w:ascii="Verdana" w:hAnsi="Verdana" w:cs="Arial"/>
          <w:b/>
          <w:bCs/>
          <w:sz w:val="20"/>
          <w:szCs w:val="20"/>
        </w:rPr>
      </w:pPr>
      <w:r w:rsidRPr="00F13FB2">
        <w:rPr>
          <w:rFonts w:ascii="Verdana" w:hAnsi="Verdana" w:cs="Arial"/>
          <w:b/>
          <w:bCs/>
          <w:sz w:val="20"/>
          <w:szCs w:val="20"/>
        </w:rPr>
        <w:t>(</w:t>
      </w:r>
      <w:r w:rsidR="63724046" w:rsidRPr="00F13FB2">
        <w:rPr>
          <w:rFonts w:ascii="Verdana" w:hAnsi="Verdana" w:cs="Arial"/>
          <w:b/>
          <w:bCs/>
          <w:sz w:val="20"/>
          <w:szCs w:val="20"/>
        </w:rPr>
        <w:t>Roszczenia Wykonawcy</w:t>
      </w:r>
      <w:r w:rsidRPr="00F13FB2">
        <w:rPr>
          <w:rFonts w:ascii="Verdana" w:hAnsi="Verdana" w:cs="Arial"/>
          <w:b/>
          <w:bCs/>
          <w:sz w:val="20"/>
          <w:szCs w:val="20"/>
        </w:rPr>
        <w:t>)</w:t>
      </w:r>
    </w:p>
    <w:p w14:paraId="7C521286" w14:textId="77777777" w:rsidR="001B2783" w:rsidRPr="00F13FB2" w:rsidRDefault="001B2783" w:rsidP="00606AF6">
      <w:pPr>
        <w:numPr>
          <w:ilvl w:val="0"/>
          <w:numId w:val="7"/>
        </w:numPr>
        <w:tabs>
          <w:tab w:val="clear" w:pos="1495"/>
        </w:tabs>
        <w:spacing w:after="120" w:line="276" w:lineRule="auto"/>
        <w:ind w:left="567" w:hanging="567"/>
        <w:jc w:val="both"/>
        <w:rPr>
          <w:rFonts w:ascii="Verdana" w:hAnsi="Verdana"/>
          <w:iCs/>
          <w:sz w:val="20"/>
          <w:szCs w:val="20"/>
        </w:rPr>
      </w:pPr>
      <w:r w:rsidRPr="00F13FB2">
        <w:rPr>
          <w:rFonts w:ascii="Verdana" w:hAnsi="Verdana"/>
          <w:iCs/>
          <w:sz w:val="20"/>
          <w:szCs w:val="20"/>
        </w:rPr>
        <w:t>Jeżeli Wykonawca uważa się za uprawnionego do:</w:t>
      </w:r>
    </w:p>
    <w:p w14:paraId="739D8CF9" w14:textId="6AF58AA5" w:rsidR="00B679FA" w:rsidRPr="00F13FB2" w:rsidRDefault="001B2783" w:rsidP="009225BA">
      <w:pPr>
        <w:pStyle w:val="BodyText2"/>
        <w:numPr>
          <w:ilvl w:val="0"/>
          <w:numId w:val="33"/>
        </w:numPr>
        <w:spacing w:before="0" w:after="80" w:line="276" w:lineRule="auto"/>
        <w:ind w:left="1134" w:right="40" w:hanging="567"/>
        <w:jc w:val="both"/>
        <w:rPr>
          <w:rFonts w:ascii="Verdana" w:hAnsi="Verdana" w:cs="Calibri"/>
        </w:rPr>
      </w:pPr>
      <w:r w:rsidRPr="00F13FB2">
        <w:rPr>
          <w:rFonts w:ascii="Verdana" w:hAnsi="Verdana" w:cs="Calibri"/>
        </w:rPr>
        <w:t>jakiejkolwiek zmiany termin</w:t>
      </w:r>
      <w:r w:rsidR="000C34F1" w:rsidRPr="00F13FB2">
        <w:rPr>
          <w:rFonts w:ascii="Verdana" w:hAnsi="Verdana" w:cs="Calibri"/>
        </w:rPr>
        <w:t>u</w:t>
      </w:r>
      <w:r w:rsidRPr="00F13FB2">
        <w:rPr>
          <w:rFonts w:ascii="Verdana" w:hAnsi="Verdana" w:cs="Calibri"/>
        </w:rPr>
        <w:t xml:space="preserve"> </w:t>
      </w:r>
      <w:r w:rsidR="00B679FA" w:rsidRPr="00F13FB2">
        <w:rPr>
          <w:rFonts w:ascii="Verdana" w:hAnsi="Verdana" w:cs="Calibri"/>
        </w:rPr>
        <w:t xml:space="preserve">realizacji </w:t>
      </w:r>
      <w:r w:rsidRPr="00F13FB2">
        <w:rPr>
          <w:rFonts w:ascii="Verdana" w:hAnsi="Verdana" w:cs="Calibri"/>
        </w:rPr>
        <w:t>Przedmiotu Umowy</w:t>
      </w:r>
      <w:r w:rsidR="00571E32" w:rsidRPr="00F13FB2">
        <w:rPr>
          <w:rFonts w:ascii="Verdana" w:hAnsi="Verdana" w:cs="Calibri"/>
        </w:rPr>
        <w:t>;</w:t>
      </w:r>
      <w:r w:rsidRPr="00F13FB2">
        <w:rPr>
          <w:rFonts w:ascii="Verdana" w:hAnsi="Verdana" w:cs="Calibri"/>
        </w:rPr>
        <w:t xml:space="preserve"> lub</w:t>
      </w:r>
    </w:p>
    <w:p w14:paraId="7E3614AE" w14:textId="0867C302" w:rsidR="001B2783" w:rsidRPr="00F13FB2" w:rsidRDefault="00B679FA" w:rsidP="009225BA">
      <w:pPr>
        <w:pStyle w:val="BodyText2"/>
        <w:numPr>
          <w:ilvl w:val="0"/>
          <w:numId w:val="33"/>
        </w:numPr>
        <w:spacing w:before="0" w:after="80" w:line="276" w:lineRule="auto"/>
        <w:ind w:left="1134" w:right="40" w:hanging="567"/>
        <w:jc w:val="both"/>
        <w:rPr>
          <w:rFonts w:ascii="Verdana" w:hAnsi="Verdana" w:cs="Calibri"/>
        </w:rPr>
      </w:pPr>
      <w:r w:rsidRPr="00F13FB2">
        <w:rPr>
          <w:rFonts w:ascii="Verdana" w:eastAsia="Times New Roman" w:hAnsi="Verdana"/>
          <w:spacing w:val="-4"/>
        </w:rPr>
        <w:lastRenderedPageBreak/>
        <w:t xml:space="preserve">jakiejkolwiek zmiany terminów wykonania poszczególnych </w:t>
      </w:r>
      <w:r w:rsidR="00695A3C">
        <w:rPr>
          <w:rFonts w:ascii="Verdana" w:eastAsia="Times New Roman" w:hAnsi="Verdana"/>
          <w:spacing w:val="-4"/>
        </w:rPr>
        <w:t>Etapów</w:t>
      </w:r>
      <w:r w:rsidR="00571E32" w:rsidRPr="00F13FB2">
        <w:rPr>
          <w:rFonts w:ascii="Verdana" w:eastAsia="Times New Roman" w:hAnsi="Verdana"/>
          <w:spacing w:val="-4"/>
        </w:rPr>
        <w:t>;</w:t>
      </w:r>
      <w:r w:rsidRPr="00F13FB2">
        <w:rPr>
          <w:rFonts w:ascii="Verdana" w:eastAsia="Times New Roman" w:hAnsi="Verdana"/>
          <w:spacing w:val="-4"/>
        </w:rPr>
        <w:t xml:space="preserve"> lub</w:t>
      </w:r>
      <w:r w:rsidR="001B2783" w:rsidRPr="00F13FB2">
        <w:rPr>
          <w:rFonts w:ascii="Verdana" w:hAnsi="Verdana" w:cs="Calibri"/>
        </w:rPr>
        <w:t xml:space="preserve"> </w:t>
      </w:r>
    </w:p>
    <w:p w14:paraId="7BC44A86" w14:textId="4916E8E0" w:rsidR="001B2783" w:rsidRPr="00F13FB2" w:rsidRDefault="001B2783" w:rsidP="009225BA">
      <w:pPr>
        <w:pStyle w:val="BodyText2"/>
        <w:numPr>
          <w:ilvl w:val="0"/>
          <w:numId w:val="33"/>
        </w:numPr>
        <w:spacing w:before="0" w:after="80" w:line="276" w:lineRule="auto"/>
        <w:ind w:left="1134" w:right="40" w:hanging="567"/>
        <w:jc w:val="both"/>
        <w:rPr>
          <w:rFonts w:ascii="Verdana" w:hAnsi="Verdana" w:cs="Calibri"/>
        </w:rPr>
      </w:pPr>
      <w:r w:rsidRPr="00F13FB2">
        <w:rPr>
          <w:rFonts w:ascii="Verdana" w:hAnsi="Verdana" w:cs="Calibri"/>
        </w:rPr>
        <w:t>zmiany zakresu Przedmiotu Umowy</w:t>
      </w:r>
      <w:r w:rsidR="00571E32" w:rsidRPr="00F13FB2">
        <w:rPr>
          <w:rFonts w:ascii="Verdana" w:hAnsi="Verdana" w:cs="Calibri"/>
        </w:rPr>
        <w:t>;</w:t>
      </w:r>
      <w:r w:rsidRPr="00F13FB2">
        <w:rPr>
          <w:rFonts w:ascii="Verdana" w:hAnsi="Verdana" w:cs="Calibri"/>
        </w:rPr>
        <w:t xml:space="preserve"> lub</w:t>
      </w:r>
    </w:p>
    <w:p w14:paraId="087411E8" w14:textId="3F9C51A9" w:rsidR="004E0C95" w:rsidRPr="00F13FB2" w:rsidRDefault="004E0C95" w:rsidP="009225BA">
      <w:pPr>
        <w:pStyle w:val="BodyText2"/>
        <w:numPr>
          <w:ilvl w:val="0"/>
          <w:numId w:val="33"/>
        </w:numPr>
        <w:spacing w:before="0" w:after="80" w:line="276" w:lineRule="auto"/>
        <w:ind w:left="1134" w:right="40" w:hanging="567"/>
        <w:jc w:val="both"/>
        <w:rPr>
          <w:rFonts w:ascii="Verdana" w:hAnsi="Verdana" w:cs="Calibri"/>
        </w:rPr>
      </w:pPr>
      <w:r w:rsidRPr="00F13FB2">
        <w:t>zmiany sposobu wykonania Umowy</w:t>
      </w:r>
      <w:r w:rsidR="00571E32" w:rsidRPr="00F13FB2">
        <w:t>;</w:t>
      </w:r>
      <w:r w:rsidRPr="00F13FB2">
        <w:t xml:space="preserve"> lub</w:t>
      </w:r>
    </w:p>
    <w:p w14:paraId="346BE580" w14:textId="3301D2DD" w:rsidR="00B679FA" w:rsidRPr="00F13FB2" w:rsidRDefault="00B679FA" w:rsidP="009225BA">
      <w:pPr>
        <w:pStyle w:val="BodyText2"/>
        <w:numPr>
          <w:ilvl w:val="0"/>
          <w:numId w:val="33"/>
        </w:numPr>
        <w:spacing w:before="0" w:after="80" w:line="276" w:lineRule="auto"/>
        <w:ind w:left="1134" w:right="40" w:hanging="567"/>
        <w:jc w:val="both"/>
        <w:rPr>
          <w:rFonts w:ascii="Verdana" w:hAnsi="Verdana" w:cs="Calibri"/>
        </w:rPr>
      </w:pPr>
      <w:r w:rsidRPr="00F13FB2">
        <w:rPr>
          <w:rFonts w:ascii="Verdana" w:hAnsi="Verdana" w:cs="Calibri"/>
        </w:rPr>
        <w:t xml:space="preserve">zmiany </w:t>
      </w:r>
      <w:r w:rsidR="006875AF" w:rsidRPr="00F13FB2">
        <w:rPr>
          <w:rFonts w:ascii="Verdana" w:hAnsi="Verdana" w:cs="Calibri"/>
        </w:rPr>
        <w:t>w</w:t>
      </w:r>
      <w:r w:rsidRPr="00F13FB2">
        <w:rPr>
          <w:rFonts w:ascii="Verdana" w:hAnsi="Verdana" w:cs="Calibri"/>
        </w:rPr>
        <w:t>ynagrodzenia</w:t>
      </w:r>
      <w:r w:rsidR="00395C40" w:rsidRPr="00F13FB2">
        <w:rPr>
          <w:rFonts w:ascii="Verdana" w:hAnsi="Verdana" w:cs="Calibri"/>
        </w:rPr>
        <w:t>,</w:t>
      </w:r>
      <w:r w:rsidR="00A26382" w:rsidRPr="00F13FB2">
        <w:rPr>
          <w:rFonts w:ascii="Verdana" w:hAnsi="Verdana" w:cs="Calibri"/>
        </w:rPr>
        <w:t xml:space="preserve"> z wyłączeniem uregulowań wynikających z </w:t>
      </w:r>
      <w:r w:rsidR="00395C40" w:rsidRPr="00F13FB2">
        <w:rPr>
          <w:rFonts w:ascii="Verdana" w:hAnsi="Verdana" w:cs="Calibri"/>
        </w:rPr>
        <w:t xml:space="preserve">§ </w:t>
      </w:r>
      <w:r w:rsidR="00695A3C">
        <w:rPr>
          <w:rFonts w:ascii="Verdana" w:hAnsi="Verdana" w:cs="Calibri"/>
        </w:rPr>
        <w:t>3</w:t>
      </w:r>
      <w:r w:rsidR="00395C40" w:rsidRPr="00F13FB2">
        <w:rPr>
          <w:rFonts w:ascii="Verdana" w:hAnsi="Verdana" w:cs="Calibri"/>
        </w:rPr>
        <w:t xml:space="preserve"> ust. </w:t>
      </w:r>
      <w:r w:rsidR="00B4568B">
        <w:rPr>
          <w:rFonts w:ascii="Verdana" w:hAnsi="Verdana" w:cs="Calibri"/>
        </w:rPr>
        <w:t>2-6</w:t>
      </w:r>
      <w:r w:rsidR="00395C40" w:rsidRPr="00F13FB2">
        <w:rPr>
          <w:rFonts w:ascii="Verdana" w:hAnsi="Verdana" w:cs="Calibri"/>
        </w:rPr>
        <w:t xml:space="preserve"> oraz </w:t>
      </w:r>
      <w:r w:rsidR="00A26382" w:rsidRPr="00F13FB2">
        <w:rPr>
          <w:rFonts w:ascii="Verdana" w:hAnsi="Verdana" w:cs="Calibri"/>
        </w:rPr>
        <w:t xml:space="preserve">§ </w:t>
      </w:r>
      <w:r w:rsidR="00695A3C">
        <w:rPr>
          <w:rFonts w:ascii="Verdana" w:hAnsi="Verdana" w:cs="Calibri"/>
        </w:rPr>
        <w:t>5</w:t>
      </w:r>
      <w:r w:rsidR="00285061" w:rsidRPr="00F13FB2">
        <w:rPr>
          <w:rFonts w:ascii="Verdana" w:hAnsi="Verdana" w:cs="Calibri"/>
        </w:rPr>
        <w:t xml:space="preserve"> </w:t>
      </w:r>
      <w:r w:rsidR="0091281B" w:rsidRPr="00F13FB2">
        <w:rPr>
          <w:rFonts w:ascii="Verdana" w:hAnsi="Verdana" w:cs="Calibri"/>
        </w:rPr>
        <w:t xml:space="preserve">ust. </w:t>
      </w:r>
      <w:r w:rsidR="00285061" w:rsidRPr="00F13FB2">
        <w:rPr>
          <w:rFonts w:ascii="Verdana" w:hAnsi="Verdana" w:cs="Calibri"/>
        </w:rPr>
        <w:t>1</w:t>
      </w:r>
      <w:r w:rsidR="0091281B" w:rsidRPr="00F13FB2">
        <w:rPr>
          <w:rFonts w:ascii="Verdana" w:hAnsi="Verdana" w:cs="Calibri"/>
        </w:rPr>
        <w:t xml:space="preserve"> pkt 1</w:t>
      </w:r>
      <w:r w:rsidR="00677C89" w:rsidRPr="00F13FB2">
        <w:rPr>
          <w:rFonts w:ascii="Verdana" w:hAnsi="Verdana" w:cs="Calibri"/>
        </w:rPr>
        <w:t>-</w:t>
      </w:r>
      <w:r w:rsidR="00285061" w:rsidRPr="00F13FB2">
        <w:rPr>
          <w:rFonts w:ascii="Verdana" w:hAnsi="Verdana" w:cs="Calibri"/>
        </w:rPr>
        <w:t>3</w:t>
      </w:r>
      <w:r w:rsidR="00571E32" w:rsidRPr="00F13FB2">
        <w:rPr>
          <w:rFonts w:ascii="Verdana" w:hAnsi="Verdana" w:cs="Calibri"/>
        </w:rPr>
        <w:t>;</w:t>
      </w:r>
      <w:r w:rsidR="00262739" w:rsidRPr="00F13FB2">
        <w:rPr>
          <w:rFonts w:ascii="Verdana" w:hAnsi="Verdana" w:cs="Calibri"/>
        </w:rPr>
        <w:t xml:space="preserve"> </w:t>
      </w:r>
      <w:r w:rsidRPr="00F13FB2">
        <w:rPr>
          <w:rFonts w:ascii="Verdana" w:hAnsi="Verdana" w:cs="Calibri"/>
        </w:rPr>
        <w:t>lub</w:t>
      </w:r>
    </w:p>
    <w:p w14:paraId="2A502BDB" w14:textId="77777777" w:rsidR="001B2783" w:rsidRPr="00F13FB2" w:rsidRDefault="001B2783" w:rsidP="009225BA">
      <w:pPr>
        <w:pStyle w:val="BodyText2"/>
        <w:numPr>
          <w:ilvl w:val="0"/>
          <w:numId w:val="33"/>
        </w:numPr>
        <w:spacing w:before="0" w:after="80" w:line="276" w:lineRule="auto"/>
        <w:ind w:left="1134" w:right="40" w:hanging="567"/>
        <w:jc w:val="both"/>
        <w:rPr>
          <w:rFonts w:ascii="Verdana" w:hAnsi="Verdana" w:cs="Calibri"/>
        </w:rPr>
      </w:pPr>
      <w:r w:rsidRPr="00F13FB2">
        <w:rPr>
          <w:rFonts w:ascii="Verdana" w:hAnsi="Verdana" w:cs="Calibri"/>
        </w:rPr>
        <w:t xml:space="preserve">jakiejkolwiek dodatkowej płatności </w:t>
      </w:r>
    </w:p>
    <w:p w14:paraId="60AF278E" w14:textId="26771DEF" w:rsidR="2E43F192" w:rsidRPr="00F13FB2" w:rsidRDefault="54C5F2FE" w:rsidP="009225BA">
      <w:pPr>
        <w:spacing w:after="80" w:line="276" w:lineRule="auto"/>
        <w:ind w:left="567"/>
        <w:jc w:val="both"/>
        <w:rPr>
          <w:rFonts w:ascii="Verdana" w:eastAsia="Verdana" w:hAnsi="Verdana" w:cs="Verdana"/>
          <w:sz w:val="20"/>
          <w:szCs w:val="20"/>
        </w:rPr>
      </w:pPr>
      <w:r w:rsidRPr="00F13FB2">
        <w:rPr>
          <w:rFonts w:ascii="Verdana" w:hAnsi="Verdana"/>
          <w:sz w:val="20"/>
          <w:szCs w:val="20"/>
        </w:rPr>
        <w:t xml:space="preserve">powiadomi Zamawiającego opisując wydarzenie lub okoliczność, uzasadniającą  roszczenie. Powiadomienie będzie przekazane Zamawiającemu najwcześniej jak to możliwe, ale nie później niż 28 </w:t>
      </w:r>
      <w:r w:rsidR="3405A85A" w:rsidRPr="00F13FB2">
        <w:rPr>
          <w:rFonts w:ascii="Verdana" w:hAnsi="Verdana"/>
          <w:sz w:val="20"/>
          <w:szCs w:val="20"/>
        </w:rPr>
        <w:t>D</w:t>
      </w:r>
      <w:r w:rsidRPr="00F13FB2">
        <w:rPr>
          <w:rFonts w:ascii="Verdana" w:hAnsi="Verdana"/>
          <w:sz w:val="20"/>
          <w:szCs w:val="20"/>
        </w:rPr>
        <w:t xml:space="preserve">ni po </w:t>
      </w:r>
      <w:r w:rsidR="3405A85A" w:rsidRPr="00F13FB2">
        <w:rPr>
          <w:rFonts w:ascii="Verdana" w:hAnsi="Verdana"/>
          <w:sz w:val="20"/>
          <w:szCs w:val="20"/>
        </w:rPr>
        <w:t>D</w:t>
      </w:r>
      <w:r w:rsidRPr="00F13FB2">
        <w:rPr>
          <w:rFonts w:ascii="Verdana" w:hAnsi="Verdana"/>
          <w:sz w:val="20"/>
          <w:szCs w:val="20"/>
        </w:rPr>
        <w:t>niu, w którym</w:t>
      </w:r>
      <w:r w:rsidR="4F428854" w:rsidRPr="00F13FB2">
        <w:rPr>
          <w:rFonts w:ascii="Verdana" w:hAnsi="Verdana"/>
          <w:sz w:val="20"/>
          <w:szCs w:val="20"/>
        </w:rPr>
        <w:t xml:space="preserve"> </w:t>
      </w:r>
      <w:r w:rsidRPr="00F13FB2">
        <w:rPr>
          <w:rFonts w:ascii="Verdana" w:hAnsi="Verdana"/>
          <w:sz w:val="20"/>
          <w:szCs w:val="20"/>
        </w:rPr>
        <w:t>Wykonawca dowiedział się, lub powinien był dowiedzieć się</w:t>
      </w:r>
      <w:r w:rsidR="00EE54F1" w:rsidRPr="00F13FB2">
        <w:rPr>
          <w:rFonts w:ascii="Verdana" w:hAnsi="Verdana"/>
          <w:iCs/>
          <w:sz w:val="20"/>
          <w:szCs w:val="20"/>
        </w:rPr>
        <w:t xml:space="preserve"> przy dołożeniu należytej staranności</w:t>
      </w:r>
      <w:r w:rsidRPr="00F13FB2">
        <w:rPr>
          <w:rFonts w:ascii="Verdana" w:hAnsi="Verdana"/>
          <w:sz w:val="20"/>
          <w:szCs w:val="20"/>
        </w:rPr>
        <w:t xml:space="preserve">, o </w:t>
      </w:r>
      <w:r w:rsidR="2F747A0F" w:rsidRPr="00F13FB2">
        <w:rPr>
          <w:rFonts w:ascii="Verdana" w:hAnsi="Verdana"/>
          <w:sz w:val="20"/>
          <w:szCs w:val="20"/>
        </w:rPr>
        <w:t xml:space="preserve">zaistnieniu </w:t>
      </w:r>
      <w:r w:rsidRPr="00F13FB2">
        <w:rPr>
          <w:rFonts w:ascii="Verdana" w:hAnsi="Verdana"/>
          <w:sz w:val="20"/>
          <w:szCs w:val="20"/>
        </w:rPr>
        <w:t>tego wydarzenia lub okoliczności.</w:t>
      </w:r>
    </w:p>
    <w:p w14:paraId="3A8D58DD" w14:textId="687ECA27" w:rsidR="001B2783" w:rsidRPr="00F13FB2" w:rsidRDefault="54C5F2FE" w:rsidP="009225BA">
      <w:pPr>
        <w:numPr>
          <w:ilvl w:val="0"/>
          <w:numId w:val="7"/>
        </w:numPr>
        <w:tabs>
          <w:tab w:val="clear" w:pos="1495"/>
        </w:tabs>
        <w:spacing w:after="80" w:line="276" w:lineRule="auto"/>
        <w:ind w:left="567" w:hanging="567"/>
        <w:jc w:val="both"/>
        <w:rPr>
          <w:rFonts w:ascii="Verdana" w:hAnsi="Verdana"/>
          <w:sz w:val="20"/>
          <w:szCs w:val="20"/>
        </w:rPr>
      </w:pPr>
      <w:r w:rsidRPr="00F13FB2">
        <w:rPr>
          <w:rFonts w:ascii="Verdana" w:hAnsi="Verdana"/>
          <w:sz w:val="20"/>
          <w:szCs w:val="20"/>
        </w:rPr>
        <w:t>Jeżeli Wykonawca nie da powiadomienia o roszczeniu w terminie</w:t>
      </w:r>
      <w:r w:rsidR="2F747A0F" w:rsidRPr="00F13FB2">
        <w:rPr>
          <w:rFonts w:ascii="Verdana" w:hAnsi="Verdana"/>
          <w:sz w:val="20"/>
          <w:szCs w:val="20"/>
        </w:rPr>
        <w:t>,</w:t>
      </w:r>
      <w:r w:rsidRPr="00F13FB2">
        <w:rPr>
          <w:rFonts w:ascii="Verdana" w:hAnsi="Verdana"/>
          <w:sz w:val="20"/>
          <w:szCs w:val="20"/>
        </w:rPr>
        <w:t xml:space="preserve"> o </w:t>
      </w:r>
      <w:r w:rsidR="00610092" w:rsidRPr="00F13FB2">
        <w:rPr>
          <w:rFonts w:ascii="Verdana" w:hAnsi="Verdana"/>
          <w:sz w:val="20"/>
          <w:szCs w:val="20"/>
        </w:rPr>
        <w:t xml:space="preserve">którym </w:t>
      </w:r>
      <w:r w:rsidRPr="00F13FB2">
        <w:rPr>
          <w:rFonts w:ascii="Verdana" w:hAnsi="Verdana"/>
          <w:sz w:val="20"/>
          <w:szCs w:val="20"/>
        </w:rPr>
        <w:t xml:space="preserve">mowa w ust. 1, to termin </w:t>
      </w:r>
      <w:r w:rsidR="63449083" w:rsidRPr="00F13FB2">
        <w:rPr>
          <w:rFonts w:ascii="Verdana" w:hAnsi="Verdana"/>
          <w:sz w:val="20"/>
          <w:szCs w:val="20"/>
        </w:rPr>
        <w:t xml:space="preserve">realizacji </w:t>
      </w:r>
      <w:r w:rsidRPr="00F13FB2">
        <w:rPr>
          <w:rFonts w:ascii="Verdana" w:hAnsi="Verdana"/>
          <w:sz w:val="20"/>
          <w:szCs w:val="20"/>
        </w:rPr>
        <w:t>Przedmiotu Umowy</w:t>
      </w:r>
      <w:r w:rsidR="63449083" w:rsidRPr="00F13FB2">
        <w:rPr>
          <w:rFonts w:ascii="Verdana" w:hAnsi="Verdana"/>
          <w:sz w:val="20"/>
          <w:szCs w:val="20"/>
        </w:rPr>
        <w:t xml:space="preserve"> lub wykonania poszczególnych </w:t>
      </w:r>
      <w:r w:rsidR="00D94094">
        <w:rPr>
          <w:rFonts w:ascii="Verdana" w:hAnsi="Verdana"/>
          <w:sz w:val="20"/>
          <w:szCs w:val="20"/>
        </w:rPr>
        <w:t xml:space="preserve">Etapów </w:t>
      </w:r>
      <w:r w:rsidRPr="00F13FB2">
        <w:rPr>
          <w:rFonts w:ascii="Verdana" w:hAnsi="Verdana"/>
          <w:sz w:val="20"/>
          <w:szCs w:val="20"/>
        </w:rPr>
        <w:t xml:space="preserve">nie będzie przedłużony, zmiana zakresu Przedmiotu Umowy nie będzie zaakceptowana, Wykonawca nie będzie uprawniony </w:t>
      </w:r>
      <w:r w:rsidR="08B7FA6C" w:rsidRPr="00F13FB2">
        <w:rPr>
          <w:rFonts w:ascii="Verdana" w:hAnsi="Verdana"/>
          <w:sz w:val="20"/>
          <w:szCs w:val="20"/>
        </w:rPr>
        <w:t xml:space="preserve">do </w:t>
      </w:r>
      <w:r w:rsidR="69B5E8C8" w:rsidRPr="00F13FB2">
        <w:rPr>
          <w:rFonts w:ascii="Verdana" w:hAnsi="Verdana"/>
          <w:sz w:val="20"/>
          <w:szCs w:val="20"/>
        </w:rPr>
        <w:t xml:space="preserve">zmiany </w:t>
      </w:r>
      <w:r w:rsidR="006875AF" w:rsidRPr="00F13FB2">
        <w:rPr>
          <w:rFonts w:ascii="Verdana" w:hAnsi="Verdana"/>
          <w:sz w:val="20"/>
          <w:szCs w:val="20"/>
        </w:rPr>
        <w:t>w</w:t>
      </w:r>
      <w:r w:rsidR="69B5E8C8" w:rsidRPr="00F13FB2">
        <w:rPr>
          <w:rFonts w:ascii="Verdana" w:hAnsi="Verdana"/>
          <w:sz w:val="20"/>
          <w:szCs w:val="20"/>
        </w:rPr>
        <w:t xml:space="preserve">ynagrodzenia lub </w:t>
      </w:r>
      <w:r w:rsidRPr="00F13FB2">
        <w:rPr>
          <w:rFonts w:ascii="Verdana" w:hAnsi="Verdana"/>
          <w:sz w:val="20"/>
          <w:szCs w:val="20"/>
        </w:rPr>
        <w:t xml:space="preserve">do dodatkowej płatności, a Zamawiający będzie zwolniony z całej odpowiedzialności </w:t>
      </w:r>
      <w:r w:rsidR="0027093F" w:rsidRPr="00F13FB2">
        <w:rPr>
          <w:rFonts w:ascii="Verdana" w:hAnsi="Verdana"/>
          <w:sz w:val="20"/>
          <w:szCs w:val="20"/>
        </w:rPr>
        <w:br/>
      </w:r>
      <w:r w:rsidRPr="00F13FB2">
        <w:rPr>
          <w:rFonts w:ascii="Verdana" w:hAnsi="Verdana"/>
          <w:sz w:val="20"/>
          <w:szCs w:val="20"/>
        </w:rPr>
        <w:t xml:space="preserve">w związku z takim roszczeniem. </w:t>
      </w:r>
    </w:p>
    <w:p w14:paraId="5B96EDCD" w14:textId="77777777" w:rsidR="001B2783" w:rsidRPr="00F13FB2" w:rsidRDefault="2E43F192" w:rsidP="009225BA">
      <w:pPr>
        <w:numPr>
          <w:ilvl w:val="0"/>
          <w:numId w:val="7"/>
        </w:numPr>
        <w:tabs>
          <w:tab w:val="clear" w:pos="1495"/>
        </w:tabs>
        <w:spacing w:after="80" w:line="276" w:lineRule="auto"/>
        <w:ind w:left="567" w:hanging="567"/>
        <w:jc w:val="both"/>
        <w:rPr>
          <w:rFonts w:ascii="Verdana" w:hAnsi="Verdana"/>
          <w:sz w:val="20"/>
          <w:szCs w:val="20"/>
        </w:rPr>
      </w:pPr>
      <w:r w:rsidRPr="00F13FB2">
        <w:rPr>
          <w:rFonts w:ascii="Verdana" w:hAnsi="Verdana"/>
          <w:sz w:val="20"/>
          <w:szCs w:val="20"/>
        </w:rPr>
        <w:t xml:space="preserve">Jeżeli Wykonawca powiadomi Zamawiającego o roszczeniu w terminie określonym </w:t>
      </w:r>
      <w:r w:rsidR="001B2783" w:rsidRPr="00F13FB2">
        <w:rPr>
          <w:rFonts w:ascii="Verdana" w:hAnsi="Verdana"/>
          <w:sz w:val="20"/>
          <w:szCs w:val="20"/>
        </w:rPr>
        <w:br/>
      </w:r>
      <w:r w:rsidRPr="00F13FB2">
        <w:rPr>
          <w:rFonts w:ascii="Verdana" w:hAnsi="Verdana"/>
          <w:sz w:val="20"/>
          <w:szCs w:val="20"/>
        </w:rPr>
        <w:t xml:space="preserve">w </w:t>
      </w:r>
      <w:r w:rsidR="07FAE8B4" w:rsidRPr="00F13FB2">
        <w:rPr>
          <w:rFonts w:ascii="Verdana" w:hAnsi="Verdana"/>
          <w:sz w:val="20"/>
          <w:szCs w:val="20"/>
        </w:rPr>
        <w:t>ust. 1</w:t>
      </w:r>
      <w:r w:rsidRPr="00F13FB2">
        <w:rPr>
          <w:rFonts w:ascii="Verdana" w:hAnsi="Verdana"/>
          <w:sz w:val="20"/>
          <w:szCs w:val="20"/>
        </w:rPr>
        <w:t>, zobowiązany będzie ponadto do przedłożenia Zamawiającemu lub udostępnienia na polecenie Zamawiającego:</w:t>
      </w:r>
    </w:p>
    <w:p w14:paraId="482DB14E" w14:textId="66ABDF65" w:rsidR="001B2783" w:rsidRPr="00F13FB2" w:rsidRDefault="001B2783" w:rsidP="00606AF6">
      <w:pPr>
        <w:pStyle w:val="BodyText2"/>
        <w:numPr>
          <w:ilvl w:val="0"/>
          <w:numId w:val="34"/>
        </w:numPr>
        <w:spacing w:before="0" w:after="80" w:line="276" w:lineRule="auto"/>
        <w:ind w:left="993" w:right="40" w:hanging="426"/>
        <w:jc w:val="both"/>
        <w:rPr>
          <w:rFonts w:ascii="Verdana" w:hAnsi="Verdana" w:cs="Calibri"/>
        </w:rPr>
      </w:pPr>
      <w:r w:rsidRPr="00F13FB2">
        <w:rPr>
          <w:rFonts w:ascii="Verdana" w:hAnsi="Verdana" w:cs="Calibri"/>
        </w:rPr>
        <w:t>wszelkich informacji i dokumentów wskazujących zasadność złożonego roszczenia</w:t>
      </w:r>
      <w:r w:rsidR="003E141D" w:rsidRPr="00F13FB2">
        <w:rPr>
          <w:rFonts w:ascii="Verdana" w:hAnsi="Verdana" w:cs="Calibri"/>
        </w:rPr>
        <w:t>;</w:t>
      </w:r>
      <w:r w:rsidRPr="00F13FB2">
        <w:rPr>
          <w:rFonts w:ascii="Verdana" w:hAnsi="Verdana" w:cs="Calibri"/>
        </w:rPr>
        <w:t xml:space="preserve"> </w:t>
      </w:r>
    </w:p>
    <w:p w14:paraId="0FDB35F1" w14:textId="77777777" w:rsidR="001B2783" w:rsidRPr="00F13FB2" w:rsidRDefault="001B2783" w:rsidP="00606AF6">
      <w:pPr>
        <w:pStyle w:val="BodyText2"/>
        <w:numPr>
          <w:ilvl w:val="0"/>
          <w:numId w:val="34"/>
        </w:numPr>
        <w:spacing w:before="0" w:after="80" w:line="276" w:lineRule="auto"/>
        <w:ind w:left="993" w:right="40" w:hanging="426"/>
        <w:jc w:val="both"/>
        <w:rPr>
          <w:rFonts w:ascii="Verdana" w:hAnsi="Verdana" w:cs="Calibri"/>
        </w:rPr>
      </w:pPr>
      <w:r w:rsidRPr="00F13FB2">
        <w:rPr>
          <w:rFonts w:ascii="Verdana" w:hAnsi="Verdana" w:cs="Calibri"/>
        </w:rPr>
        <w:t>złożenia także innych informacji</w:t>
      </w:r>
      <w:r w:rsidR="003A7788" w:rsidRPr="00F13FB2">
        <w:rPr>
          <w:rFonts w:ascii="Verdana" w:hAnsi="Verdana" w:cs="Calibri"/>
        </w:rPr>
        <w:t>,</w:t>
      </w:r>
      <w:r w:rsidRPr="00F13FB2">
        <w:rPr>
          <w:rFonts w:ascii="Verdana" w:hAnsi="Verdana" w:cs="Calibri"/>
        </w:rPr>
        <w:t xml:space="preserve"> jeżeli w związku z wystąpieniem wydarzenia lub okoliczności, powodującej roszczenie zgodnie z Umową wymagane jest przedłożenie także innych informacji.</w:t>
      </w:r>
    </w:p>
    <w:p w14:paraId="67B12462" w14:textId="26BB124F" w:rsidR="001B2783" w:rsidRPr="00F13FB2" w:rsidRDefault="001B2783" w:rsidP="009225BA">
      <w:pPr>
        <w:numPr>
          <w:ilvl w:val="0"/>
          <w:numId w:val="7"/>
        </w:numPr>
        <w:tabs>
          <w:tab w:val="clear" w:pos="1495"/>
        </w:tabs>
        <w:spacing w:after="80" w:line="276" w:lineRule="auto"/>
        <w:ind w:left="567" w:hanging="567"/>
        <w:jc w:val="both"/>
        <w:rPr>
          <w:rFonts w:ascii="Verdana" w:hAnsi="Verdana"/>
          <w:sz w:val="20"/>
          <w:szCs w:val="20"/>
        </w:rPr>
      </w:pPr>
      <w:r w:rsidRPr="00F13FB2">
        <w:rPr>
          <w:rFonts w:ascii="Verdana" w:hAnsi="Verdana"/>
          <w:iCs/>
          <w:sz w:val="20"/>
          <w:szCs w:val="20"/>
        </w:rPr>
        <w:t xml:space="preserve">Wykonawca prześle Zamawiającemu pełne szczegółowe roszczenie, które będzie zawierało </w:t>
      </w:r>
      <w:r w:rsidR="00855254" w:rsidRPr="00F13FB2">
        <w:rPr>
          <w:rFonts w:ascii="Verdana" w:hAnsi="Verdana"/>
          <w:iCs/>
          <w:sz w:val="20"/>
          <w:szCs w:val="20"/>
        </w:rPr>
        <w:t xml:space="preserve">pełne </w:t>
      </w:r>
      <w:r w:rsidRPr="00F13FB2">
        <w:rPr>
          <w:rFonts w:ascii="Verdana" w:hAnsi="Verdana"/>
          <w:iCs/>
          <w:sz w:val="20"/>
          <w:szCs w:val="20"/>
        </w:rPr>
        <w:t>szczegółowe informacje uzasadniające podstawę wystąpienia przez Wykonawcę z</w:t>
      </w:r>
      <w:r w:rsidR="00AD5C15" w:rsidRPr="00F13FB2">
        <w:rPr>
          <w:rFonts w:ascii="Verdana" w:hAnsi="Verdana"/>
          <w:iCs/>
          <w:sz w:val="20"/>
          <w:szCs w:val="20"/>
        </w:rPr>
        <w:t xml:space="preserve"> </w:t>
      </w:r>
      <w:r w:rsidRPr="00F13FB2">
        <w:rPr>
          <w:rFonts w:ascii="Verdana" w:hAnsi="Verdana"/>
          <w:iCs/>
          <w:sz w:val="20"/>
          <w:szCs w:val="20"/>
        </w:rPr>
        <w:t>roszczeniem wraz ze wskazaniem żądanego przedłużenia termin</w:t>
      </w:r>
      <w:r w:rsidR="003E141D" w:rsidRPr="00F13FB2">
        <w:rPr>
          <w:rFonts w:ascii="Verdana" w:hAnsi="Verdana"/>
          <w:iCs/>
          <w:sz w:val="20"/>
          <w:szCs w:val="20"/>
        </w:rPr>
        <w:t>u</w:t>
      </w:r>
      <w:r w:rsidRPr="00F13FB2">
        <w:rPr>
          <w:rFonts w:ascii="Verdana" w:hAnsi="Verdana"/>
          <w:iCs/>
          <w:sz w:val="20"/>
          <w:szCs w:val="20"/>
        </w:rPr>
        <w:t xml:space="preserve"> </w:t>
      </w:r>
      <w:r w:rsidRPr="00F13FB2">
        <w:rPr>
          <w:rFonts w:ascii="Verdana" w:hAnsi="Verdana"/>
          <w:sz w:val="20"/>
          <w:szCs w:val="20"/>
        </w:rPr>
        <w:t>wykonania Przedmiotu Umowy, zmiany zakresu Przedmiotu Umowy</w:t>
      </w:r>
      <w:r w:rsidRPr="00F13FB2">
        <w:rPr>
          <w:rFonts w:ascii="Verdana" w:hAnsi="Verdana"/>
          <w:iCs/>
          <w:sz w:val="20"/>
          <w:szCs w:val="20"/>
        </w:rPr>
        <w:t xml:space="preserve"> lub dodatkowej płatności. Wykonawca złoży pełne szczegółowe roszczenie w terminie 42 </w:t>
      </w:r>
      <w:r w:rsidR="00403BCC" w:rsidRPr="00F13FB2">
        <w:rPr>
          <w:rFonts w:ascii="Verdana" w:hAnsi="Verdana"/>
          <w:iCs/>
          <w:sz w:val="20"/>
          <w:szCs w:val="20"/>
        </w:rPr>
        <w:t>D</w:t>
      </w:r>
      <w:r w:rsidRPr="00F13FB2">
        <w:rPr>
          <w:rFonts w:ascii="Verdana" w:hAnsi="Verdana"/>
          <w:iCs/>
          <w:sz w:val="20"/>
          <w:szCs w:val="20"/>
        </w:rPr>
        <w:t xml:space="preserve">ni od </w:t>
      </w:r>
      <w:r w:rsidR="00403BCC" w:rsidRPr="00F13FB2">
        <w:rPr>
          <w:rFonts w:ascii="Verdana" w:hAnsi="Verdana"/>
          <w:iCs/>
          <w:sz w:val="20"/>
          <w:szCs w:val="20"/>
        </w:rPr>
        <w:t>D</w:t>
      </w:r>
      <w:r w:rsidRPr="00F13FB2">
        <w:rPr>
          <w:rFonts w:ascii="Verdana" w:hAnsi="Verdana"/>
          <w:iCs/>
          <w:sz w:val="20"/>
          <w:szCs w:val="20"/>
        </w:rPr>
        <w:t>nia</w:t>
      </w:r>
      <w:r w:rsidR="003A7788" w:rsidRPr="00F13FB2">
        <w:rPr>
          <w:rFonts w:ascii="Verdana" w:hAnsi="Verdana"/>
          <w:iCs/>
          <w:sz w:val="20"/>
          <w:szCs w:val="20"/>
        </w:rPr>
        <w:t>,</w:t>
      </w:r>
      <w:r w:rsidRPr="00F13FB2">
        <w:rPr>
          <w:rFonts w:ascii="Verdana" w:hAnsi="Verdana"/>
          <w:iCs/>
          <w:sz w:val="20"/>
          <w:szCs w:val="20"/>
        </w:rPr>
        <w:t xml:space="preserve"> </w:t>
      </w:r>
      <w:r w:rsidR="0027093F" w:rsidRPr="00F13FB2">
        <w:rPr>
          <w:rFonts w:ascii="Verdana" w:hAnsi="Verdana"/>
          <w:iCs/>
          <w:sz w:val="20"/>
          <w:szCs w:val="20"/>
        </w:rPr>
        <w:br/>
      </w:r>
      <w:r w:rsidRPr="00F13FB2">
        <w:rPr>
          <w:rFonts w:ascii="Verdana" w:hAnsi="Verdana"/>
          <w:iCs/>
          <w:sz w:val="20"/>
          <w:szCs w:val="20"/>
        </w:rPr>
        <w:t>w którym Wykonawca dowiedział się (lub powinien był dowiedzieć się przy dołożeniu należytej staranności) o wydarzeniu lub okoliczności powodującej roszczenie. Termin</w:t>
      </w:r>
      <w:r w:rsidR="00AD5C15" w:rsidRPr="00F13FB2">
        <w:rPr>
          <w:rFonts w:ascii="Verdana" w:hAnsi="Verdana"/>
          <w:iCs/>
          <w:sz w:val="20"/>
          <w:szCs w:val="20"/>
        </w:rPr>
        <w:t xml:space="preserve"> </w:t>
      </w:r>
      <w:r w:rsidRPr="00F13FB2">
        <w:rPr>
          <w:rFonts w:ascii="Verdana" w:hAnsi="Verdana"/>
          <w:iCs/>
          <w:sz w:val="20"/>
          <w:szCs w:val="20"/>
        </w:rPr>
        <w:t>na złożenie pełnego szczegółowego roszczenia może zostać przedłużony o okres wskazany przez Wykonawcę i zaakceptowany przez Zamawiającego.</w:t>
      </w:r>
    </w:p>
    <w:p w14:paraId="11CDA888" w14:textId="77777777" w:rsidR="001B2783" w:rsidRPr="00F13FB2" w:rsidRDefault="000C34F1" w:rsidP="009225BA">
      <w:pPr>
        <w:numPr>
          <w:ilvl w:val="0"/>
          <w:numId w:val="7"/>
        </w:numPr>
        <w:tabs>
          <w:tab w:val="clear" w:pos="1495"/>
        </w:tabs>
        <w:spacing w:after="80" w:line="276" w:lineRule="auto"/>
        <w:ind w:left="567" w:hanging="567"/>
        <w:jc w:val="both"/>
        <w:rPr>
          <w:rFonts w:ascii="Verdana" w:hAnsi="Verdana"/>
          <w:iCs/>
          <w:sz w:val="20"/>
          <w:szCs w:val="20"/>
        </w:rPr>
      </w:pPr>
      <w:r w:rsidRPr="00F13FB2">
        <w:rPr>
          <w:rFonts w:ascii="Verdana" w:hAnsi="Verdana"/>
          <w:iCs/>
          <w:sz w:val="20"/>
          <w:szCs w:val="20"/>
        </w:rPr>
        <w:t>J</w:t>
      </w:r>
      <w:r w:rsidR="001B2783" w:rsidRPr="00F13FB2">
        <w:rPr>
          <w:rFonts w:ascii="Verdana" w:hAnsi="Verdana"/>
          <w:iCs/>
          <w:sz w:val="20"/>
          <w:szCs w:val="20"/>
        </w:rPr>
        <w:t>eżeli wydarzenie lub okoliczność, będące przyczyną roszczenia wywiera skutek ciągły, to Wykonawca:</w:t>
      </w:r>
    </w:p>
    <w:p w14:paraId="19C73696" w14:textId="77777777" w:rsidR="001B2783" w:rsidRPr="00F13FB2" w:rsidRDefault="63724046" w:rsidP="00606AF6">
      <w:pPr>
        <w:pStyle w:val="BodyText2"/>
        <w:numPr>
          <w:ilvl w:val="0"/>
          <w:numId w:val="35"/>
        </w:numPr>
        <w:spacing w:before="0" w:after="80" w:line="276" w:lineRule="auto"/>
        <w:ind w:left="993" w:right="40" w:hanging="426"/>
        <w:jc w:val="both"/>
        <w:rPr>
          <w:rFonts w:ascii="Verdana" w:hAnsi="Verdana" w:cs="Calibri"/>
        </w:rPr>
      </w:pPr>
      <w:r w:rsidRPr="00F13FB2">
        <w:rPr>
          <w:rFonts w:ascii="Verdana" w:hAnsi="Verdana" w:cs="Calibri"/>
        </w:rPr>
        <w:t>złoży roszczenie przejściowe (w tym przypadku pełne szczegółowe roszczenie będzie uważane za przejściowe);</w:t>
      </w:r>
      <w:r w:rsidR="6FF96D02" w:rsidRPr="00F13FB2">
        <w:rPr>
          <w:rFonts w:ascii="Verdana" w:hAnsi="Verdana" w:cs="Calibri"/>
        </w:rPr>
        <w:t xml:space="preserve"> </w:t>
      </w:r>
    </w:p>
    <w:p w14:paraId="0A85CF6B" w14:textId="77777777" w:rsidR="001B2783" w:rsidRPr="00F13FB2" w:rsidRDefault="001B2783" w:rsidP="00606AF6">
      <w:pPr>
        <w:pStyle w:val="BodyText2"/>
        <w:numPr>
          <w:ilvl w:val="0"/>
          <w:numId w:val="35"/>
        </w:numPr>
        <w:spacing w:before="0" w:after="80" w:line="276" w:lineRule="auto"/>
        <w:ind w:left="993" w:right="40" w:hanging="426"/>
        <w:jc w:val="both"/>
        <w:rPr>
          <w:rFonts w:ascii="Verdana" w:hAnsi="Verdana" w:cs="Calibri"/>
        </w:rPr>
      </w:pPr>
      <w:r w:rsidRPr="00F13FB2">
        <w:rPr>
          <w:rFonts w:ascii="Verdana" w:hAnsi="Verdana" w:cs="Calibri"/>
        </w:rPr>
        <w:t>co miesiąc przedłoży kolejne roszczenia przejściowe zawierające w szczególności narastające opóźnienie lub zaktualizowaną kwotę roszczenia, oraz dalsze dodatkowe informacje i dokumenty wykazujące zasadność złożonego roszczenia, wymagane przez Zamawiającego; oraz</w:t>
      </w:r>
    </w:p>
    <w:p w14:paraId="4A72F4D1" w14:textId="71AF8A7C" w:rsidR="001B2783" w:rsidRPr="00F13FB2" w:rsidRDefault="54C5F2FE" w:rsidP="00606AF6">
      <w:pPr>
        <w:pStyle w:val="BodyText2"/>
        <w:numPr>
          <w:ilvl w:val="0"/>
          <w:numId w:val="35"/>
        </w:numPr>
        <w:spacing w:before="0" w:after="80" w:line="276" w:lineRule="auto"/>
        <w:ind w:left="993" w:right="40" w:hanging="426"/>
        <w:jc w:val="both"/>
        <w:rPr>
          <w:rFonts w:ascii="Verdana" w:hAnsi="Verdana" w:cs="Calibri"/>
        </w:rPr>
      </w:pPr>
      <w:r w:rsidRPr="00F13FB2">
        <w:rPr>
          <w:rFonts w:ascii="Verdana" w:hAnsi="Verdana" w:cs="Calibri"/>
        </w:rPr>
        <w:t xml:space="preserve">prześle ostateczne roszczenie w ciągu 28 </w:t>
      </w:r>
      <w:r w:rsidR="3405A85A" w:rsidRPr="00F13FB2">
        <w:rPr>
          <w:rFonts w:ascii="Verdana" w:hAnsi="Verdana" w:cs="Calibri"/>
        </w:rPr>
        <w:t>D</w:t>
      </w:r>
      <w:r w:rsidRPr="00F13FB2">
        <w:rPr>
          <w:rFonts w:ascii="Verdana" w:hAnsi="Verdana" w:cs="Calibri"/>
        </w:rPr>
        <w:t xml:space="preserve">ni od </w:t>
      </w:r>
      <w:r w:rsidR="3405A85A" w:rsidRPr="00F13FB2">
        <w:rPr>
          <w:rFonts w:ascii="Verdana" w:hAnsi="Verdana" w:cs="Calibri"/>
        </w:rPr>
        <w:t>D</w:t>
      </w:r>
      <w:r w:rsidRPr="00F13FB2">
        <w:rPr>
          <w:rFonts w:ascii="Verdana" w:hAnsi="Verdana" w:cs="Calibri"/>
        </w:rPr>
        <w:t>nia ustania skutków wydarzenia lub okoliczności powodującej roszczenie. Termin</w:t>
      </w:r>
      <w:r w:rsidR="3580544D" w:rsidRPr="00F13FB2">
        <w:rPr>
          <w:rFonts w:ascii="Verdana" w:hAnsi="Verdana" w:cs="Calibri"/>
        </w:rPr>
        <w:t xml:space="preserve"> </w:t>
      </w:r>
      <w:r w:rsidRPr="00F13FB2">
        <w:rPr>
          <w:rFonts w:ascii="Verdana" w:hAnsi="Verdana" w:cs="Calibri"/>
        </w:rPr>
        <w:t>na złożenie ostatecznego roszczenia może zostać przedłużony o okres wskazany przez Wykonawcę i</w:t>
      </w:r>
      <w:r w:rsidR="009511A0" w:rsidRPr="00F13FB2">
        <w:rPr>
          <w:rFonts w:ascii="Verdana" w:hAnsi="Verdana" w:cs="Calibri"/>
        </w:rPr>
        <w:t> </w:t>
      </w:r>
      <w:r w:rsidRPr="00F13FB2">
        <w:rPr>
          <w:rFonts w:ascii="Verdana" w:hAnsi="Verdana" w:cs="Calibri"/>
        </w:rPr>
        <w:t>zaakceptowany przez Zamawiającego.</w:t>
      </w:r>
    </w:p>
    <w:p w14:paraId="3726D190" w14:textId="79C6F142" w:rsidR="00943492" w:rsidRPr="00F13FB2" w:rsidRDefault="001B2783" w:rsidP="009225BA">
      <w:pPr>
        <w:widowControl w:val="0"/>
        <w:numPr>
          <w:ilvl w:val="0"/>
          <w:numId w:val="7"/>
        </w:numPr>
        <w:tabs>
          <w:tab w:val="clear" w:pos="1495"/>
        </w:tabs>
        <w:spacing w:after="80" w:line="276" w:lineRule="auto"/>
        <w:ind w:left="567" w:hanging="567"/>
        <w:jc w:val="both"/>
        <w:rPr>
          <w:rFonts w:ascii="Verdana" w:hAnsi="Verdana"/>
          <w:iCs/>
          <w:sz w:val="20"/>
          <w:szCs w:val="20"/>
        </w:rPr>
      </w:pPr>
      <w:r w:rsidRPr="00F13FB2">
        <w:rPr>
          <w:rFonts w:ascii="Verdana" w:hAnsi="Verdana"/>
          <w:iCs/>
          <w:sz w:val="20"/>
          <w:szCs w:val="20"/>
        </w:rPr>
        <w:t xml:space="preserve">W ciągu 14 </w:t>
      </w:r>
      <w:r w:rsidR="00403BCC" w:rsidRPr="00F13FB2">
        <w:rPr>
          <w:rFonts w:ascii="Verdana" w:hAnsi="Verdana"/>
          <w:iCs/>
          <w:sz w:val="20"/>
          <w:szCs w:val="20"/>
        </w:rPr>
        <w:t>D</w:t>
      </w:r>
      <w:r w:rsidRPr="00F13FB2">
        <w:rPr>
          <w:rFonts w:ascii="Verdana" w:hAnsi="Verdana"/>
          <w:iCs/>
          <w:sz w:val="20"/>
          <w:szCs w:val="20"/>
        </w:rPr>
        <w:t>ni od daty</w:t>
      </w:r>
      <w:r w:rsidR="006F2ED7" w:rsidRPr="00F13FB2">
        <w:rPr>
          <w:rFonts w:ascii="Verdana" w:hAnsi="Verdana"/>
          <w:iCs/>
          <w:sz w:val="20"/>
          <w:szCs w:val="20"/>
        </w:rPr>
        <w:t>,</w:t>
      </w:r>
      <w:r w:rsidRPr="00F13FB2">
        <w:rPr>
          <w:rFonts w:ascii="Verdana" w:hAnsi="Verdana"/>
          <w:iCs/>
          <w:sz w:val="20"/>
          <w:szCs w:val="20"/>
        </w:rPr>
        <w:t xml:space="preserve"> w której Wykonawca przedłożył Zamawiającemu pełne szczegółowe ostateczne roszczenie, Zamawiający rozpocznie procedurę weryfikacji roszczenia</w:t>
      </w:r>
      <w:r w:rsidR="002E0164" w:rsidRPr="00F13FB2">
        <w:rPr>
          <w:rFonts w:ascii="Verdana" w:hAnsi="Verdana"/>
          <w:iCs/>
          <w:sz w:val="20"/>
          <w:szCs w:val="20"/>
        </w:rPr>
        <w:t>.</w:t>
      </w:r>
      <w:r w:rsidRPr="00F13FB2">
        <w:rPr>
          <w:rFonts w:ascii="Verdana" w:hAnsi="Verdana"/>
          <w:iCs/>
          <w:sz w:val="20"/>
          <w:szCs w:val="20"/>
        </w:rPr>
        <w:t xml:space="preserve"> </w:t>
      </w:r>
      <w:r w:rsidR="002E0164" w:rsidRPr="00F13FB2">
        <w:rPr>
          <w:rFonts w:ascii="Verdana" w:hAnsi="Verdana"/>
          <w:iCs/>
          <w:sz w:val="20"/>
          <w:szCs w:val="20"/>
        </w:rPr>
        <w:t xml:space="preserve">W </w:t>
      </w:r>
      <w:r w:rsidRPr="00F13FB2">
        <w:rPr>
          <w:rFonts w:ascii="Verdana" w:hAnsi="Verdana"/>
          <w:iCs/>
          <w:sz w:val="20"/>
          <w:szCs w:val="20"/>
        </w:rPr>
        <w:t xml:space="preserve">przypadku gdy, skutek roszczenia ciągłego przejściowego jest dłuższy niż </w:t>
      </w:r>
      <w:r w:rsidRPr="00F13FB2">
        <w:rPr>
          <w:rFonts w:ascii="Verdana" w:hAnsi="Verdana"/>
          <w:iCs/>
          <w:sz w:val="20"/>
          <w:szCs w:val="20"/>
        </w:rPr>
        <w:lastRenderedPageBreak/>
        <w:t xml:space="preserve">3 miesiące procedurę weryfikacji Zamawiający rozpocznie w ciągu 14 </w:t>
      </w:r>
      <w:r w:rsidR="00403BCC" w:rsidRPr="00F13FB2">
        <w:rPr>
          <w:rFonts w:ascii="Verdana" w:hAnsi="Verdana"/>
          <w:iCs/>
          <w:sz w:val="20"/>
          <w:szCs w:val="20"/>
        </w:rPr>
        <w:t>D</w:t>
      </w:r>
      <w:r w:rsidRPr="00F13FB2">
        <w:rPr>
          <w:rFonts w:ascii="Verdana" w:hAnsi="Verdana"/>
          <w:iCs/>
          <w:sz w:val="20"/>
          <w:szCs w:val="20"/>
        </w:rPr>
        <w:t>ni od daty</w:t>
      </w:r>
      <w:r w:rsidR="003A7788" w:rsidRPr="00F13FB2">
        <w:rPr>
          <w:rFonts w:ascii="Verdana" w:hAnsi="Verdana"/>
          <w:iCs/>
          <w:sz w:val="20"/>
          <w:szCs w:val="20"/>
        </w:rPr>
        <w:t>,</w:t>
      </w:r>
      <w:r w:rsidRPr="00F13FB2">
        <w:rPr>
          <w:rFonts w:ascii="Verdana" w:hAnsi="Verdana"/>
          <w:iCs/>
          <w:sz w:val="20"/>
          <w:szCs w:val="20"/>
        </w:rPr>
        <w:t xml:space="preserve"> w</w:t>
      </w:r>
      <w:r w:rsidR="009511A0" w:rsidRPr="00F13FB2">
        <w:rPr>
          <w:rFonts w:ascii="Verdana" w:hAnsi="Verdana"/>
          <w:iCs/>
          <w:sz w:val="20"/>
          <w:szCs w:val="20"/>
        </w:rPr>
        <w:t> </w:t>
      </w:r>
      <w:r w:rsidRPr="00F13FB2">
        <w:rPr>
          <w:rFonts w:ascii="Verdana" w:hAnsi="Verdana"/>
          <w:iCs/>
          <w:sz w:val="20"/>
          <w:szCs w:val="20"/>
        </w:rPr>
        <w:t>której Wykonawca przedłożył Zamawiającemu trzecie roszczenie przejściowe wraz z</w:t>
      </w:r>
      <w:r w:rsidR="009511A0" w:rsidRPr="00F13FB2">
        <w:rPr>
          <w:rFonts w:ascii="Verdana" w:hAnsi="Verdana"/>
          <w:iCs/>
          <w:sz w:val="20"/>
          <w:szCs w:val="20"/>
        </w:rPr>
        <w:t> </w:t>
      </w:r>
      <w:r w:rsidRPr="00F13FB2">
        <w:rPr>
          <w:rFonts w:ascii="Verdana" w:hAnsi="Verdana"/>
          <w:iCs/>
          <w:sz w:val="20"/>
          <w:szCs w:val="20"/>
        </w:rPr>
        <w:t>dokumentami wymaganymi przez Zamawiającego, w celu weryfikacji roszczenia.</w:t>
      </w:r>
    </w:p>
    <w:p w14:paraId="674260C5" w14:textId="6AFCB986" w:rsidR="00943492" w:rsidRPr="00F13FB2" w:rsidRDefault="6A676C77" w:rsidP="009225BA">
      <w:pPr>
        <w:widowControl w:val="0"/>
        <w:numPr>
          <w:ilvl w:val="0"/>
          <w:numId w:val="7"/>
        </w:numPr>
        <w:tabs>
          <w:tab w:val="clear" w:pos="1495"/>
        </w:tabs>
        <w:spacing w:after="80" w:line="276" w:lineRule="auto"/>
        <w:ind w:left="567" w:hanging="567"/>
        <w:jc w:val="both"/>
        <w:rPr>
          <w:rFonts w:ascii="Verdana" w:hAnsi="Verdana"/>
          <w:sz w:val="20"/>
          <w:szCs w:val="20"/>
        </w:rPr>
      </w:pPr>
      <w:r w:rsidRPr="00F13FB2">
        <w:rPr>
          <w:rFonts w:ascii="Verdana" w:hAnsi="Verdana"/>
          <w:sz w:val="20"/>
          <w:szCs w:val="20"/>
        </w:rPr>
        <w:t xml:space="preserve">Zamawiający zastrzega sobie czas na poinformowanie Wykonawcy o rozstrzygnięciu roszczenia wynoszący do </w:t>
      </w:r>
      <w:r w:rsidR="0D42CD0D" w:rsidRPr="00F13FB2">
        <w:rPr>
          <w:rFonts w:ascii="Verdana" w:hAnsi="Verdana"/>
          <w:sz w:val="20"/>
          <w:szCs w:val="20"/>
        </w:rPr>
        <w:t>30</w:t>
      </w:r>
      <w:r w:rsidRPr="00F13FB2">
        <w:rPr>
          <w:rFonts w:ascii="Verdana" w:hAnsi="Verdana"/>
          <w:sz w:val="20"/>
          <w:szCs w:val="20"/>
        </w:rPr>
        <w:t xml:space="preserve"> </w:t>
      </w:r>
      <w:r w:rsidR="00403BCC" w:rsidRPr="00F13FB2">
        <w:rPr>
          <w:rFonts w:ascii="Verdana" w:hAnsi="Verdana"/>
          <w:sz w:val="20"/>
          <w:szCs w:val="20"/>
        </w:rPr>
        <w:t>D</w:t>
      </w:r>
      <w:r w:rsidRPr="00F13FB2">
        <w:rPr>
          <w:rFonts w:ascii="Verdana" w:hAnsi="Verdana"/>
          <w:sz w:val="20"/>
          <w:szCs w:val="20"/>
        </w:rPr>
        <w:t xml:space="preserve">ni od </w:t>
      </w:r>
      <w:r w:rsidR="00403BCC" w:rsidRPr="00F13FB2">
        <w:rPr>
          <w:rFonts w:ascii="Verdana" w:hAnsi="Verdana"/>
          <w:sz w:val="20"/>
          <w:szCs w:val="20"/>
        </w:rPr>
        <w:t>D</w:t>
      </w:r>
      <w:r w:rsidRPr="00F13FB2">
        <w:rPr>
          <w:rFonts w:ascii="Verdana" w:hAnsi="Verdana"/>
          <w:sz w:val="20"/>
          <w:szCs w:val="20"/>
        </w:rPr>
        <w:t xml:space="preserve">nia przesłania do Zamawiającego </w:t>
      </w:r>
      <w:r w:rsidR="00855254" w:rsidRPr="00F13FB2">
        <w:rPr>
          <w:rFonts w:ascii="Verdana" w:hAnsi="Verdana"/>
          <w:sz w:val="20"/>
          <w:szCs w:val="20"/>
        </w:rPr>
        <w:t xml:space="preserve">pełnego szczegółowego </w:t>
      </w:r>
      <w:r w:rsidRPr="00F13FB2">
        <w:rPr>
          <w:rFonts w:ascii="Verdana" w:hAnsi="Verdana"/>
          <w:sz w:val="20"/>
          <w:szCs w:val="20"/>
        </w:rPr>
        <w:t>ostatecznego roszczenia lub trzeciego roszczenia ciągłego przejściowego w przypadku, gdy skutek roszczenia ciągłego przejściowego jest dłuższy niż 3 miesiące.</w:t>
      </w:r>
    </w:p>
    <w:p w14:paraId="78874F23" w14:textId="5AF26360" w:rsidR="001B2783" w:rsidRDefault="003A3727" w:rsidP="009225BA">
      <w:pPr>
        <w:widowControl w:val="0"/>
        <w:numPr>
          <w:ilvl w:val="0"/>
          <w:numId w:val="7"/>
        </w:numPr>
        <w:tabs>
          <w:tab w:val="clear" w:pos="1495"/>
        </w:tabs>
        <w:spacing w:after="80" w:line="276" w:lineRule="auto"/>
        <w:ind w:left="567" w:hanging="567"/>
        <w:jc w:val="both"/>
        <w:rPr>
          <w:rFonts w:ascii="Verdana" w:hAnsi="Verdana"/>
          <w:iCs/>
          <w:sz w:val="20"/>
          <w:szCs w:val="20"/>
        </w:rPr>
      </w:pPr>
      <w:r w:rsidRPr="00F13FB2">
        <w:rPr>
          <w:rFonts w:ascii="Verdana" w:hAnsi="Verdana"/>
          <w:iCs/>
          <w:sz w:val="20"/>
          <w:szCs w:val="20"/>
        </w:rPr>
        <w:t xml:space="preserve">Zamawiający może żądać dodatkowych wyjaśnień i prowadzić negocjacje z Wykonawcą w zakresie przesłanego przez Wykonawcę roszczenia – wówczas Zamawiający dopuszcza możliwość wydłużenia terminu rozstrzygnięcia roszczenia o </w:t>
      </w:r>
      <w:r w:rsidR="00EE7872" w:rsidRPr="00F13FB2">
        <w:rPr>
          <w:rFonts w:ascii="Verdana" w:hAnsi="Verdana"/>
          <w:iCs/>
          <w:sz w:val="20"/>
          <w:szCs w:val="20"/>
        </w:rPr>
        <w:t xml:space="preserve">nie więcej niż </w:t>
      </w:r>
      <w:r w:rsidR="00855254" w:rsidRPr="00F13FB2">
        <w:rPr>
          <w:rFonts w:ascii="Verdana" w:hAnsi="Verdana"/>
          <w:iCs/>
          <w:sz w:val="20"/>
          <w:szCs w:val="20"/>
        </w:rPr>
        <w:t>30</w:t>
      </w:r>
      <w:r w:rsidR="006E7252" w:rsidRPr="00F13FB2">
        <w:rPr>
          <w:rFonts w:ascii="Verdana" w:hAnsi="Verdana"/>
          <w:iCs/>
          <w:sz w:val="20"/>
          <w:szCs w:val="20"/>
        </w:rPr>
        <w:t xml:space="preserve"> </w:t>
      </w:r>
      <w:r w:rsidR="00403BCC" w:rsidRPr="00F13FB2">
        <w:rPr>
          <w:rFonts w:ascii="Verdana" w:hAnsi="Verdana"/>
          <w:iCs/>
          <w:sz w:val="20"/>
          <w:szCs w:val="20"/>
        </w:rPr>
        <w:t>D</w:t>
      </w:r>
      <w:r w:rsidRPr="00F13FB2">
        <w:rPr>
          <w:rFonts w:ascii="Verdana" w:hAnsi="Verdana"/>
          <w:iCs/>
          <w:sz w:val="20"/>
          <w:szCs w:val="20"/>
        </w:rPr>
        <w:t>ni w stosunku do terminu wskazanego w ust 7.</w:t>
      </w:r>
    </w:p>
    <w:p w14:paraId="590C67B9" w14:textId="77777777" w:rsidR="00606AF6" w:rsidRPr="00F13FB2" w:rsidRDefault="00606AF6" w:rsidP="00606AF6">
      <w:pPr>
        <w:widowControl w:val="0"/>
        <w:spacing w:after="80" w:line="276" w:lineRule="auto"/>
        <w:ind w:left="567"/>
        <w:jc w:val="both"/>
        <w:rPr>
          <w:rFonts w:ascii="Verdana" w:hAnsi="Verdana"/>
          <w:iCs/>
          <w:sz w:val="20"/>
          <w:szCs w:val="20"/>
        </w:rPr>
      </w:pPr>
    </w:p>
    <w:p w14:paraId="1E2FFA92" w14:textId="163CC805" w:rsidR="009B454E" w:rsidRPr="00F13FB2" w:rsidRDefault="003963A8" w:rsidP="00606AF6">
      <w:pPr>
        <w:spacing w:after="120"/>
        <w:jc w:val="center"/>
        <w:outlineLvl w:val="0"/>
        <w:rPr>
          <w:rFonts w:ascii="Verdana" w:hAnsi="Verdana" w:cs="TTE1768698t00"/>
          <w:b/>
          <w:sz w:val="20"/>
          <w:szCs w:val="20"/>
        </w:rPr>
      </w:pPr>
      <w:bookmarkStart w:id="18" w:name="_Toc451267362"/>
      <w:r w:rsidRPr="00F13FB2">
        <w:rPr>
          <w:rFonts w:ascii="Verdana" w:hAnsi="Verdana" w:cs="TTE1768698t00"/>
          <w:b/>
          <w:sz w:val="20"/>
          <w:szCs w:val="20"/>
        </w:rPr>
        <w:t xml:space="preserve">§ </w:t>
      </w:r>
      <w:bookmarkEnd w:id="18"/>
      <w:r w:rsidR="00D94094">
        <w:rPr>
          <w:rFonts w:ascii="Verdana" w:hAnsi="Verdana" w:cs="TTE1768698t00"/>
          <w:b/>
          <w:sz w:val="20"/>
          <w:szCs w:val="20"/>
        </w:rPr>
        <w:t>7</w:t>
      </w:r>
    </w:p>
    <w:p w14:paraId="31AC834A" w14:textId="77777777" w:rsidR="00706431" w:rsidRPr="00F13FB2" w:rsidRDefault="00706431"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0E14CB" w:rsidRPr="00F13FB2">
        <w:rPr>
          <w:rFonts w:ascii="Verdana" w:hAnsi="Verdana" w:cs="TTE1768698t00"/>
          <w:b/>
          <w:sz w:val="20"/>
          <w:szCs w:val="20"/>
        </w:rPr>
        <w:t>O</w:t>
      </w:r>
      <w:r w:rsidRPr="00F13FB2">
        <w:rPr>
          <w:rFonts w:ascii="Verdana" w:hAnsi="Verdana" w:cs="TTE1768698t00"/>
          <w:b/>
          <w:sz w:val="20"/>
          <w:szCs w:val="20"/>
        </w:rPr>
        <w:t xml:space="preserve">bowiązki </w:t>
      </w:r>
      <w:r w:rsidRPr="00F13FB2">
        <w:rPr>
          <w:rFonts w:ascii="Verdana" w:hAnsi="Verdana"/>
          <w:b/>
          <w:sz w:val="20"/>
          <w:szCs w:val="20"/>
        </w:rPr>
        <w:t>Wykonawcy</w:t>
      </w:r>
      <w:r w:rsidRPr="00F13FB2">
        <w:rPr>
          <w:rFonts w:ascii="Verdana" w:hAnsi="Verdana" w:cs="TTE1768698t00"/>
          <w:b/>
          <w:sz w:val="20"/>
          <w:szCs w:val="20"/>
        </w:rPr>
        <w:t>)</w:t>
      </w:r>
    </w:p>
    <w:p w14:paraId="423575F7" w14:textId="0283FB9E" w:rsidR="00D909FD" w:rsidRPr="00F13FB2" w:rsidRDefault="003A44D6" w:rsidP="009225BA">
      <w:pPr>
        <w:numPr>
          <w:ilvl w:val="0"/>
          <w:numId w:val="3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Wykonawca </w:t>
      </w:r>
      <w:r w:rsidR="002C0B0B" w:rsidRPr="00F13FB2">
        <w:rPr>
          <w:rFonts w:ascii="Verdana" w:hAnsi="Verdana" w:cs="TTE1771BD8t00"/>
          <w:sz w:val="20"/>
          <w:szCs w:val="20"/>
        </w:rPr>
        <w:t xml:space="preserve">zobowiązuje się </w:t>
      </w:r>
      <w:r w:rsidRPr="00F13FB2">
        <w:rPr>
          <w:rFonts w:ascii="Verdana" w:hAnsi="Verdana" w:cs="TTE1771BD8t00"/>
          <w:sz w:val="20"/>
          <w:szCs w:val="20"/>
        </w:rPr>
        <w:t xml:space="preserve">do realizacji </w:t>
      </w:r>
      <w:r w:rsidR="00484CCB" w:rsidRPr="00F13FB2">
        <w:rPr>
          <w:rFonts w:ascii="Verdana" w:hAnsi="Verdana" w:cs="TTE1771BD8t00"/>
          <w:sz w:val="20"/>
          <w:szCs w:val="20"/>
        </w:rPr>
        <w:t xml:space="preserve">Przedmiotu </w:t>
      </w:r>
      <w:r w:rsidRPr="00F13FB2">
        <w:rPr>
          <w:rFonts w:ascii="Verdana" w:hAnsi="Verdana" w:cs="TTE1771BD8t00"/>
          <w:sz w:val="20"/>
          <w:szCs w:val="20"/>
        </w:rPr>
        <w:t xml:space="preserve">Umowy z należytą starannością </w:t>
      </w:r>
      <w:r w:rsidR="00CD6AB4" w:rsidRPr="00F13FB2">
        <w:rPr>
          <w:rFonts w:ascii="Verdana" w:hAnsi="Verdana" w:cs="TTE1771BD8t00"/>
          <w:sz w:val="20"/>
          <w:szCs w:val="20"/>
        </w:rPr>
        <w:t>przewidzianą dla</w:t>
      </w:r>
      <w:r w:rsidR="00AC56A7" w:rsidRPr="00F13FB2">
        <w:rPr>
          <w:rFonts w:ascii="Verdana" w:hAnsi="Verdana" w:cs="TTE1771BD8t00"/>
          <w:sz w:val="20"/>
          <w:szCs w:val="20"/>
        </w:rPr>
        <w:t> </w:t>
      </w:r>
      <w:r w:rsidR="00340328" w:rsidRPr="00F13FB2">
        <w:rPr>
          <w:rFonts w:ascii="Verdana" w:hAnsi="Verdana" w:cs="TTE1771BD8t00"/>
          <w:sz w:val="20"/>
          <w:szCs w:val="20"/>
        </w:rPr>
        <w:t>p</w:t>
      </w:r>
      <w:r w:rsidR="00CD6AB4" w:rsidRPr="00F13FB2">
        <w:rPr>
          <w:rFonts w:ascii="Verdana" w:hAnsi="Verdana" w:cs="Arial"/>
          <w:sz w:val="20"/>
          <w:szCs w:val="20"/>
        </w:rPr>
        <w:t xml:space="preserve">rowadzącego działalność </w:t>
      </w:r>
      <w:r w:rsidR="00BF02E5" w:rsidRPr="00F13FB2">
        <w:rPr>
          <w:rFonts w:ascii="Verdana" w:hAnsi="Verdana" w:cs="Arial"/>
          <w:sz w:val="20"/>
          <w:szCs w:val="20"/>
        </w:rPr>
        <w:t xml:space="preserve">polegającą na opracowywaniu </w:t>
      </w:r>
      <w:r w:rsidR="00CE6F5C" w:rsidRPr="00F13FB2">
        <w:rPr>
          <w:rFonts w:ascii="Verdana" w:hAnsi="Verdana" w:cs="Arial"/>
          <w:sz w:val="20"/>
          <w:szCs w:val="20"/>
        </w:rPr>
        <w:t>D</w:t>
      </w:r>
      <w:r w:rsidR="00BF02E5" w:rsidRPr="00F13FB2">
        <w:rPr>
          <w:rFonts w:ascii="Verdana" w:hAnsi="Verdana" w:cs="Arial"/>
          <w:sz w:val="20"/>
          <w:szCs w:val="20"/>
        </w:rPr>
        <w:t xml:space="preserve">okumentacji </w:t>
      </w:r>
      <w:r w:rsidR="00CD6AB4" w:rsidRPr="00F13FB2">
        <w:rPr>
          <w:rFonts w:ascii="Verdana" w:hAnsi="Verdana" w:cs="Arial"/>
          <w:sz w:val="20"/>
          <w:szCs w:val="20"/>
        </w:rPr>
        <w:t>przy</w:t>
      </w:r>
      <w:r w:rsidR="001E26FB" w:rsidRPr="00F13FB2">
        <w:rPr>
          <w:rFonts w:ascii="Verdana" w:hAnsi="Verdana" w:cs="Arial"/>
          <w:sz w:val="20"/>
          <w:szCs w:val="20"/>
        </w:rPr>
        <w:t> </w:t>
      </w:r>
      <w:r w:rsidR="00CD6AB4" w:rsidRPr="00F13FB2">
        <w:rPr>
          <w:rFonts w:ascii="Verdana" w:hAnsi="Verdana" w:cs="Arial"/>
          <w:sz w:val="20"/>
          <w:szCs w:val="20"/>
        </w:rPr>
        <w:t>uwzględnieniu zawodowego charakteru tej działalności</w:t>
      </w:r>
      <w:r w:rsidR="00340328" w:rsidRPr="00F13FB2">
        <w:rPr>
          <w:rFonts w:ascii="Verdana" w:hAnsi="Verdana" w:cs="Arial"/>
          <w:sz w:val="20"/>
          <w:szCs w:val="20"/>
        </w:rPr>
        <w:t xml:space="preserve"> </w:t>
      </w:r>
      <w:r w:rsidR="005624A6" w:rsidRPr="00F13FB2">
        <w:rPr>
          <w:rFonts w:ascii="Verdana" w:hAnsi="Verdana" w:cs="Arial"/>
          <w:sz w:val="20"/>
          <w:szCs w:val="20"/>
        </w:rPr>
        <w:t xml:space="preserve">oraz do </w:t>
      </w:r>
      <w:r w:rsidR="00ED20E7" w:rsidRPr="00F13FB2">
        <w:rPr>
          <w:rFonts w:ascii="Verdana" w:hAnsi="Verdana" w:cs="Arial"/>
          <w:sz w:val="20"/>
          <w:szCs w:val="20"/>
        </w:rPr>
        <w:t xml:space="preserve">spełnienia wymagań przewidzianych </w:t>
      </w:r>
      <w:r w:rsidR="005E1840" w:rsidRPr="00F13FB2">
        <w:rPr>
          <w:rFonts w:ascii="Verdana" w:hAnsi="Verdana" w:cs="Arial"/>
          <w:sz w:val="20"/>
          <w:szCs w:val="20"/>
        </w:rPr>
        <w:t>prawem.</w:t>
      </w:r>
    </w:p>
    <w:p w14:paraId="17FB5488" w14:textId="5E184A84" w:rsidR="00484CCB" w:rsidRPr="00F13FB2" w:rsidRDefault="00484CCB" w:rsidP="009225BA">
      <w:pPr>
        <w:numPr>
          <w:ilvl w:val="0"/>
          <w:numId w:val="3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Wykonawca jest odpowiedzialny za wykonanie Przedmiotu Umowy</w:t>
      </w:r>
      <w:r w:rsidR="00341D23" w:rsidRPr="00F13FB2">
        <w:rPr>
          <w:rFonts w:ascii="Verdana" w:hAnsi="Verdana" w:cs="TTE1771BD8t00"/>
          <w:sz w:val="20"/>
          <w:szCs w:val="20"/>
        </w:rPr>
        <w:t xml:space="preserve"> w terminie określonym w § </w:t>
      </w:r>
      <w:r w:rsidR="00DB590C">
        <w:rPr>
          <w:rFonts w:ascii="Verdana" w:hAnsi="Verdana" w:cs="TTE1771BD8t00"/>
          <w:sz w:val="20"/>
          <w:szCs w:val="20"/>
        </w:rPr>
        <w:t>4</w:t>
      </w:r>
      <w:r w:rsidR="00341D23" w:rsidRPr="00F13FB2">
        <w:rPr>
          <w:rFonts w:ascii="Verdana" w:hAnsi="Verdana" w:cs="TTE1771BD8t00"/>
          <w:sz w:val="20"/>
          <w:szCs w:val="20"/>
        </w:rPr>
        <w:t xml:space="preserve"> </w:t>
      </w:r>
      <w:r w:rsidR="00877CC5" w:rsidRPr="00F13FB2">
        <w:rPr>
          <w:rFonts w:ascii="Verdana" w:hAnsi="Verdana" w:cs="TTE1771BD8t00"/>
          <w:sz w:val="20"/>
          <w:szCs w:val="20"/>
        </w:rPr>
        <w:t>ust.</w:t>
      </w:r>
      <w:r w:rsidR="00341D23" w:rsidRPr="00F13FB2">
        <w:rPr>
          <w:rFonts w:ascii="Verdana" w:hAnsi="Verdana" w:cs="TTE1771BD8t00"/>
          <w:sz w:val="20"/>
          <w:szCs w:val="20"/>
        </w:rPr>
        <w:t xml:space="preserve"> 1 Umowy, a także za wybór</w:t>
      </w:r>
      <w:r w:rsidRPr="00F13FB2">
        <w:rPr>
          <w:rFonts w:ascii="Verdana" w:hAnsi="Verdana" w:cs="TTE1771BD8t00"/>
          <w:sz w:val="20"/>
          <w:szCs w:val="20"/>
        </w:rPr>
        <w:t xml:space="preserve"> zastosowane</w:t>
      </w:r>
      <w:r w:rsidR="002377DD" w:rsidRPr="00F13FB2">
        <w:rPr>
          <w:rFonts w:ascii="Verdana" w:hAnsi="Verdana" w:cs="TTE1771BD8t00"/>
          <w:sz w:val="20"/>
          <w:szCs w:val="20"/>
        </w:rPr>
        <w:t>j</w:t>
      </w:r>
      <w:r w:rsidRPr="00F13FB2">
        <w:rPr>
          <w:rFonts w:ascii="Verdana" w:hAnsi="Verdana" w:cs="TTE1771BD8t00"/>
          <w:sz w:val="20"/>
          <w:szCs w:val="20"/>
        </w:rPr>
        <w:t xml:space="preserve"> metody wykonywania Opracowań.</w:t>
      </w:r>
    </w:p>
    <w:p w14:paraId="1FE6AA0B" w14:textId="5909540B" w:rsidR="0094006E" w:rsidRPr="00F13FB2" w:rsidRDefault="311B6DDF" w:rsidP="009225BA">
      <w:pPr>
        <w:numPr>
          <w:ilvl w:val="0"/>
          <w:numId w:val="31"/>
        </w:numPr>
        <w:tabs>
          <w:tab w:val="clear" w:pos="360"/>
        </w:tabs>
        <w:spacing w:after="80" w:line="276" w:lineRule="auto"/>
        <w:ind w:left="567" w:hanging="567"/>
        <w:jc w:val="both"/>
        <w:rPr>
          <w:rFonts w:ascii="Verdana" w:eastAsia="Verdana" w:hAnsi="Verdana" w:cs="Verdana"/>
          <w:sz w:val="20"/>
          <w:szCs w:val="20"/>
        </w:rPr>
      </w:pPr>
      <w:r w:rsidRPr="00F13FB2">
        <w:rPr>
          <w:rFonts w:ascii="Verdana" w:hAnsi="Verdana" w:cs="TTE1771BD8t00"/>
          <w:sz w:val="20"/>
          <w:szCs w:val="20"/>
        </w:rPr>
        <w:t>Wykonawca zobowiązuje się do współpracy z Zamawiającym i działania na jego rzecz w</w:t>
      </w:r>
      <w:r w:rsidR="35426903" w:rsidRPr="00F13FB2">
        <w:rPr>
          <w:rFonts w:ascii="Verdana" w:hAnsi="Verdana" w:cs="TTE1771BD8t00"/>
          <w:sz w:val="20"/>
          <w:szCs w:val="20"/>
        </w:rPr>
        <w:t> </w:t>
      </w:r>
      <w:r w:rsidRPr="00F13FB2">
        <w:rPr>
          <w:rFonts w:ascii="Verdana" w:hAnsi="Verdana" w:cs="TTE1771BD8t00"/>
          <w:sz w:val="20"/>
          <w:szCs w:val="20"/>
        </w:rPr>
        <w:t>całym okresie realizacji Umowy</w:t>
      </w:r>
      <w:r w:rsidR="31A8DABE" w:rsidRPr="00F13FB2">
        <w:rPr>
          <w:rFonts w:ascii="Verdana" w:hAnsi="Verdana" w:cs="TTE1771BD8t00"/>
          <w:sz w:val="20"/>
          <w:szCs w:val="20"/>
        </w:rPr>
        <w:t xml:space="preserve"> oraz do wsparcia Zamawiającego podczas procedury </w:t>
      </w:r>
      <w:r w:rsidR="155C5232" w:rsidRPr="00F13FB2">
        <w:rPr>
          <w:rFonts w:ascii="Verdana" w:hAnsi="Verdana" w:cs="TTE1771BD8t00"/>
          <w:sz w:val="20"/>
          <w:szCs w:val="20"/>
        </w:rPr>
        <w:t>wydawania</w:t>
      </w:r>
      <w:r w:rsidR="2B387286" w:rsidRPr="00F13FB2">
        <w:rPr>
          <w:rFonts w:ascii="Verdana" w:hAnsi="Verdana" w:cs="TTE1771BD8t00"/>
          <w:sz w:val="20"/>
          <w:szCs w:val="20"/>
        </w:rPr>
        <w:t xml:space="preserve"> </w:t>
      </w:r>
      <w:r w:rsidR="00C82D59">
        <w:rPr>
          <w:rFonts w:ascii="Verdana" w:hAnsi="Verdana" w:cs="TTE1771BD8t00"/>
          <w:sz w:val="20"/>
          <w:szCs w:val="20"/>
        </w:rPr>
        <w:t>decyzji administracyjnych/innych dokumentów</w:t>
      </w:r>
      <w:r w:rsidR="53F9CC92" w:rsidRPr="00F13FB2">
        <w:rPr>
          <w:rFonts w:ascii="Verdana" w:hAnsi="Verdana" w:cs="TTE1771BD8t00"/>
          <w:sz w:val="20"/>
          <w:szCs w:val="20"/>
        </w:rPr>
        <w:t>,</w:t>
      </w:r>
      <w:r w:rsidR="00C82D59" w:rsidRPr="00C82D59">
        <w:rPr>
          <w:rFonts w:ascii="Verdana" w:hAnsi="Verdana" w:cs="TTE1771BD8t00"/>
          <w:sz w:val="20"/>
          <w:szCs w:val="20"/>
        </w:rPr>
        <w:t xml:space="preserve"> </w:t>
      </w:r>
      <w:r w:rsidR="00C82D59">
        <w:rPr>
          <w:rFonts w:ascii="Verdana" w:hAnsi="Verdana" w:cs="TTE1771BD8t00"/>
          <w:sz w:val="20"/>
          <w:szCs w:val="20"/>
        </w:rPr>
        <w:t>których uzyskanie jest objęte Umową,</w:t>
      </w:r>
      <w:r w:rsidR="53F9CC92" w:rsidRPr="00F13FB2">
        <w:rPr>
          <w:rFonts w:ascii="Verdana" w:hAnsi="Verdana" w:cs="TTE1771BD8t00"/>
          <w:sz w:val="20"/>
          <w:szCs w:val="20"/>
        </w:rPr>
        <w:t xml:space="preserve"> w szczególności do modyfikowania i uzupełniania wykonanych </w:t>
      </w:r>
      <w:r w:rsidR="39BA7C92" w:rsidRPr="00F13FB2">
        <w:rPr>
          <w:rFonts w:ascii="Verdana" w:hAnsi="Verdana" w:cs="TTE1771BD8t00"/>
          <w:sz w:val="20"/>
          <w:szCs w:val="20"/>
        </w:rPr>
        <w:t>O</w:t>
      </w:r>
      <w:r w:rsidR="53F9CC92" w:rsidRPr="00F13FB2">
        <w:rPr>
          <w:rFonts w:ascii="Verdana" w:hAnsi="Verdana" w:cs="TTE1771BD8t00"/>
          <w:sz w:val="20"/>
          <w:szCs w:val="20"/>
        </w:rPr>
        <w:t xml:space="preserve">pracowań w ramach </w:t>
      </w:r>
      <w:r w:rsidR="00C82D59">
        <w:rPr>
          <w:rFonts w:ascii="Verdana" w:hAnsi="Verdana" w:cs="TTE1771BD8t00"/>
          <w:sz w:val="20"/>
          <w:szCs w:val="20"/>
        </w:rPr>
        <w:t xml:space="preserve">prowadzonych </w:t>
      </w:r>
      <w:r w:rsidR="53F9CC92" w:rsidRPr="00F13FB2">
        <w:rPr>
          <w:rFonts w:ascii="Verdana" w:hAnsi="Verdana" w:cs="TTE1771BD8t00"/>
          <w:sz w:val="20"/>
          <w:szCs w:val="20"/>
        </w:rPr>
        <w:t>postępowa</w:t>
      </w:r>
      <w:r w:rsidR="00C82D59">
        <w:rPr>
          <w:rFonts w:ascii="Verdana" w:hAnsi="Verdana" w:cs="TTE1771BD8t00"/>
          <w:sz w:val="20"/>
          <w:szCs w:val="20"/>
        </w:rPr>
        <w:t>ń</w:t>
      </w:r>
      <w:r w:rsidR="53F9CC92" w:rsidRPr="00F13FB2">
        <w:rPr>
          <w:rFonts w:ascii="Verdana" w:hAnsi="Verdana" w:cs="TTE1771BD8t00"/>
          <w:sz w:val="20"/>
          <w:szCs w:val="20"/>
        </w:rPr>
        <w:t xml:space="preserve"> administracyjn</w:t>
      </w:r>
      <w:r w:rsidR="00C82D59">
        <w:rPr>
          <w:rFonts w:ascii="Verdana" w:hAnsi="Verdana" w:cs="TTE1771BD8t00"/>
          <w:sz w:val="20"/>
          <w:szCs w:val="20"/>
        </w:rPr>
        <w:t xml:space="preserve">ych. </w:t>
      </w:r>
      <w:r w:rsidR="70C4B32D" w:rsidRPr="00F13FB2">
        <w:rPr>
          <w:rFonts w:ascii="Verdana" w:hAnsi="Verdana" w:cs="TTE1771BD8t00"/>
          <w:sz w:val="20"/>
          <w:szCs w:val="20"/>
        </w:rPr>
        <w:t>Zamawiający wymaga od Wykonawcy aktywnego współdziałania</w:t>
      </w:r>
      <w:r w:rsidR="00C82D59">
        <w:rPr>
          <w:rFonts w:ascii="Verdana" w:hAnsi="Verdana" w:cs="TTE1771BD8t00"/>
          <w:sz w:val="20"/>
          <w:szCs w:val="20"/>
        </w:rPr>
        <w:t xml:space="preserve">, </w:t>
      </w:r>
      <w:r w:rsidR="70C4B32D" w:rsidRPr="00F13FB2">
        <w:rPr>
          <w:rFonts w:ascii="Verdana" w:hAnsi="Verdana" w:cs="TTE1771BD8t00"/>
          <w:sz w:val="20"/>
          <w:szCs w:val="20"/>
        </w:rPr>
        <w:t xml:space="preserve">w tym w szczególności sporządzania propozycji pism, stanowisk, udzielania odpowiedzi na pytania Zamawiającego oraz wszelkich organów administracji. </w:t>
      </w:r>
    </w:p>
    <w:p w14:paraId="02207F61" w14:textId="352B85C3" w:rsidR="00333755" w:rsidRPr="00F13FB2" w:rsidRDefault="00333755" w:rsidP="009225BA">
      <w:pPr>
        <w:numPr>
          <w:ilvl w:val="0"/>
          <w:numId w:val="3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Wykonawca w trakcie wykonywania niniejszej Umowy będzie świadczył usługi na rzecz Zamawiającego, zgodnie ze swoją wiedzą i standardami etycznymi zawodu, a także z</w:t>
      </w:r>
      <w:r w:rsidR="009511A0" w:rsidRPr="00F13FB2">
        <w:rPr>
          <w:rFonts w:ascii="Verdana" w:hAnsi="Verdana" w:cs="TTE1771BD8t00"/>
          <w:sz w:val="20"/>
          <w:szCs w:val="20"/>
        </w:rPr>
        <w:t> </w:t>
      </w:r>
      <w:r w:rsidRPr="00F13FB2">
        <w:rPr>
          <w:rFonts w:ascii="Verdana" w:hAnsi="Verdana" w:cs="TTE1771BD8t00"/>
          <w:sz w:val="20"/>
          <w:szCs w:val="20"/>
        </w:rPr>
        <w:t>zachowaniem zasady poufności. W szczególności Wykonawca bez zgody Zamawiającego zobowiązuje się do nieskładania oświadczeń dotyczących czynności podejmowanych w związku z realizacją Umowy</w:t>
      </w:r>
      <w:r w:rsidR="00E134B8" w:rsidRPr="00F13FB2">
        <w:rPr>
          <w:rFonts w:ascii="Verdana" w:hAnsi="Verdana" w:cs="TTE1771BD8t00"/>
          <w:sz w:val="20"/>
          <w:szCs w:val="20"/>
        </w:rPr>
        <w:t>,</w:t>
      </w:r>
      <w:r w:rsidRPr="00F13FB2">
        <w:rPr>
          <w:rFonts w:ascii="Verdana" w:hAnsi="Verdana" w:cs="TTE1771BD8t00"/>
          <w:sz w:val="20"/>
          <w:szCs w:val="20"/>
        </w:rPr>
        <w:t xml:space="preserve"> zarówno oświadczeń publicznych </w:t>
      </w:r>
      <w:r w:rsidR="00606AF6">
        <w:rPr>
          <w:rFonts w:ascii="Verdana" w:hAnsi="Verdana" w:cs="TTE1771BD8t00"/>
          <w:sz w:val="20"/>
          <w:szCs w:val="20"/>
        </w:rPr>
        <w:br/>
      </w:r>
      <w:r w:rsidRPr="00F13FB2">
        <w:rPr>
          <w:rFonts w:ascii="Verdana" w:hAnsi="Verdana" w:cs="TTE1771BD8t00"/>
          <w:sz w:val="20"/>
          <w:szCs w:val="20"/>
        </w:rPr>
        <w:t xml:space="preserve">jak i poza publicznych, w tym </w:t>
      </w:r>
      <w:r w:rsidR="00E134B8" w:rsidRPr="00F13FB2">
        <w:rPr>
          <w:rFonts w:ascii="Verdana" w:hAnsi="Verdana" w:cs="TTE1771BD8t00"/>
          <w:sz w:val="20"/>
          <w:szCs w:val="20"/>
        </w:rPr>
        <w:t xml:space="preserve">w </w:t>
      </w:r>
      <w:r w:rsidRPr="00F13FB2">
        <w:rPr>
          <w:rFonts w:ascii="Verdana" w:hAnsi="Verdana" w:cs="TTE1771BD8t00"/>
          <w:sz w:val="20"/>
          <w:szCs w:val="20"/>
        </w:rPr>
        <w:t xml:space="preserve">mediach społecznościowych, prasie branżowej, </w:t>
      </w:r>
      <w:r w:rsidR="00606AF6">
        <w:rPr>
          <w:rFonts w:ascii="Verdana" w:hAnsi="Verdana" w:cs="TTE1771BD8t00"/>
          <w:sz w:val="20"/>
          <w:szCs w:val="20"/>
        </w:rPr>
        <w:br/>
      </w:r>
      <w:r w:rsidRPr="00F13FB2">
        <w:rPr>
          <w:rFonts w:ascii="Verdana" w:hAnsi="Verdana" w:cs="TTE1771BD8t00"/>
          <w:sz w:val="20"/>
          <w:szCs w:val="20"/>
        </w:rPr>
        <w:t xml:space="preserve">a także do zawarcia klauzuli o powyższej treści w umowach zawartych </w:t>
      </w:r>
      <w:r w:rsidR="0027093F" w:rsidRPr="00F13FB2">
        <w:rPr>
          <w:rFonts w:ascii="Verdana" w:hAnsi="Verdana" w:cs="TTE1771BD8t00"/>
          <w:sz w:val="20"/>
          <w:szCs w:val="20"/>
        </w:rPr>
        <w:br/>
      </w:r>
      <w:r w:rsidRPr="00F13FB2">
        <w:rPr>
          <w:rFonts w:ascii="Verdana" w:hAnsi="Verdana" w:cs="TTE1771BD8t00"/>
          <w:sz w:val="20"/>
          <w:szCs w:val="20"/>
        </w:rPr>
        <w:t>z Podwykonawcą/Podwykonawcami.</w:t>
      </w:r>
    </w:p>
    <w:p w14:paraId="405C2948" w14:textId="3FE49522" w:rsidR="0080470C" w:rsidRPr="00F13FB2" w:rsidRDefault="00F61EAB" w:rsidP="009225BA">
      <w:pPr>
        <w:pStyle w:val="Akapitzlist"/>
        <w:numPr>
          <w:ilvl w:val="0"/>
          <w:numId w:val="31"/>
        </w:numPr>
        <w:shd w:val="clear" w:color="auto" w:fill="FFFFFF"/>
        <w:tabs>
          <w:tab w:val="clear" w:pos="360"/>
        </w:tabs>
        <w:spacing w:after="120" w:line="276" w:lineRule="auto"/>
        <w:ind w:left="567" w:hanging="567"/>
        <w:contextualSpacing w:val="0"/>
        <w:jc w:val="both"/>
        <w:rPr>
          <w:rFonts w:ascii="Verdana" w:hAnsi="Verdana"/>
          <w:color w:val="auto"/>
          <w:sz w:val="20"/>
          <w:szCs w:val="20"/>
        </w:rPr>
      </w:pPr>
      <w:r w:rsidRPr="00F13FB2">
        <w:rPr>
          <w:rFonts w:ascii="Verdana" w:hAnsi="Verdana"/>
          <w:color w:val="auto"/>
          <w:sz w:val="20"/>
          <w:szCs w:val="20"/>
        </w:rPr>
        <w:t>Wnioski Wykonawcy formułowane dla Zamawiającego powinny zawierać wyczerpujące uzasadnienie wraz z jednoznacznymi i konkretnymi rekomendacjami, co nie wyklucza – w zależności od sytuacji - możliwości formułowania rekomendacji wariantowych lub warunkowych.</w:t>
      </w:r>
    </w:p>
    <w:p w14:paraId="6638601E" w14:textId="4965B6ED" w:rsidR="004F15DF" w:rsidRPr="00F13FB2" w:rsidRDefault="0A0EEE41" w:rsidP="009225BA">
      <w:pPr>
        <w:pStyle w:val="Akapitzlist"/>
        <w:numPr>
          <w:ilvl w:val="0"/>
          <w:numId w:val="31"/>
        </w:numPr>
        <w:shd w:val="clear" w:color="auto" w:fill="FFFFFF"/>
        <w:tabs>
          <w:tab w:val="clear" w:pos="360"/>
        </w:tabs>
        <w:spacing w:after="80" w:line="276" w:lineRule="auto"/>
        <w:ind w:left="567" w:hanging="567"/>
        <w:contextualSpacing w:val="0"/>
        <w:jc w:val="both"/>
        <w:rPr>
          <w:rFonts w:ascii="Verdana" w:hAnsi="Verdana"/>
          <w:color w:val="auto"/>
          <w:sz w:val="20"/>
          <w:szCs w:val="20"/>
        </w:rPr>
      </w:pPr>
      <w:r w:rsidRPr="00F13FB2">
        <w:rPr>
          <w:rFonts w:ascii="Verdana" w:hAnsi="Verdana"/>
          <w:color w:val="auto"/>
          <w:sz w:val="20"/>
          <w:szCs w:val="20"/>
        </w:rPr>
        <w:t xml:space="preserve">Wykonawca </w:t>
      </w:r>
      <w:r w:rsidR="42774EAC" w:rsidRPr="00F13FB2">
        <w:rPr>
          <w:rFonts w:ascii="Verdana" w:hAnsi="Verdana"/>
          <w:color w:val="auto"/>
          <w:sz w:val="20"/>
          <w:szCs w:val="20"/>
        </w:rPr>
        <w:t xml:space="preserve">zobowiązuje się </w:t>
      </w:r>
      <w:r w:rsidRPr="00F13FB2">
        <w:rPr>
          <w:rFonts w:ascii="Verdana" w:hAnsi="Verdana"/>
          <w:color w:val="auto"/>
          <w:sz w:val="20"/>
          <w:szCs w:val="20"/>
        </w:rPr>
        <w:t xml:space="preserve">do regularnego przekazywania Zamawiającemu pisemnych raportów </w:t>
      </w:r>
      <w:r w:rsidR="00C51D25" w:rsidRPr="00F13FB2">
        <w:rPr>
          <w:rFonts w:ascii="Verdana" w:hAnsi="Verdana"/>
          <w:color w:val="auto"/>
          <w:sz w:val="20"/>
          <w:szCs w:val="20"/>
        </w:rPr>
        <w:t xml:space="preserve">miesięcznych </w:t>
      </w:r>
      <w:r w:rsidRPr="00F13FB2">
        <w:rPr>
          <w:rFonts w:ascii="Verdana" w:hAnsi="Verdana"/>
          <w:color w:val="auto"/>
          <w:sz w:val="20"/>
          <w:szCs w:val="20"/>
        </w:rPr>
        <w:t>zawierających informacje o postępie prac</w:t>
      </w:r>
      <w:r w:rsidR="001B3DC8" w:rsidRPr="00F13FB2">
        <w:rPr>
          <w:rFonts w:ascii="Verdana" w:hAnsi="Verdana"/>
          <w:color w:val="auto"/>
          <w:sz w:val="20"/>
          <w:szCs w:val="20"/>
        </w:rPr>
        <w:t xml:space="preserve"> w ramach realizacji Umowy</w:t>
      </w:r>
      <w:r w:rsidR="5BF8FA1D" w:rsidRPr="00F13FB2">
        <w:rPr>
          <w:rFonts w:ascii="Verdana" w:hAnsi="Verdana"/>
          <w:color w:val="auto"/>
          <w:sz w:val="20"/>
          <w:szCs w:val="20"/>
        </w:rPr>
        <w:t>, o postępie prac terenowych</w:t>
      </w:r>
      <w:r w:rsidRPr="00F13FB2">
        <w:rPr>
          <w:rFonts w:ascii="Verdana" w:hAnsi="Verdana"/>
          <w:color w:val="auto"/>
          <w:sz w:val="20"/>
          <w:szCs w:val="20"/>
        </w:rPr>
        <w:t>, uzyskiwaniu opinii, uzgodnień, decyzji oraz napotkanych problemach, bądź przewidywanych ryzykach i zagr</w:t>
      </w:r>
      <w:r w:rsidR="143C9A75" w:rsidRPr="00F13FB2">
        <w:rPr>
          <w:rFonts w:ascii="Verdana" w:hAnsi="Verdana"/>
          <w:color w:val="auto"/>
          <w:sz w:val="20"/>
          <w:szCs w:val="20"/>
        </w:rPr>
        <w:t>ożeniach</w:t>
      </w:r>
      <w:r w:rsidR="001207A4" w:rsidRPr="00F13FB2">
        <w:rPr>
          <w:rFonts w:ascii="Verdana" w:hAnsi="Verdana"/>
          <w:color w:val="auto"/>
          <w:sz w:val="20"/>
          <w:szCs w:val="20"/>
        </w:rPr>
        <w:t xml:space="preserve"> mogących wpłynąć na jakość lub termin zakończenia </w:t>
      </w:r>
      <w:r w:rsidR="00CF05AA">
        <w:rPr>
          <w:rFonts w:ascii="Verdana" w:hAnsi="Verdana"/>
          <w:color w:val="auto"/>
          <w:sz w:val="20"/>
          <w:szCs w:val="20"/>
        </w:rPr>
        <w:t>Etapów</w:t>
      </w:r>
      <w:r w:rsidR="001207A4" w:rsidRPr="00F13FB2">
        <w:rPr>
          <w:rFonts w:ascii="Verdana" w:hAnsi="Verdana"/>
          <w:color w:val="auto"/>
          <w:sz w:val="20"/>
          <w:szCs w:val="20"/>
        </w:rPr>
        <w:t xml:space="preserve"> lub Umowy, o których Wykonawca powziął wiedzę</w:t>
      </w:r>
      <w:r w:rsidR="00CF05AA">
        <w:rPr>
          <w:rFonts w:ascii="Verdana" w:hAnsi="Verdana"/>
          <w:color w:val="auto"/>
          <w:sz w:val="20"/>
          <w:szCs w:val="20"/>
        </w:rPr>
        <w:t xml:space="preserve"> </w:t>
      </w:r>
      <w:r w:rsidR="001207A4" w:rsidRPr="00F13FB2">
        <w:rPr>
          <w:rFonts w:ascii="Verdana" w:hAnsi="Verdana"/>
          <w:color w:val="auto"/>
          <w:sz w:val="20"/>
          <w:szCs w:val="20"/>
        </w:rPr>
        <w:t>w okresie za który przekazywany jest raport</w:t>
      </w:r>
      <w:r w:rsidRPr="00F13FB2">
        <w:rPr>
          <w:rFonts w:ascii="Verdana" w:hAnsi="Verdana"/>
          <w:color w:val="auto"/>
          <w:sz w:val="20"/>
          <w:szCs w:val="20"/>
        </w:rPr>
        <w:t xml:space="preserve">. Raporty przekazywane będą </w:t>
      </w:r>
      <w:r w:rsidR="16FDE759" w:rsidRPr="00F13FB2">
        <w:rPr>
          <w:rFonts w:ascii="Verdana" w:hAnsi="Verdana"/>
          <w:color w:val="auto"/>
          <w:sz w:val="20"/>
          <w:szCs w:val="20"/>
        </w:rPr>
        <w:t xml:space="preserve">do 7-go </w:t>
      </w:r>
      <w:r w:rsidR="004C038A" w:rsidRPr="00F13FB2">
        <w:rPr>
          <w:rFonts w:ascii="Verdana" w:hAnsi="Verdana"/>
          <w:color w:val="auto"/>
          <w:sz w:val="20"/>
          <w:szCs w:val="20"/>
        </w:rPr>
        <w:t>D</w:t>
      </w:r>
      <w:r w:rsidR="16FDE759" w:rsidRPr="00F13FB2">
        <w:rPr>
          <w:rFonts w:ascii="Verdana" w:hAnsi="Verdana"/>
          <w:color w:val="auto"/>
          <w:sz w:val="20"/>
          <w:szCs w:val="20"/>
        </w:rPr>
        <w:t xml:space="preserve">nia </w:t>
      </w:r>
      <w:r w:rsidR="6F8EC7F2" w:rsidRPr="00F13FB2">
        <w:rPr>
          <w:rFonts w:ascii="Verdana" w:hAnsi="Verdana"/>
          <w:color w:val="auto"/>
          <w:sz w:val="20"/>
          <w:szCs w:val="20"/>
        </w:rPr>
        <w:t>miesiąca</w:t>
      </w:r>
      <w:r w:rsidR="00C51D25" w:rsidRPr="00F13FB2">
        <w:rPr>
          <w:rFonts w:ascii="Verdana" w:hAnsi="Verdana"/>
          <w:color w:val="auto"/>
          <w:sz w:val="20"/>
          <w:szCs w:val="20"/>
        </w:rPr>
        <w:t xml:space="preserve"> następującego po miesiącu, którego dany raport dotyczy, </w:t>
      </w:r>
      <w:r w:rsidR="00C51D25" w:rsidRPr="00F13FB2">
        <w:rPr>
          <w:rFonts w:ascii="Verdana" w:hAnsi="Verdana"/>
          <w:color w:val="auto"/>
          <w:sz w:val="20"/>
          <w:szCs w:val="20"/>
        </w:rPr>
        <w:lastRenderedPageBreak/>
        <w:t>wg stanu na ostatni dzień tego miesiąca.</w:t>
      </w:r>
      <w:r w:rsidR="0083124B" w:rsidRPr="00F13FB2">
        <w:rPr>
          <w:rFonts w:ascii="Verdana" w:hAnsi="Verdana"/>
          <w:color w:val="auto"/>
          <w:sz w:val="20"/>
          <w:szCs w:val="20"/>
        </w:rPr>
        <w:t xml:space="preserve"> </w:t>
      </w:r>
      <w:r w:rsidR="00A6028D" w:rsidRPr="00F13FB2">
        <w:rPr>
          <w:rFonts w:ascii="Verdana" w:hAnsi="Verdana"/>
          <w:color w:val="auto"/>
          <w:sz w:val="20"/>
          <w:szCs w:val="20"/>
        </w:rPr>
        <w:t>Wykonawca przedstawi pierwszy raport po upływie pełnego pierwszego miesiąca kalendarzowego realizacji Umowy.</w:t>
      </w:r>
    </w:p>
    <w:p w14:paraId="29C02397" w14:textId="400E7542" w:rsidR="00372AA2" w:rsidRPr="00F13FB2" w:rsidRDefault="27788DE7" w:rsidP="009225BA">
      <w:pPr>
        <w:pStyle w:val="Akapitzlist"/>
        <w:numPr>
          <w:ilvl w:val="0"/>
          <w:numId w:val="31"/>
        </w:numPr>
        <w:shd w:val="clear" w:color="auto" w:fill="FFFFFF"/>
        <w:tabs>
          <w:tab w:val="clear" w:pos="360"/>
        </w:tabs>
        <w:spacing w:after="80" w:line="276" w:lineRule="auto"/>
        <w:ind w:left="567" w:hanging="567"/>
        <w:contextualSpacing w:val="0"/>
        <w:jc w:val="both"/>
        <w:rPr>
          <w:rFonts w:ascii="Verdana" w:hAnsi="Verdana"/>
          <w:color w:val="auto"/>
          <w:sz w:val="20"/>
          <w:szCs w:val="20"/>
        </w:rPr>
      </w:pPr>
      <w:r w:rsidRPr="00F13FB2">
        <w:rPr>
          <w:rFonts w:ascii="Verdana" w:hAnsi="Verdana"/>
          <w:color w:val="auto"/>
          <w:sz w:val="20"/>
          <w:szCs w:val="20"/>
        </w:rPr>
        <w:t>Wykonawca, z uwzględnieniem pozos</w:t>
      </w:r>
      <w:r w:rsidR="0CCA215A" w:rsidRPr="00F13FB2">
        <w:rPr>
          <w:rFonts w:ascii="Verdana" w:hAnsi="Verdana"/>
          <w:color w:val="auto"/>
          <w:sz w:val="20"/>
          <w:szCs w:val="20"/>
        </w:rPr>
        <w:t xml:space="preserve">tałych obowiązków określonych w </w:t>
      </w:r>
      <w:r w:rsidR="59E7CB20" w:rsidRPr="00F13FB2">
        <w:rPr>
          <w:rFonts w:ascii="Verdana" w:hAnsi="Verdana"/>
          <w:color w:val="auto"/>
          <w:sz w:val="20"/>
          <w:szCs w:val="20"/>
        </w:rPr>
        <w:t>ust. 1-</w:t>
      </w:r>
      <w:r w:rsidR="008B0462">
        <w:rPr>
          <w:rFonts w:ascii="Verdana" w:hAnsi="Verdana"/>
          <w:color w:val="auto"/>
          <w:sz w:val="20"/>
          <w:szCs w:val="20"/>
        </w:rPr>
        <w:t>6</w:t>
      </w:r>
      <w:r w:rsidRPr="00F13FB2">
        <w:rPr>
          <w:rFonts w:ascii="Verdana" w:hAnsi="Verdana"/>
          <w:color w:val="auto"/>
          <w:sz w:val="20"/>
          <w:szCs w:val="20"/>
        </w:rPr>
        <w:t xml:space="preserve">, </w:t>
      </w:r>
      <w:r w:rsidR="0027093F" w:rsidRPr="00F13FB2">
        <w:rPr>
          <w:rFonts w:ascii="Verdana" w:hAnsi="Verdana"/>
          <w:color w:val="auto"/>
          <w:sz w:val="20"/>
          <w:szCs w:val="20"/>
        </w:rPr>
        <w:br/>
      </w:r>
      <w:r w:rsidR="4A38CA59" w:rsidRPr="00F13FB2">
        <w:rPr>
          <w:rFonts w:ascii="Verdana" w:hAnsi="Verdana"/>
          <w:color w:val="auto"/>
          <w:sz w:val="20"/>
          <w:szCs w:val="20"/>
        </w:rPr>
        <w:t>w ramach wynagrodzenia</w:t>
      </w:r>
      <w:r w:rsidR="0083124B" w:rsidRPr="00F13FB2">
        <w:rPr>
          <w:rFonts w:ascii="Verdana" w:hAnsi="Verdana"/>
          <w:color w:val="auto"/>
          <w:sz w:val="20"/>
          <w:szCs w:val="20"/>
        </w:rPr>
        <w:t>,</w:t>
      </w:r>
      <w:r w:rsidR="4A38CA59" w:rsidRPr="00F13FB2">
        <w:rPr>
          <w:rFonts w:ascii="Verdana" w:hAnsi="Verdana"/>
          <w:color w:val="auto"/>
          <w:sz w:val="20"/>
          <w:szCs w:val="20"/>
        </w:rPr>
        <w:t xml:space="preserve"> o którym mowa w </w:t>
      </w:r>
      <w:r w:rsidR="4A38CA59" w:rsidRPr="00F13FB2">
        <w:rPr>
          <w:rFonts w:ascii="Verdana" w:hAnsi="Verdana" w:cs="TTE1768698t00"/>
          <w:color w:val="auto"/>
          <w:sz w:val="20"/>
          <w:szCs w:val="20"/>
        </w:rPr>
        <w:t>§ </w:t>
      </w:r>
      <w:r w:rsidR="4A38CA59" w:rsidRPr="00F13FB2">
        <w:rPr>
          <w:rFonts w:ascii="Verdana" w:hAnsi="Verdana"/>
          <w:color w:val="auto"/>
          <w:sz w:val="20"/>
          <w:szCs w:val="20"/>
        </w:rPr>
        <w:t>2 ust. 1</w:t>
      </w:r>
      <w:r w:rsidR="006E3372" w:rsidRPr="00F13FB2">
        <w:rPr>
          <w:rFonts w:ascii="Verdana" w:hAnsi="Verdana"/>
          <w:color w:val="auto"/>
          <w:sz w:val="20"/>
          <w:szCs w:val="20"/>
        </w:rPr>
        <w:t xml:space="preserve"> Umowy</w:t>
      </w:r>
      <w:r w:rsidR="4A38CA59" w:rsidRPr="00F13FB2">
        <w:rPr>
          <w:rFonts w:ascii="Verdana" w:hAnsi="Verdana"/>
          <w:color w:val="auto"/>
          <w:sz w:val="20"/>
          <w:szCs w:val="20"/>
        </w:rPr>
        <w:t>,</w:t>
      </w:r>
      <w:r w:rsidR="0083124B" w:rsidRPr="00F13FB2">
        <w:rPr>
          <w:rFonts w:ascii="Verdana" w:hAnsi="Verdana"/>
          <w:color w:val="auto"/>
          <w:sz w:val="20"/>
          <w:szCs w:val="20"/>
        </w:rPr>
        <w:t xml:space="preserve"> </w:t>
      </w:r>
      <w:r w:rsidR="002C0B0B" w:rsidRPr="00F13FB2">
        <w:rPr>
          <w:rFonts w:ascii="Verdana" w:hAnsi="Verdana"/>
          <w:color w:val="auto"/>
          <w:sz w:val="20"/>
          <w:szCs w:val="20"/>
        </w:rPr>
        <w:t>zobowiązuje się</w:t>
      </w:r>
      <w:r w:rsidRPr="00F13FB2">
        <w:rPr>
          <w:rFonts w:ascii="Verdana" w:hAnsi="Verdana"/>
          <w:color w:val="auto"/>
          <w:sz w:val="20"/>
          <w:szCs w:val="20"/>
        </w:rPr>
        <w:t>:</w:t>
      </w:r>
    </w:p>
    <w:p w14:paraId="4B221A17" w14:textId="77777777" w:rsidR="00372AA2" w:rsidRPr="00F13FB2" w:rsidRDefault="00372AA2" w:rsidP="009225BA">
      <w:pPr>
        <w:pStyle w:val="Akapitzlist"/>
        <w:numPr>
          <w:ilvl w:val="0"/>
          <w:numId w:val="36"/>
        </w:numPr>
        <w:shd w:val="clear" w:color="auto" w:fill="FFFFFF"/>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sprawnie prowadzić proces wykonywania Umowy wraz z właściwą koordynacją;</w:t>
      </w:r>
    </w:p>
    <w:p w14:paraId="764FD412" w14:textId="77777777" w:rsidR="00372AA2" w:rsidRPr="00F13FB2" w:rsidRDefault="00372AA2" w:rsidP="009225BA">
      <w:pPr>
        <w:pStyle w:val="Akapitzlist"/>
        <w:numPr>
          <w:ilvl w:val="0"/>
          <w:numId w:val="36"/>
        </w:numPr>
        <w:shd w:val="clear" w:color="auto" w:fill="FFFFFF"/>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poszukiwać i proponować rozwiązania, w tym techniczne i technologiczne, mające wpływ na skrócenie czasu trwania robót budowlano-montażowych oraz obniżające koszty budowy,</w:t>
      </w:r>
      <w:r w:rsidR="00AD5C15" w:rsidRPr="00F13FB2">
        <w:rPr>
          <w:rFonts w:ascii="Verdana" w:hAnsi="Verdana"/>
          <w:color w:val="auto"/>
          <w:sz w:val="20"/>
          <w:szCs w:val="20"/>
        </w:rPr>
        <w:t xml:space="preserve"> </w:t>
      </w:r>
      <w:r w:rsidRPr="00F13FB2">
        <w:rPr>
          <w:rFonts w:ascii="Verdana" w:hAnsi="Verdana"/>
          <w:color w:val="auto"/>
          <w:sz w:val="20"/>
          <w:szCs w:val="20"/>
        </w:rPr>
        <w:t>użytkowania i użytkowników;</w:t>
      </w:r>
    </w:p>
    <w:p w14:paraId="6F87B012" w14:textId="16A3C761" w:rsidR="00FF64FA" w:rsidRPr="00F13FB2" w:rsidRDefault="00FF64FA" w:rsidP="009225BA">
      <w:pPr>
        <w:pStyle w:val="Akapitzlist"/>
        <w:numPr>
          <w:ilvl w:val="0"/>
          <w:numId w:val="36"/>
        </w:numPr>
        <w:shd w:val="clear" w:color="auto" w:fill="FFFFFF" w:themeFill="background1"/>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brać udział w spotkaniach koordynacyjnych i </w:t>
      </w:r>
      <w:r w:rsidR="00AB5AD8" w:rsidRPr="00F13FB2">
        <w:rPr>
          <w:rFonts w:ascii="Verdana" w:hAnsi="Verdana"/>
          <w:color w:val="auto"/>
          <w:sz w:val="20"/>
          <w:szCs w:val="20"/>
        </w:rPr>
        <w:t xml:space="preserve">comiesięcznych </w:t>
      </w:r>
      <w:r w:rsidRPr="00F13FB2">
        <w:rPr>
          <w:rFonts w:ascii="Verdana" w:hAnsi="Verdana"/>
          <w:color w:val="auto"/>
          <w:sz w:val="20"/>
          <w:szCs w:val="20"/>
        </w:rPr>
        <w:t xml:space="preserve">radach </w:t>
      </w:r>
      <w:r w:rsidR="00C866F0" w:rsidRPr="00F13FB2">
        <w:rPr>
          <w:rFonts w:ascii="Verdana" w:hAnsi="Verdana"/>
          <w:color w:val="auto"/>
          <w:sz w:val="20"/>
          <w:szCs w:val="20"/>
        </w:rPr>
        <w:t xml:space="preserve">projektu </w:t>
      </w:r>
      <w:r w:rsidR="00C07C50" w:rsidRPr="00F13FB2">
        <w:rPr>
          <w:rFonts w:ascii="Verdana" w:hAnsi="Verdana"/>
          <w:color w:val="auto"/>
          <w:sz w:val="20"/>
          <w:szCs w:val="20"/>
        </w:rPr>
        <w:t xml:space="preserve">organizowanych przez </w:t>
      </w:r>
      <w:r w:rsidRPr="00F13FB2">
        <w:rPr>
          <w:rFonts w:ascii="Verdana" w:hAnsi="Verdana"/>
          <w:color w:val="auto"/>
          <w:sz w:val="20"/>
          <w:szCs w:val="20"/>
        </w:rPr>
        <w:t xml:space="preserve">Zamawiającego w składzie osobowym </w:t>
      </w:r>
      <w:r w:rsidR="0084324F" w:rsidRPr="00F13FB2">
        <w:rPr>
          <w:rFonts w:ascii="Verdana" w:hAnsi="Verdana"/>
          <w:color w:val="auto"/>
          <w:sz w:val="20"/>
          <w:szCs w:val="20"/>
        </w:rPr>
        <w:t>i formie uzgodnionej z Zamawiającym</w:t>
      </w:r>
      <w:r w:rsidRPr="00F13FB2">
        <w:rPr>
          <w:rFonts w:ascii="Verdana" w:hAnsi="Verdana"/>
          <w:color w:val="auto"/>
          <w:sz w:val="20"/>
          <w:szCs w:val="20"/>
        </w:rPr>
        <w:t xml:space="preserve"> wraz z przygotowywaniem stosownych materiałów na te spotkania</w:t>
      </w:r>
      <w:r w:rsidR="0084324F" w:rsidRPr="00F13FB2">
        <w:rPr>
          <w:rFonts w:ascii="Verdana" w:hAnsi="Verdana"/>
          <w:color w:val="auto"/>
          <w:sz w:val="20"/>
          <w:szCs w:val="20"/>
        </w:rPr>
        <w:t>. Na żądanie Zamawiającego Wykonawca zapewni osobisty udział członków Personelu Wykonawcy wskazanego w Ofercie</w:t>
      </w:r>
      <w:r w:rsidRPr="00F13FB2">
        <w:rPr>
          <w:rFonts w:ascii="Verdana" w:hAnsi="Verdana"/>
          <w:color w:val="auto"/>
          <w:sz w:val="20"/>
          <w:szCs w:val="20"/>
        </w:rPr>
        <w:t>;</w:t>
      </w:r>
    </w:p>
    <w:p w14:paraId="1FFF24F3" w14:textId="7C4524E3" w:rsidR="002D09EB" w:rsidRPr="00F13FB2" w:rsidRDefault="002D09EB" w:rsidP="009225BA">
      <w:pPr>
        <w:pStyle w:val="Akapitzlist"/>
        <w:numPr>
          <w:ilvl w:val="0"/>
          <w:numId w:val="36"/>
        </w:numPr>
        <w:shd w:val="clear" w:color="auto" w:fill="FFFFFF" w:themeFill="background1"/>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na wezwanie Zamawiającego do udzielania informacji </w:t>
      </w:r>
      <w:r w:rsidR="00661C78" w:rsidRPr="00F13FB2">
        <w:rPr>
          <w:rFonts w:ascii="Verdana" w:hAnsi="Verdana"/>
          <w:color w:val="auto"/>
          <w:sz w:val="20"/>
          <w:szCs w:val="20"/>
        </w:rPr>
        <w:t xml:space="preserve">w terminie </w:t>
      </w:r>
      <w:r w:rsidR="00610092" w:rsidRPr="00F13FB2">
        <w:rPr>
          <w:rFonts w:ascii="Verdana" w:hAnsi="Verdana"/>
          <w:color w:val="auto"/>
          <w:sz w:val="20"/>
          <w:szCs w:val="20"/>
        </w:rPr>
        <w:t xml:space="preserve">do </w:t>
      </w:r>
      <w:r w:rsidR="00661C78" w:rsidRPr="00F13FB2">
        <w:rPr>
          <w:rFonts w:ascii="Verdana" w:hAnsi="Verdana"/>
          <w:color w:val="auto"/>
          <w:sz w:val="20"/>
          <w:szCs w:val="20"/>
        </w:rPr>
        <w:t>7 Dni od daty otrzymania wezwania</w:t>
      </w:r>
      <w:r w:rsidRPr="00F13FB2">
        <w:rPr>
          <w:rFonts w:ascii="Verdana" w:hAnsi="Verdana"/>
          <w:color w:val="auto"/>
          <w:sz w:val="20"/>
          <w:szCs w:val="20"/>
        </w:rPr>
        <w:t>;</w:t>
      </w:r>
    </w:p>
    <w:p w14:paraId="509A3D9A" w14:textId="7395E304" w:rsidR="00FF64FA" w:rsidRPr="00F13FB2" w:rsidRDefault="00FF64FA" w:rsidP="009225BA">
      <w:pPr>
        <w:pStyle w:val="Akapitzlist"/>
        <w:numPr>
          <w:ilvl w:val="0"/>
          <w:numId w:val="36"/>
        </w:numPr>
        <w:shd w:val="clear" w:color="auto" w:fill="FFFFFF"/>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na wniosek Zamawiającego przekazać </w:t>
      </w:r>
      <w:r w:rsidR="00D222AB">
        <w:rPr>
          <w:rFonts w:ascii="Verdana" w:hAnsi="Verdana"/>
          <w:color w:val="auto"/>
          <w:sz w:val="20"/>
          <w:szCs w:val="20"/>
        </w:rPr>
        <w:t>D</w:t>
      </w:r>
      <w:r w:rsidRPr="00F13FB2">
        <w:rPr>
          <w:rFonts w:ascii="Verdana" w:hAnsi="Verdana"/>
          <w:color w:val="auto"/>
          <w:sz w:val="20"/>
          <w:szCs w:val="20"/>
        </w:rPr>
        <w:t xml:space="preserve">okumentację zawierającą kompletne założenia oraz </w:t>
      </w:r>
      <w:r w:rsidR="00C07C50" w:rsidRPr="00F13FB2">
        <w:rPr>
          <w:rFonts w:ascii="Verdana" w:hAnsi="Verdana"/>
          <w:color w:val="auto"/>
          <w:sz w:val="20"/>
          <w:szCs w:val="20"/>
        </w:rPr>
        <w:t>materiały</w:t>
      </w:r>
      <w:r w:rsidR="00EF3BCE" w:rsidRPr="00F13FB2">
        <w:rPr>
          <w:rFonts w:ascii="Verdana" w:hAnsi="Verdana"/>
          <w:color w:val="auto"/>
          <w:sz w:val="20"/>
          <w:szCs w:val="20"/>
        </w:rPr>
        <w:t xml:space="preserve"> </w:t>
      </w:r>
      <w:r w:rsidRPr="00F13FB2">
        <w:rPr>
          <w:rFonts w:ascii="Verdana" w:hAnsi="Verdana"/>
          <w:color w:val="auto"/>
          <w:sz w:val="20"/>
          <w:szCs w:val="20"/>
        </w:rPr>
        <w:t xml:space="preserve">użyte do obliczeń objętych </w:t>
      </w:r>
      <w:r w:rsidR="00DE5C7B" w:rsidRPr="00F13FB2">
        <w:rPr>
          <w:rFonts w:ascii="Verdana" w:hAnsi="Verdana"/>
          <w:color w:val="auto"/>
          <w:sz w:val="20"/>
          <w:szCs w:val="20"/>
        </w:rPr>
        <w:t>P</w:t>
      </w:r>
      <w:r w:rsidRPr="00F13FB2">
        <w:rPr>
          <w:rFonts w:ascii="Verdana" w:hAnsi="Verdana"/>
          <w:color w:val="auto"/>
          <w:sz w:val="20"/>
          <w:szCs w:val="20"/>
        </w:rPr>
        <w:t xml:space="preserve">rzedmiotem Umowy; </w:t>
      </w:r>
    </w:p>
    <w:p w14:paraId="483A0EEB" w14:textId="03A518AC" w:rsidR="00C809F1" w:rsidRPr="00F13FB2" w:rsidRDefault="00FF64FA" w:rsidP="009225BA">
      <w:pPr>
        <w:pStyle w:val="Akapitzlist"/>
        <w:numPr>
          <w:ilvl w:val="0"/>
          <w:numId w:val="36"/>
        </w:numPr>
        <w:shd w:val="clear" w:color="auto" w:fill="FFFFFF"/>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pozyskać we własnym zakresie mat</w:t>
      </w:r>
      <w:r w:rsidR="006D771E" w:rsidRPr="00F13FB2">
        <w:rPr>
          <w:rFonts w:ascii="Verdana" w:hAnsi="Verdana"/>
          <w:color w:val="auto"/>
          <w:sz w:val="20"/>
          <w:szCs w:val="20"/>
        </w:rPr>
        <w:t xml:space="preserve">eriały archiwalne, potrzebne do </w:t>
      </w:r>
      <w:r w:rsidRPr="00F13FB2">
        <w:rPr>
          <w:rFonts w:ascii="Verdana" w:hAnsi="Verdana"/>
          <w:color w:val="auto"/>
          <w:sz w:val="20"/>
          <w:szCs w:val="20"/>
        </w:rPr>
        <w:t xml:space="preserve">wykonania </w:t>
      </w:r>
      <w:r w:rsidR="00D862A7" w:rsidRPr="00F13FB2">
        <w:rPr>
          <w:rFonts w:ascii="Verdana" w:hAnsi="Verdana"/>
          <w:color w:val="auto"/>
          <w:sz w:val="20"/>
          <w:szCs w:val="20"/>
        </w:rPr>
        <w:t>O</w:t>
      </w:r>
      <w:r w:rsidR="006F0C7F" w:rsidRPr="00F13FB2">
        <w:rPr>
          <w:rFonts w:ascii="Verdana" w:hAnsi="Verdana"/>
          <w:color w:val="auto"/>
          <w:sz w:val="20"/>
          <w:szCs w:val="20"/>
        </w:rPr>
        <w:t>pracowa</w:t>
      </w:r>
      <w:r w:rsidR="0083124B" w:rsidRPr="00F13FB2">
        <w:rPr>
          <w:rFonts w:ascii="Verdana" w:hAnsi="Verdana"/>
          <w:color w:val="auto"/>
          <w:sz w:val="20"/>
          <w:szCs w:val="20"/>
        </w:rPr>
        <w:t>ń</w:t>
      </w:r>
      <w:r w:rsidRPr="00F13FB2">
        <w:rPr>
          <w:rFonts w:ascii="Verdana" w:hAnsi="Verdana"/>
          <w:color w:val="auto"/>
          <w:sz w:val="20"/>
          <w:szCs w:val="20"/>
        </w:rPr>
        <w:t xml:space="preserve">, </w:t>
      </w:r>
      <w:r w:rsidR="00C13CCA" w:rsidRPr="00F13FB2">
        <w:rPr>
          <w:rFonts w:ascii="Verdana" w:hAnsi="Verdana"/>
          <w:color w:val="auto"/>
          <w:sz w:val="20"/>
          <w:szCs w:val="20"/>
        </w:rPr>
        <w:t>znajdujące się w publicznie dostępnych zasobach odpowiednich instytucji</w:t>
      </w:r>
      <w:r w:rsidR="00F52D95" w:rsidRPr="00F13FB2">
        <w:rPr>
          <w:rFonts w:ascii="Verdana" w:hAnsi="Verdana"/>
          <w:color w:val="auto"/>
          <w:sz w:val="20"/>
          <w:szCs w:val="20"/>
        </w:rPr>
        <w:t>;</w:t>
      </w:r>
    </w:p>
    <w:p w14:paraId="765B1C45" w14:textId="77777777" w:rsidR="00C809F1" w:rsidRPr="00F13FB2" w:rsidRDefault="00C809F1" w:rsidP="009225BA">
      <w:pPr>
        <w:pStyle w:val="Akapitzlist"/>
        <w:numPr>
          <w:ilvl w:val="0"/>
          <w:numId w:val="36"/>
        </w:numPr>
        <w:shd w:val="clear" w:color="auto" w:fill="FFFFFF" w:themeFill="background1"/>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uzyskać niezbędne opinie, uzgodnienia;</w:t>
      </w:r>
    </w:p>
    <w:p w14:paraId="2058672C" w14:textId="371F2E04" w:rsidR="00C809F1" w:rsidRPr="00F13FB2" w:rsidRDefault="00C809F1" w:rsidP="009225BA">
      <w:pPr>
        <w:pStyle w:val="Akapitzlist"/>
        <w:numPr>
          <w:ilvl w:val="0"/>
          <w:numId w:val="36"/>
        </w:numPr>
        <w:shd w:val="clear" w:color="auto" w:fill="FFFFFF"/>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współpracować, w zakresie niezbędnym do wykonania </w:t>
      </w:r>
      <w:r w:rsidR="00D862A7" w:rsidRPr="00F13FB2">
        <w:rPr>
          <w:rFonts w:ascii="Verdana" w:hAnsi="Verdana"/>
          <w:color w:val="auto"/>
          <w:sz w:val="20"/>
          <w:szCs w:val="20"/>
        </w:rPr>
        <w:t>O</w:t>
      </w:r>
      <w:r w:rsidRPr="00F13FB2">
        <w:rPr>
          <w:rFonts w:ascii="Verdana" w:hAnsi="Verdana"/>
          <w:color w:val="auto"/>
          <w:sz w:val="20"/>
          <w:szCs w:val="20"/>
        </w:rPr>
        <w:t>pracowa</w:t>
      </w:r>
      <w:r w:rsidR="0083124B" w:rsidRPr="00F13FB2">
        <w:rPr>
          <w:rFonts w:ascii="Verdana" w:hAnsi="Verdana"/>
          <w:color w:val="auto"/>
          <w:sz w:val="20"/>
          <w:szCs w:val="20"/>
        </w:rPr>
        <w:t>ń</w:t>
      </w:r>
      <w:r w:rsidRPr="00F13FB2">
        <w:rPr>
          <w:rFonts w:ascii="Verdana" w:hAnsi="Verdana"/>
          <w:color w:val="auto"/>
          <w:sz w:val="20"/>
          <w:szCs w:val="20"/>
        </w:rPr>
        <w:t xml:space="preserve">, z innymi </w:t>
      </w:r>
      <w:r w:rsidR="001817A8" w:rsidRPr="00F13FB2">
        <w:rPr>
          <w:rFonts w:ascii="Verdana" w:hAnsi="Verdana"/>
          <w:color w:val="auto"/>
          <w:sz w:val="20"/>
          <w:szCs w:val="20"/>
        </w:rPr>
        <w:t>w</w:t>
      </w:r>
      <w:r w:rsidRPr="00F13FB2">
        <w:rPr>
          <w:rFonts w:ascii="Verdana" w:hAnsi="Verdana"/>
          <w:color w:val="auto"/>
          <w:sz w:val="20"/>
          <w:szCs w:val="20"/>
        </w:rPr>
        <w:t>ykonawcami działającymi na zlecenie Zamawiającego;</w:t>
      </w:r>
    </w:p>
    <w:p w14:paraId="7A7AD03B" w14:textId="066C7D3E" w:rsidR="00C809F1" w:rsidRPr="00F13FB2" w:rsidRDefault="00C809F1" w:rsidP="009225BA">
      <w:pPr>
        <w:pStyle w:val="Akapitzlist"/>
        <w:numPr>
          <w:ilvl w:val="0"/>
          <w:numId w:val="36"/>
        </w:numPr>
        <w:shd w:val="clear" w:color="auto" w:fill="FFFFFF" w:themeFill="background1"/>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dokonywa</w:t>
      </w:r>
      <w:r w:rsidR="00CF416B" w:rsidRPr="00F13FB2">
        <w:rPr>
          <w:rFonts w:ascii="Verdana" w:hAnsi="Verdana"/>
          <w:color w:val="auto"/>
          <w:sz w:val="20"/>
          <w:szCs w:val="20"/>
        </w:rPr>
        <w:t>ć</w:t>
      </w:r>
      <w:r w:rsidR="006274D7" w:rsidRPr="00F13FB2">
        <w:rPr>
          <w:rFonts w:ascii="Verdana" w:hAnsi="Verdana"/>
          <w:color w:val="auto"/>
          <w:sz w:val="20"/>
          <w:szCs w:val="20"/>
        </w:rPr>
        <w:t xml:space="preserve"> </w:t>
      </w:r>
      <w:r w:rsidRPr="00F13FB2">
        <w:rPr>
          <w:rFonts w:ascii="Verdana" w:hAnsi="Verdana"/>
          <w:color w:val="auto"/>
          <w:sz w:val="20"/>
          <w:szCs w:val="20"/>
        </w:rPr>
        <w:t xml:space="preserve">uzupełnień i poprawek w </w:t>
      </w:r>
      <w:r w:rsidR="00D862A7" w:rsidRPr="00F13FB2">
        <w:rPr>
          <w:rFonts w:ascii="Verdana" w:hAnsi="Verdana"/>
          <w:color w:val="auto"/>
          <w:sz w:val="20"/>
          <w:szCs w:val="20"/>
        </w:rPr>
        <w:t>O</w:t>
      </w:r>
      <w:r w:rsidRPr="00F13FB2">
        <w:rPr>
          <w:rFonts w:ascii="Verdana" w:hAnsi="Verdana"/>
          <w:color w:val="auto"/>
          <w:sz w:val="20"/>
          <w:szCs w:val="20"/>
        </w:rPr>
        <w:t>pracowani</w:t>
      </w:r>
      <w:r w:rsidR="0083124B" w:rsidRPr="00F13FB2">
        <w:rPr>
          <w:rFonts w:ascii="Verdana" w:hAnsi="Verdana"/>
          <w:color w:val="auto"/>
          <w:sz w:val="20"/>
          <w:szCs w:val="20"/>
        </w:rPr>
        <w:t>ach</w:t>
      </w:r>
      <w:r w:rsidRPr="00F13FB2">
        <w:rPr>
          <w:rFonts w:ascii="Verdana" w:hAnsi="Verdana"/>
          <w:color w:val="auto"/>
          <w:sz w:val="20"/>
          <w:szCs w:val="20"/>
        </w:rPr>
        <w:t xml:space="preserve"> na żądanie organów opiniujących</w:t>
      </w:r>
      <w:r w:rsidR="009355CA" w:rsidRPr="00F13FB2">
        <w:rPr>
          <w:rFonts w:ascii="Verdana" w:hAnsi="Verdana"/>
          <w:color w:val="auto"/>
          <w:sz w:val="20"/>
          <w:szCs w:val="20"/>
        </w:rPr>
        <w:t xml:space="preserve"> i uzgadniających</w:t>
      </w:r>
      <w:r w:rsidR="0083124B" w:rsidRPr="00F13FB2">
        <w:rPr>
          <w:rFonts w:ascii="Verdana" w:hAnsi="Verdana"/>
          <w:color w:val="auto"/>
          <w:sz w:val="20"/>
          <w:szCs w:val="20"/>
        </w:rPr>
        <w:t>,</w:t>
      </w:r>
      <w:r w:rsidR="009355CA" w:rsidRPr="00F13FB2">
        <w:rPr>
          <w:rFonts w:ascii="Verdana" w:hAnsi="Verdana"/>
          <w:color w:val="auto"/>
          <w:sz w:val="20"/>
          <w:szCs w:val="20"/>
        </w:rPr>
        <w:t xml:space="preserve"> po wcześniejszym ich uzgodnieniu z</w:t>
      </w:r>
      <w:r w:rsidR="009511A0" w:rsidRPr="00F13FB2">
        <w:rPr>
          <w:rFonts w:ascii="Verdana" w:hAnsi="Verdana"/>
          <w:color w:val="auto"/>
          <w:sz w:val="20"/>
          <w:szCs w:val="20"/>
        </w:rPr>
        <w:t> </w:t>
      </w:r>
      <w:r w:rsidR="009355CA" w:rsidRPr="00F13FB2">
        <w:rPr>
          <w:rFonts w:ascii="Verdana" w:hAnsi="Verdana"/>
          <w:color w:val="auto"/>
          <w:sz w:val="20"/>
          <w:szCs w:val="20"/>
        </w:rPr>
        <w:t>Zamawiającym</w:t>
      </w:r>
      <w:r w:rsidRPr="00F13FB2">
        <w:rPr>
          <w:rFonts w:ascii="Verdana" w:hAnsi="Verdana"/>
          <w:color w:val="auto"/>
          <w:sz w:val="20"/>
          <w:szCs w:val="20"/>
        </w:rPr>
        <w:t>;</w:t>
      </w:r>
    </w:p>
    <w:p w14:paraId="5493720D" w14:textId="2F3B0199" w:rsidR="00C809F1" w:rsidRPr="00F13FB2" w:rsidRDefault="00FA12D4" w:rsidP="009225BA">
      <w:pPr>
        <w:pStyle w:val="Akapitzlist"/>
        <w:numPr>
          <w:ilvl w:val="0"/>
          <w:numId w:val="36"/>
        </w:numPr>
        <w:shd w:val="clear" w:color="auto" w:fill="FFFFFF" w:themeFill="background1"/>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wykonać </w:t>
      </w:r>
      <w:r w:rsidR="00E0305E" w:rsidRPr="00F13FB2">
        <w:rPr>
          <w:rFonts w:ascii="Verdana" w:hAnsi="Verdana"/>
          <w:color w:val="auto"/>
          <w:sz w:val="20"/>
          <w:szCs w:val="20"/>
        </w:rPr>
        <w:t>P</w:t>
      </w:r>
      <w:r w:rsidRPr="00F13FB2">
        <w:rPr>
          <w:rFonts w:ascii="Verdana" w:hAnsi="Verdana"/>
          <w:color w:val="auto"/>
          <w:sz w:val="20"/>
          <w:szCs w:val="20"/>
        </w:rPr>
        <w:t xml:space="preserve">rzedmiot </w:t>
      </w:r>
      <w:r w:rsidR="00E0305E" w:rsidRPr="00F13FB2">
        <w:rPr>
          <w:rFonts w:ascii="Verdana" w:hAnsi="Verdana"/>
          <w:color w:val="auto"/>
          <w:sz w:val="20"/>
          <w:szCs w:val="20"/>
        </w:rPr>
        <w:t xml:space="preserve">Umowy </w:t>
      </w:r>
      <w:r w:rsidRPr="00F13FB2">
        <w:rPr>
          <w:rFonts w:ascii="Verdana" w:hAnsi="Verdana"/>
          <w:color w:val="auto"/>
          <w:sz w:val="20"/>
          <w:szCs w:val="20"/>
        </w:rPr>
        <w:t>zgodnie z</w:t>
      </w:r>
      <w:r w:rsidR="009531BD" w:rsidRPr="00F13FB2">
        <w:rPr>
          <w:rFonts w:ascii="Verdana" w:hAnsi="Verdana"/>
          <w:color w:val="auto"/>
          <w:sz w:val="20"/>
          <w:szCs w:val="20"/>
        </w:rPr>
        <w:t xml:space="preserve"> przepisami</w:t>
      </w:r>
      <w:r w:rsidRPr="00F13FB2">
        <w:rPr>
          <w:rFonts w:ascii="Verdana" w:hAnsi="Verdana"/>
          <w:color w:val="auto"/>
          <w:sz w:val="20"/>
          <w:szCs w:val="20"/>
        </w:rPr>
        <w:t xml:space="preserve"> </w:t>
      </w:r>
      <w:r w:rsidR="00C809F1" w:rsidRPr="00F13FB2">
        <w:rPr>
          <w:rFonts w:ascii="Verdana" w:hAnsi="Verdana"/>
          <w:color w:val="auto"/>
          <w:sz w:val="20"/>
          <w:szCs w:val="20"/>
        </w:rPr>
        <w:t>wydan</w:t>
      </w:r>
      <w:r w:rsidRPr="00F13FB2">
        <w:rPr>
          <w:rFonts w:ascii="Verdana" w:hAnsi="Verdana"/>
          <w:color w:val="auto"/>
          <w:sz w:val="20"/>
          <w:szCs w:val="20"/>
        </w:rPr>
        <w:t>ymi</w:t>
      </w:r>
      <w:r w:rsidR="00C809F1" w:rsidRPr="00F13FB2">
        <w:rPr>
          <w:rFonts w:ascii="Verdana" w:hAnsi="Verdana"/>
          <w:color w:val="auto"/>
          <w:sz w:val="20"/>
          <w:szCs w:val="20"/>
        </w:rPr>
        <w:t xml:space="preserve"> przez władze centralne i lokalne oraz inn</w:t>
      </w:r>
      <w:r w:rsidR="00DB03BB" w:rsidRPr="00F13FB2">
        <w:rPr>
          <w:rFonts w:ascii="Verdana" w:hAnsi="Verdana"/>
          <w:color w:val="auto"/>
          <w:sz w:val="20"/>
          <w:szCs w:val="20"/>
        </w:rPr>
        <w:t>ymi</w:t>
      </w:r>
      <w:r w:rsidR="00C809F1" w:rsidRPr="00F13FB2">
        <w:rPr>
          <w:rFonts w:ascii="Verdana" w:hAnsi="Verdana"/>
          <w:color w:val="auto"/>
          <w:sz w:val="20"/>
          <w:szCs w:val="20"/>
        </w:rPr>
        <w:t xml:space="preserve"> przepis</w:t>
      </w:r>
      <w:r w:rsidR="00DB03BB" w:rsidRPr="00F13FB2">
        <w:rPr>
          <w:rFonts w:ascii="Verdana" w:hAnsi="Verdana"/>
          <w:color w:val="auto"/>
          <w:sz w:val="20"/>
          <w:szCs w:val="20"/>
        </w:rPr>
        <w:t>ami</w:t>
      </w:r>
      <w:r w:rsidR="00C809F1" w:rsidRPr="00F13FB2">
        <w:rPr>
          <w:rFonts w:ascii="Verdana" w:hAnsi="Verdana"/>
          <w:color w:val="auto"/>
          <w:sz w:val="20"/>
          <w:szCs w:val="20"/>
        </w:rPr>
        <w:t>, regulamin</w:t>
      </w:r>
      <w:r w:rsidR="00DB03BB" w:rsidRPr="00F13FB2">
        <w:rPr>
          <w:rFonts w:ascii="Verdana" w:hAnsi="Verdana"/>
          <w:color w:val="auto"/>
          <w:sz w:val="20"/>
          <w:szCs w:val="20"/>
        </w:rPr>
        <w:t>ami</w:t>
      </w:r>
      <w:r w:rsidR="00C809F1" w:rsidRPr="00F13FB2">
        <w:rPr>
          <w:rFonts w:ascii="Verdana" w:hAnsi="Verdana"/>
          <w:color w:val="auto"/>
          <w:sz w:val="20"/>
          <w:szCs w:val="20"/>
        </w:rPr>
        <w:t xml:space="preserve"> i wytyczn</w:t>
      </w:r>
      <w:r w:rsidR="00DB03BB" w:rsidRPr="00F13FB2">
        <w:rPr>
          <w:rFonts w:ascii="Verdana" w:hAnsi="Verdana"/>
          <w:color w:val="auto"/>
          <w:sz w:val="20"/>
          <w:szCs w:val="20"/>
        </w:rPr>
        <w:t>ymi</w:t>
      </w:r>
      <w:r w:rsidR="0083124B" w:rsidRPr="00F13FB2">
        <w:rPr>
          <w:rFonts w:ascii="Verdana" w:hAnsi="Verdana"/>
          <w:color w:val="auto"/>
          <w:sz w:val="20"/>
          <w:szCs w:val="20"/>
        </w:rPr>
        <w:t>,</w:t>
      </w:r>
      <w:r w:rsidR="00C809F1" w:rsidRPr="00F13FB2">
        <w:rPr>
          <w:rFonts w:ascii="Verdana" w:hAnsi="Verdana"/>
          <w:color w:val="auto"/>
          <w:sz w:val="20"/>
          <w:szCs w:val="20"/>
        </w:rPr>
        <w:t xml:space="preserve"> które są w jakikolwiek sposób związane z wykonywanymi </w:t>
      </w:r>
      <w:r w:rsidR="00D862A7" w:rsidRPr="00F13FB2">
        <w:rPr>
          <w:rFonts w:ascii="Verdana" w:hAnsi="Verdana"/>
          <w:color w:val="auto"/>
          <w:sz w:val="20"/>
          <w:szCs w:val="20"/>
        </w:rPr>
        <w:t>O</w:t>
      </w:r>
      <w:r w:rsidR="00C809F1" w:rsidRPr="00F13FB2">
        <w:rPr>
          <w:rFonts w:ascii="Verdana" w:hAnsi="Verdana"/>
          <w:color w:val="auto"/>
          <w:sz w:val="20"/>
          <w:szCs w:val="20"/>
        </w:rPr>
        <w:t>pracowaniami i będzie w pełni odpowiedzialny za przestrzeganie ich</w:t>
      </w:r>
      <w:r w:rsidR="00F713BA" w:rsidRPr="00F13FB2">
        <w:rPr>
          <w:rFonts w:ascii="Verdana" w:hAnsi="Verdana"/>
          <w:color w:val="auto"/>
          <w:sz w:val="20"/>
          <w:szCs w:val="20"/>
        </w:rPr>
        <w:t> </w:t>
      </w:r>
      <w:r w:rsidR="00C809F1" w:rsidRPr="00F13FB2">
        <w:rPr>
          <w:rFonts w:ascii="Verdana" w:hAnsi="Verdana"/>
          <w:color w:val="auto"/>
          <w:sz w:val="20"/>
          <w:szCs w:val="20"/>
        </w:rPr>
        <w:t xml:space="preserve">postanowień podczas wykonywania </w:t>
      </w:r>
      <w:r w:rsidR="00D862A7" w:rsidRPr="00F13FB2">
        <w:rPr>
          <w:rFonts w:ascii="Verdana" w:hAnsi="Verdana"/>
          <w:color w:val="auto"/>
          <w:sz w:val="20"/>
          <w:szCs w:val="20"/>
        </w:rPr>
        <w:t>O</w:t>
      </w:r>
      <w:r w:rsidR="00C809F1" w:rsidRPr="00F13FB2">
        <w:rPr>
          <w:rFonts w:ascii="Verdana" w:hAnsi="Verdana"/>
          <w:color w:val="auto"/>
          <w:sz w:val="20"/>
          <w:szCs w:val="20"/>
        </w:rPr>
        <w:t>pracowań.</w:t>
      </w:r>
      <w:r w:rsidR="00837FBC" w:rsidRPr="00F13FB2">
        <w:rPr>
          <w:rFonts w:ascii="Verdana" w:hAnsi="Verdana"/>
          <w:color w:val="auto"/>
          <w:sz w:val="20"/>
          <w:szCs w:val="20"/>
        </w:rPr>
        <w:t xml:space="preserve"> </w:t>
      </w:r>
    </w:p>
    <w:p w14:paraId="378B3810" w14:textId="45717278" w:rsidR="00C809F1" w:rsidRPr="00F13FB2" w:rsidRDefault="39AF49B9" w:rsidP="009225BA">
      <w:pPr>
        <w:pStyle w:val="Akapitzlist"/>
        <w:numPr>
          <w:ilvl w:val="0"/>
          <w:numId w:val="31"/>
        </w:numPr>
        <w:tabs>
          <w:tab w:val="clear" w:pos="360"/>
        </w:tabs>
        <w:spacing w:after="120" w:line="276" w:lineRule="auto"/>
        <w:ind w:left="567" w:hanging="567"/>
        <w:jc w:val="both"/>
        <w:rPr>
          <w:rFonts w:ascii="Verdana" w:eastAsia="Verdana" w:hAnsi="Verdana" w:cs="Verdana"/>
          <w:color w:val="auto"/>
          <w:sz w:val="20"/>
          <w:szCs w:val="20"/>
        </w:rPr>
      </w:pPr>
      <w:r w:rsidRPr="00F13FB2">
        <w:rPr>
          <w:rFonts w:ascii="Verdana" w:hAnsi="Verdana"/>
          <w:color w:val="auto"/>
          <w:sz w:val="20"/>
          <w:szCs w:val="20"/>
          <w:lang w:val="pl-PL"/>
        </w:rPr>
        <w:t xml:space="preserve">Wykonawca zapewni udział </w:t>
      </w:r>
      <w:r w:rsidR="00C8288D" w:rsidRPr="00F13FB2">
        <w:rPr>
          <w:rFonts w:ascii="Verdana" w:hAnsi="Verdana"/>
          <w:color w:val="auto"/>
          <w:sz w:val="20"/>
          <w:szCs w:val="20"/>
          <w:lang w:val="pl-PL"/>
        </w:rPr>
        <w:t>osób wskazanych</w:t>
      </w:r>
      <w:r w:rsidRPr="00F13FB2">
        <w:rPr>
          <w:rFonts w:ascii="Verdana" w:hAnsi="Verdana"/>
          <w:color w:val="auto"/>
          <w:sz w:val="20"/>
          <w:szCs w:val="20"/>
          <w:lang w:val="pl-PL"/>
        </w:rPr>
        <w:t xml:space="preserve"> w Ofercie w spotkaniach koordynacyjnych i radach </w:t>
      </w:r>
      <w:r w:rsidR="00DA30CE" w:rsidRPr="00F13FB2">
        <w:rPr>
          <w:rFonts w:ascii="Verdana" w:hAnsi="Verdana"/>
          <w:color w:val="auto"/>
          <w:sz w:val="20"/>
          <w:szCs w:val="20"/>
          <w:lang w:val="pl-PL"/>
        </w:rPr>
        <w:t xml:space="preserve">projektu </w:t>
      </w:r>
      <w:r w:rsidRPr="00F13FB2">
        <w:rPr>
          <w:rFonts w:ascii="Verdana" w:hAnsi="Verdana"/>
          <w:color w:val="auto"/>
          <w:sz w:val="20"/>
          <w:szCs w:val="20"/>
          <w:lang w:val="pl-PL"/>
        </w:rPr>
        <w:t xml:space="preserve">organizowanych przez Zamawiającego, o których mowa w § </w:t>
      </w:r>
      <w:r w:rsidR="00E30BAF">
        <w:rPr>
          <w:rFonts w:ascii="Verdana" w:hAnsi="Verdana"/>
          <w:color w:val="auto"/>
          <w:sz w:val="20"/>
          <w:szCs w:val="20"/>
          <w:lang w:val="pl-PL"/>
        </w:rPr>
        <w:t>7</w:t>
      </w:r>
      <w:r w:rsidRPr="00F13FB2">
        <w:rPr>
          <w:rFonts w:ascii="Verdana" w:hAnsi="Verdana"/>
          <w:color w:val="auto"/>
          <w:sz w:val="20"/>
          <w:szCs w:val="20"/>
          <w:lang w:val="pl-PL"/>
        </w:rPr>
        <w:t xml:space="preserve"> ust.</w:t>
      </w:r>
      <w:r w:rsidR="002374E7" w:rsidRPr="00F13FB2">
        <w:rPr>
          <w:rFonts w:ascii="Verdana" w:hAnsi="Verdana"/>
          <w:color w:val="auto"/>
          <w:sz w:val="20"/>
          <w:szCs w:val="20"/>
          <w:lang w:val="pl-PL"/>
        </w:rPr>
        <w:t xml:space="preserve"> </w:t>
      </w:r>
      <w:r w:rsidR="00E30BAF">
        <w:rPr>
          <w:rFonts w:ascii="Verdana" w:hAnsi="Verdana"/>
          <w:color w:val="auto"/>
          <w:sz w:val="20"/>
          <w:szCs w:val="20"/>
          <w:lang w:val="pl-PL"/>
        </w:rPr>
        <w:t>7</w:t>
      </w:r>
      <w:r w:rsidRPr="00F13FB2">
        <w:rPr>
          <w:rFonts w:ascii="Verdana" w:hAnsi="Verdana"/>
          <w:color w:val="auto"/>
          <w:sz w:val="20"/>
          <w:szCs w:val="20"/>
          <w:lang w:val="pl-PL"/>
        </w:rPr>
        <w:t xml:space="preserve"> </w:t>
      </w:r>
      <w:r w:rsidR="00CF416B" w:rsidRPr="00F13FB2">
        <w:rPr>
          <w:rFonts w:ascii="Verdana" w:hAnsi="Verdana"/>
          <w:color w:val="auto"/>
          <w:sz w:val="20"/>
          <w:szCs w:val="20"/>
          <w:lang w:val="pl-PL"/>
        </w:rPr>
        <w:t>pkt 3</w:t>
      </w:r>
      <w:r w:rsidR="006E3372" w:rsidRPr="00F13FB2">
        <w:rPr>
          <w:rFonts w:ascii="Verdana" w:hAnsi="Verdana"/>
          <w:color w:val="auto"/>
          <w:sz w:val="20"/>
          <w:szCs w:val="20"/>
          <w:lang w:val="pl-PL"/>
        </w:rPr>
        <w:t xml:space="preserve"> Umowy</w:t>
      </w:r>
      <w:r w:rsidRPr="00F13FB2">
        <w:rPr>
          <w:rFonts w:ascii="Verdana" w:hAnsi="Verdana"/>
          <w:color w:val="auto"/>
          <w:sz w:val="20"/>
          <w:szCs w:val="20"/>
          <w:lang w:val="pl-PL"/>
        </w:rPr>
        <w:t>.</w:t>
      </w:r>
      <w:r w:rsidR="6472016F" w:rsidRPr="00F13FB2">
        <w:rPr>
          <w:rFonts w:ascii="Verdana" w:hAnsi="Verdana"/>
          <w:color w:val="auto"/>
          <w:sz w:val="20"/>
          <w:szCs w:val="20"/>
        </w:rPr>
        <w:t xml:space="preserve"> </w:t>
      </w:r>
      <w:r w:rsidR="000B408C" w:rsidRPr="00F13FB2">
        <w:rPr>
          <w:rFonts w:ascii="Verdana" w:hAnsi="Verdana"/>
          <w:color w:val="auto"/>
          <w:sz w:val="20"/>
          <w:szCs w:val="20"/>
        </w:rPr>
        <w:t xml:space="preserve">Udział osób wskazanych w </w:t>
      </w:r>
      <w:r w:rsidR="005D4C11" w:rsidRPr="00F13FB2">
        <w:rPr>
          <w:rFonts w:ascii="Verdana" w:hAnsi="Verdana"/>
          <w:color w:val="auto"/>
          <w:sz w:val="20"/>
          <w:szCs w:val="20"/>
        </w:rPr>
        <w:t>O</w:t>
      </w:r>
      <w:r w:rsidR="000B408C" w:rsidRPr="00F13FB2">
        <w:rPr>
          <w:rFonts w:ascii="Verdana" w:hAnsi="Verdana"/>
          <w:color w:val="auto"/>
          <w:sz w:val="20"/>
          <w:szCs w:val="20"/>
        </w:rPr>
        <w:t xml:space="preserve">fercie może być </w:t>
      </w:r>
      <w:r w:rsidR="00BB5CC9" w:rsidRPr="00F13FB2">
        <w:rPr>
          <w:rFonts w:ascii="Verdana" w:hAnsi="Verdana"/>
          <w:color w:val="auto"/>
          <w:sz w:val="20"/>
          <w:szCs w:val="20"/>
        </w:rPr>
        <w:t xml:space="preserve">zapewniony zarówno poprzez udział osobisty, </w:t>
      </w:r>
      <w:r w:rsidR="000B408C" w:rsidRPr="00F13FB2">
        <w:rPr>
          <w:rFonts w:ascii="Verdana" w:hAnsi="Verdana"/>
          <w:color w:val="auto"/>
          <w:sz w:val="20"/>
          <w:szCs w:val="20"/>
        </w:rPr>
        <w:t>jak i on-line</w:t>
      </w:r>
      <w:r w:rsidR="00DA718A" w:rsidRPr="00F13FB2">
        <w:rPr>
          <w:rFonts w:ascii="Verdana" w:hAnsi="Verdana"/>
          <w:color w:val="auto"/>
          <w:sz w:val="20"/>
          <w:szCs w:val="20"/>
        </w:rPr>
        <w:t>.</w:t>
      </w:r>
      <w:r w:rsidR="00D010FF" w:rsidRPr="00F13FB2">
        <w:rPr>
          <w:rFonts w:ascii="Verdana" w:hAnsi="Verdana"/>
          <w:color w:val="auto"/>
          <w:sz w:val="20"/>
          <w:szCs w:val="20"/>
        </w:rPr>
        <w:t xml:space="preserve"> </w:t>
      </w:r>
      <w:r w:rsidR="00DA718A" w:rsidRPr="00F13FB2">
        <w:rPr>
          <w:rFonts w:ascii="Verdana" w:hAnsi="Verdana"/>
          <w:color w:val="auto"/>
          <w:sz w:val="20"/>
          <w:szCs w:val="20"/>
        </w:rPr>
        <w:t>N</w:t>
      </w:r>
      <w:r w:rsidR="00D010FF" w:rsidRPr="00F13FB2">
        <w:rPr>
          <w:rFonts w:ascii="Verdana" w:hAnsi="Verdana"/>
          <w:color w:val="auto"/>
          <w:sz w:val="20"/>
          <w:szCs w:val="20"/>
        </w:rPr>
        <w:t>a żądanie Zamawiającego udział będzie miał miejsce osobiście</w:t>
      </w:r>
      <w:r w:rsidR="005D4C11" w:rsidRPr="00F13FB2">
        <w:rPr>
          <w:rFonts w:ascii="Verdana" w:hAnsi="Verdana"/>
          <w:color w:val="auto"/>
          <w:sz w:val="20"/>
          <w:szCs w:val="20"/>
        </w:rPr>
        <w:t>.</w:t>
      </w:r>
    </w:p>
    <w:p w14:paraId="72F28165" w14:textId="5CAC3797" w:rsidR="00706431" w:rsidRPr="00F13FB2" w:rsidRDefault="15758920" w:rsidP="009225BA">
      <w:pPr>
        <w:numPr>
          <w:ilvl w:val="0"/>
          <w:numId w:val="3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Wykonawca, z</w:t>
      </w:r>
      <w:r w:rsidR="001A6A45" w:rsidRPr="00F13FB2">
        <w:rPr>
          <w:rFonts w:ascii="Verdana" w:hAnsi="Verdana" w:cs="TTE1771BD8t00"/>
          <w:sz w:val="20"/>
          <w:szCs w:val="20"/>
        </w:rPr>
        <w:t xml:space="preserve"> uwzględnieniem pozostałych obowiązków określonych w </w:t>
      </w:r>
      <w:r w:rsidR="25E8E593" w:rsidRPr="00F13FB2">
        <w:rPr>
          <w:rFonts w:ascii="Verdana" w:hAnsi="Verdana" w:cs="TTE1771BD8t00"/>
          <w:sz w:val="20"/>
          <w:szCs w:val="20"/>
        </w:rPr>
        <w:t xml:space="preserve">ust. </w:t>
      </w:r>
      <w:r w:rsidR="59E7CB20" w:rsidRPr="00F13FB2">
        <w:rPr>
          <w:rFonts w:ascii="Verdana" w:hAnsi="Verdana" w:cs="TTE1771BD8t00"/>
          <w:sz w:val="20"/>
          <w:szCs w:val="20"/>
        </w:rPr>
        <w:t>1-</w:t>
      </w:r>
      <w:r w:rsidR="00DF6CAD">
        <w:rPr>
          <w:rFonts w:ascii="Verdana" w:hAnsi="Verdana" w:cs="TTE1771BD8t00"/>
          <w:sz w:val="20"/>
          <w:szCs w:val="20"/>
        </w:rPr>
        <w:t>8</w:t>
      </w:r>
      <w:r w:rsidR="001A6A45" w:rsidRPr="00F13FB2">
        <w:rPr>
          <w:rFonts w:ascii="Verdana" w:hAnsi="Verdana" w:cs="TTE1771BD8t00"/>
          <w:sz w:val="20"/>
          <w:szCs w:val="20"/>
        </w:rPr>
        <w:t>,</w:t>
      </w:r>
      <w:r w:rsidRPr="00F13FB2">
        <w:rPr>
          <w:rFonts w:ascii="Verdana" w:hAnsi="Verdana" w:cs="TTE1771BD8t00"/>
          <w:sz w:val="20"/>
          <w:szCs w:val="20"/>
        </w:rPr>
        <w:t xml:space="preserve"> </w:t>
      </w:r>
      <w:r w:rsidR="002C0B0B" w:rsidRPr="00F13FB2">
        <w:rPr>
          <w:rFonts w:ascii="Verdana" w:hAnsi="Verdana" w:cs="TTE1771BD8t00"/>
          <w:sz w:val="20"/>
          <w:szCs w:val="20"/>
        </w:rPr>
        <w:t xml:space="preserve">zobowiązuje się </w:t>
      </w:r>
      <w:r w:rsidRPr="00F13FB2">
        <w:rPr>
          <w:rFonts w:ascii="Verdana" w:hAnsi="Verdana" w:cs="TTE1771BD8t00"/>
          <w:sz w:val="20"/>
          <w:szCs w:val="20"/>
        </w:rPr>
        <w:t>także</w:t>
      </w:r>
      <w:r w:rsidR="001A6A45" w:rsidRPr="00F13FB2">
        <w:rPr>
          <w:rFonts w:ascii="Verdana" w:hAnsi="Verdana" w:cs="TTE1771BD8t00"/>
          <w:sz w:val="20"/>
          <w:szCs w:val="20"/>
        </w:rPr>
        <w:t>:</w:t>
      </w:r>
    </w:p>
    <w:p w14:paraId="5C5AF9C0" w14:textId="77777777" w:rsidR="000A3A68" w:rsidRPr="00F13FB2" w:rsidRDefault="000A3A68" w:rsidP="009225BA">
      <w:pPr>
        <w:pStyle w:val="Akapitzlist"/>
        <w:numPr>
          <w:ilvl w:val="0"/>
          <w:numId w:val="8"/>
        </w:numPr>
        <w:shd w:val="clear" w:color="auto" w:fill="FFFFFF"/>
        <w:tabs>
          <w:tab w:val="clear" w:pos="1440"/>
        </w:tabs>
        <w:spacing w:after="8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realizować objęte treścią niniejszej Umowy pisemne polecenia Zamawiającego;</w:t>
      </w:r>
    </w:p>
    <w:p w14:paraId="292C108B" w14:textId="4AB03438" w:rsidR="00712F31" w:rsidRPr="00F13FB2" w:rsidRDefault="00466835" w:rsidP="009225BA">
      <w:pPr>
        <w:pStyle w:val="Akapitzlist"/>
        <w:numPr>
          <w:ilvl w:val="0"/>
          <w:numId w:val="8"/>
        </w:numPr>
        <w:shd w:val="clear" w:color="auto" w:fill="FFFFFF"/>
        <w:tabs>
          <w:tab w:val="clear" w:pos="1440"/>
        </w:tabs>
        <w:spacing w:after="8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pisemnie informować </w:t>
      </w:r>
      <w:r w:rsidR="00A12B4D" w:rsidRPr="00F13FB2">
        <w:rPr>
          <w:rFonts w:ascii="Verdana" w:hAnsi="Verdana"/>
          <w:color w:val="auto"/>
          <w:sz w:val="20"/>
          <w:szCs w:val="20"/>
        </w:rPr>
        <w:t xml:space="preserve">Zamawiającego </w:t>
      </w:r>
      <w:r w:rsidR="00706431" w:rsidRPr="00F13FB2">
        <w:rPr>
          <w:rFonts w:ascii="Verdana" w:hAnsi="Verdana"/>
          <w:color w:val="auto"/>
          <w:sz w:val="20"/>
          <w:szCs w:val="20"/>
        </w:rPr>
        <w:t>o problemach lub</w:t>
      </w:r>
      <w:r w:rsidR="005E1840" w:rsidRPr="00F13FB2">
        <w:rPr>
          <w:rFonts w:ascii="Verdana" w:hAnsi="Verdana"/>
          <w:color w:val="auto"/>
          <w:sz w:val="20"/>
          <w:szCs w:val="20"/>
        </w:rPr>
        <w:t xml:space="preserve"> </w:t>
      </w:r>
      <w:r w:rsidR="00706431" w:rsidRPr="00F13FB2">
        <w:rPr>
          <w:rFonts w:ascii="Verdana" w:hAnsi="Verdana"/>
          <w:color w:val="auto"/>
          <w:sz w:val="20"/>
          <w:szCs w:val="20"/>
        </w:rPr>
        <w:t xml:space="preserve">okolicznościach mogących wpłynąć na jakość lub termin </w:t>
      </w:r>
      <w:r w:rsidR="00744A53" w:rsidRPr="00F13FB2">
        <w:rPr>
          <w:rFonts w:ascii="Verdana" w:hAnsi="Verdana"/>
          <w:color w:val="auto"/>
          <w:sz w:val="20"/>
          <w:szCs w:val="20"/>
        </w:rPr>
        <w:t xml:space="preserve">zakończenia </w:t>
      </w:r>
      <w:r w:rsidR="00DF6CAD">
        <w:rPr>
          <w:rFonts w:ascii="Verdana" w:hAnsi="Verdana"/>
          <w:color w:val="auto"/>
          <w:sz w:val="20"/>
          <w:szCs w:val="20"/>
        </w:rPr>
        <w:t>Etapów</w:t>
      </w:r>
      <w:r w:rsidR="00D25836" w:rsidRPr="00F13FB2">
        <w:rPr>
          <w:rFonts w:ascii="Verdana" w:hAnsi="Verdana"/>
          <w:color w:val="auto"/>
          <w:sz w:val="20"/>
          <w:szCs w:val="20"/>
        </w:rPr>
        <w:t xml:space="preserve"> </w:t>
      </w:r>
      <w:r w:rsidR="00744A53" w:rsidRPr="00F13FB2">
        <w:rPr>
          <w:rFonts w:ascii="Verdana" w:hAnsi="Verdana"/>
          <w:color w:val="auto"/>
          <w:sz w:val="20"/>
          <w:szCs w:val="20"/>
        </w:rPr>
        <w:t>lub Umowy</w:t>
      </w:r>
      <w:r w:rsidR="00D563B4" w:rsidRPr="00F13FB2">
        <w:rPr>
          <w:rFonts w:ascii="Verdana" w:hAnsi="Verdana"/>
          <w:color w:val="auto"/>
          <w:sz w:val="20"/>
          <w:szCs w:val="20"/>
        </w:rPr>
        <w:t xml:space="preserve"> w terminie do 5 </w:t>
      </w:r>
      <w:r w:rsidR="001D25DC" w:rsidRPr="00F13FB2">
        <w:rPr>
          <w:rFonts w:ascii="Verdana" w:hAnsi="Verdana"/>
          <w:color w:val="auto"/>
          <w:sz w:val="20"/>
          <w:szCs w:val="20"/>
        </w:rPr>
        <w:t>D</w:t>
      </w:r>
      <w:r w:rsidR="00D563B4" w:rsidRPr="00F13FB2">
        <w:rPr>
          <w:rFonts w:ascii="Verdana" w:hAnsi="Verdana"/>
          <w:color w:val="auto"/>
          <w:sz w:val="20"/>
          <w:szCs w:val="20"/>
        </w:rPr>
        <w:t>ni Roboczych od Dnia powstania okoliczności</w:t>
      </w:r>
      <w:r w:rsidR="00712F31" w:rsidRPr="00F13FB2">
        <w:rPr>
          <w:rFonts w:ascii="Verdana" w:hAnsi="Verdana"/>
          <w:color w:val="auto"/>
          <w:sz w:val="20"/>
          <w:szCs w:val="20"/>
        </w:rPr>
        <w:t>;</w:t>
      </w:r>
    </w:p>
    <w:p w14:paraId="1A837D83" w14:textId="35BB8C5E" w:rsidR="00C10CC7" w:rsidRPr="00F13FB2" w:rsidRDefault="241A2C1A" w:rsidP="009225BA">
      <w:pPr>
        <w:pStyle w:val="Akapitzlist"/>
        <w:numPr>
          <w:ilvl w:val="0"/>
          <w:numId w:val="8"/>
        </w:numPr>
        <w:shd w:val="clear" w:color="auto" w:fill="FFFFFF" w:themeFill="background1"/>
        <w:tabs>
          <w:tab w:val="clear" w:pos="1440"/>
        </w:tabs>
        <w:spacing w:before="120" w:after="12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 xml:space="preserve">przekazać Zamawiającemu do wiadomości w drodze elektronicznej (na adres poczty elektronicznej ustalony z Zamawiającym) </w:t>
      </w:r>
      <w:r w:rsidR="4F428854" w:rsidRPr="00F13FB2">
        <w:rPr>
          <w:rFonts w:ascii="Verdana" w:hAnsi="Verdana"/>
          <w:color w:val="auto"/>
          <w:sz w:val="20"/>
          <w:szCs w:val="20"/>
        </w:rPr>
        <w:t>wystąpienia</w:t>
      </w:r>
      <w:r w:rsidRPr="00F13FB2">
        <w:rPr>
          <w:rFonts w:ascii="Verdana" w:hAnsi="Verdana"/>
          <w:color w:val="auto"/>
          <w:sz w:val="20"/>
          <w:szCs w:val="20"/>
        </w:rPr>
        <w:t xml:space="preserve"> i wnioski o wydanie: warunków, decyzji, opinii, uzgodnień i ich uzupełnień oraz wszystkie pisma, decyzje, postanowienia organów administracji publicznej i samorządowej lub </w:t>
      </w:r>
      <w:r w:rsidRPr="00F13FB2">
        <w:rPr>
          <w:rFonts w:ascii="Verdana" w:hAnsi="Verdana"/>
          <w:color w:val="auto"/>
          <w:sz w:val="20"/>
          <w:szCs w:val="20"/>
        </w:rPr>
        <w:lastRenderedPageBreak/>
        <w:t>innych podmiotów wydanych w trakcie obowiązywania Umowy wraz ze</w:t>
      </w:r>
      <w:r w:rsidR="009511A0" w:rsidRPr="00F13FB2">
        <w:rPr>
          <w:rFonts w:ascii="Verdana" w:hAnsi="Verdana"/>
          <w:color w:val="auto"/>
          <w:sz w:val="20"/>
          <w:szCs w:val="20"/>
        </w:rPr>
        <w:t> </w:t>
      </w:r>
      <w:r w:rsidRPr="00F13FB2">
        <w:rPr>
          <w:rFonts w:ascii="Verdana" w:hAnsi="Verdana"/>
          <w:color w:val="auto"/>
          <w:sz w:val="20"/>
          <w:szCs w:val="20"/>
        </w:rPr>
        <w:t xml:space="preserve">stanowiskiem Wykonawcy w terminie do </w:t>
      </w:r>
      <w:r w:rsidR="00666D3E" w:rsidRPr="00F13FB2">
        <w:rPr>
          <w:rFonts w:ascii="Verdana" w:hAnsi="Verdana"/>
          <w:color w:val="auto"/>
          <w:sz w:val="20"/>
          <w:szCs w:val="20"/>
        </w:rPr>
        <w:t>5</w:t>
      </w:r>
      <w:r w:rsidRPr="00F13FB2">
        <w:rPr>
          <w:rFonts w:ascii="Verdana" w:hAnsi="Verdana"/>
          <w:color w:val="auto"/>
          <w:sz w:val="20"/>
          <w:szCs w:val="20"/>
        </w:rPr>
        <w:t xml:space="preserve"> </w:t>
      </w:r>
      <w:r w:rsidR="4B94DA07" w:rsidRPr="00F13FB2">
        <w:rPr>
          <w:rFonts w:ascii="Verdana" w:hAnsi="Verdana"/>
          <w:color w:val="auto"/>
          <w:sz w:val="20"/>
          <w:szCs w:val="20"/>
        </w:rPr>
        <w:t>D</w:t>
      </w:r>
      <w:r w:rsidRPr="00F13FB2">
        <w:rPr>
          <w:rFonts w:ascii="Verdana" w:hAnsi="Verdana"/>
          <w:color w:val="auto"/>
          <w:sz w:val="20"/>
          <w:szCs w:val="20"/>
        </w:rPr>
        <w:t xml:space="preserve">ni </w:t>
      </w:r>
      <w:r w:rsidR="4B94DA07" w:rsidRPr="00F13FB2">
        <w:rPr>
          <w:rFonts w:ascii="Verdana" w:hAnsi="Verdana"/>
          <w:color w:val="auto"/>
          <w:sz w:val="20"/>
          <w:szCs w:val="20"/>
        </w:rPr>
        <w:t>R</w:t>
      </w:r>
      <w:r w:rsidRPr="00F13FB2">
        <w:rPr>
          <w:rFonts w:ascii="Verdana" w:hAnsi="Verdana"/>
          <w:color w:val="auto"/>
          <w:sz w:val="20"/>
          <w:szCs w:val="20"/>
        </w:rPr>
        <w:t xml:space="preserve">oboczych od </w:t>
      </w:r>
      <w:r w:rsidR="3405A85A" w:rsidRPr="00F13FB2">
        <w:rPr>
          <w:rFonts w:ascii="Verdana" w:hAnsi="Verdana"/>
          <w:color w:val="auto"/>
          <w:sz w:val="20"/>
          <w:szCs w:val="20"/>
        </w:rPr>
        <w:t>D</w:t>
      </w:r>
      <w:r w:rsidRPr="00F13FB2">
        <w:rPr>
          <w:rFonts w:ascii="Verdana" w:hAnsi="Verdana"/>
          <w:color w:val="auto"/>
          <w:sz w:val="20"/>
          <w:szCs w:val="20"/>
        </w:rPr>
        <w:t xml:space="preserve">nia ich wysłania </w:t>
      </w:r>
      <w:r w:rsidR="0083124B" w:rsidRPr="00F13FB2">
        <w:rPr>
          <w:rFonts w:ascii="Verdana" w:hAnsi="Verdana"/>
          <w:color w:val="auto"/>
          <w:sz w:val="20"/>
          <w:szCs w:val="20"/>
        </w:rPr>
        <w:t xml:space="preserve"> </w:t>
      </w:r>
      <w:r w:rsidR="00B03277" w:rsidRPr="00F13FB2">
        <w:rPr>
          <w:rFonts w:ascii="Verdana" w:hAnsi="Verdana"/>
          <w:color w:val="auto"/>
          <w:sz w:val="20"/>
          <w:szCs w:val="20"/>
        </w:rPr>
        <w:t xml:space="preserve">przez </w:t>
      </w:r>
      <w:r w:rsidRPr="00F13FB2">
        <w:rPr>
          <w:rFonts w:ascii="Verdana" w:hAnsi="Verdana"/>
          <w:color w:val="auto"/>
          <w:sz w:val="20"/>
          <w:szCs w:val="20"/>
        </w:rPr>
        <w:t>Wykonawc</w:t>
      </w:r>
      <w:r w:rsidR="00B03277" w:rsidRPr="00F13FB2">
        <w:rPr>
          <w:rFonts w:ascii="Verdana" w:hAnsi="Verdana"/>
          <w:color w:val="auto"/>
          <w:sz w:val="20"/>
          <w:szCs w:val="20"/>
        </w:rPr>
        <w:t>ę</w:t>
      </w:r>
      <w:r w:rsidRPr="00F13FB2">
        <w:rPr>
          <w:rFonts w:ascii="Verdana" w:hAnsi="Verdana"/>
          <w:color w:val="auto"/>
          <w:sz w:val="20"/>
          <w:szCs w:val="20"/>
        </w:rPr>
        <w:t xml:space="preserve"> lub otrzymania przez Wykonawcę;</w:t>
      </w:r>
    </w:p>
    <w:p w14:paraId="6E7BAF99" w14:textId="77777777" w:rsidR="00C0252F" w:rsidRPr="00F13FB2" w:rsidRDefault="00C0252F" w:rsidP="009225BA">
      <w:pPr>
        <w:pStyle w:val="Akapitzlist"/>
        <w:numPr>
          <w:ilvl w:val="0"/>
          <w:numId w:val="8"/>
        </w:numPr>
        <w:shd w:val="clear" w:color="auto" w:fill="FFFFFF" w:themeFill="background1"/>
        <w:tabs>
          <w:tab w:val="clear" w:pos="1440"/>
        </w:tabs>
        <w:spacing w:after="80" w:line="276" w:lineRule="auto"/>
        <w:ind w:left="1134" w:hanging="567"/>
        <w:contextualSpacing w:val="0"/>
        <w:jc w:val="both"/>
        <w:rPr>
          <w:rFonts w:ascii="Verdana" w:hAnsi="Verdana" w:cs="TTE1771BD8t00"/>
          <w:color w:val="auto"/>
          <w:sz w:val="20"/>
          <w:szCs w:val="20"/>
        </w:rPr>
      </w:pPr>
      <w:r w:rsidRPr="00F13FB2">
        <w:rPr>
          <w:rFonts w:ascii="Verdana" w:hAnsi="Verdana" w:cs="TTE1771BD8t00"/>
          <w:color w:val="auto"/>
          <w:sz w:val="20"/>
          <w:szCs w:val="20"/>
        </w:rPr>
        <w:t>reprezentować Zamawiającego w kontaktach z władzami organów administracji publicznej</w:t>
      </w:r>
      <w:r w:rsidR="00656F86" w:rsidRPr="00F13FB2">
        <w:rPr>
          <w:rFonts w:ascii="Verdana" w:hAnsi="Verdana" w:cs="TTE1771BD8t00"/>
          <w:color w:val="auto"/>
          <w:sz w:val="20"/>
          <w:szCs w:val="20"/>
        </w:rPr>
        <w:t xml:space="preserve"> </w:t>
      </w:r>
      <w:r w:rsidRPr="00F13FB2">
        <w:rPr>
          <w:rFonts w:ascii="Verdana" w:hAnsi="Verdana" w:cs="TTE1771BD8t00"/>
          <w:color w:val="auto"/>
          <w:sz w:val="20"/>
          <w:szCs w:val="20"/>
        </w:rPr>
        <w:t>wszystkich szczebli w</w:t>
      </w:r>
      <w:r w:rsidR="00C10CC7" w:rsidRPr="00F13FB2">
        <w:rPr>
          <w:rFonts w:ascii="Verdana" w:hAnsi="Verdana" w:cs="TTE1771BD8t00"/>
          <w:color w:val="auto"/>
          <w:sz w:val="20"/>
          <w:szCs w:val="20"/>
        </w:rPr>
        <w:t> </w:t>
      </w:r>
      <w:r w:rsidRPr="00F13FB2">
        <w:rPr>
          <w:rFonts w:ascii="Verdana" w:hAnsi="Verdana" w:cs="TTE1771BD8t00"/>
          <w:color w:val="auto"/>
          <w:sz w:val="20"/>
          <w:szCs w:val="20"/>
        </w:rPr>
        <w:t>zakresie wynik</w:t>
      </w:r>
      <w:r w:rsidR="006A6225" w:rsidRPr="00F13FB2">
        <w:rPr>
          <w:rFonts w:ascii="Verdana" w:hAnsi="Verdana" w:cs="TTE1771BD8t00"/>
          <w:color w:val="auto"/>
          <w:sz w:val="20"/>
          <w:szCs w:val="20"/>
        </w:rPr>
        <w:t xml:space="preserve">ającym z realizacji </w:t>
      </w:r>
      <w:r w:rsidR="006E259B" w:rsidRPr="00F13FB2">
        <w:rPr>
          <w:rFonts w:ascii="Verdana" w:hAnsi="Verdana" w:cs="TTE1771BD8t00"/>
          <w:color w:val="auto"/>
          <w:sz w:val="20"/>
          <w:szCs w:val="20"/>
        </w:rPr>
        <w:t>P</w:t>
      </w:r>
      <w:r w:rsidR="006A6225" w:rsidRPr="00F13FB2">
        <w:rPr>
          <w:rFonts w:ascii="Verdana" w:hAnsi="Verdana" w:cs="TTE1771BD8t00"/>
          <w:color w:val="auto"/>
          <w:sz w:val="20"/>
          <w:szCs w:val="20"/>
        </w:rPr>
        <w:t>rzedmiotu U</w:t>
      </w:r>
      <w:r w:rsidRPr="00F13FB2">
        <w:rPr>
          <w:rFonts w:ascii="Verdana" w:hAnsi="Verdana" w:cs="TTE1771BD8t00"/>
          <w:color w:val="auto"/>
          <w:sz w:val="20"/>
          <w:szCs w:val="20"/>
        </w:rPr>
        <w:t>mowy</w:t>
      </w:r>
      <w:r w:rsidR="001B2705" w:rsidRPr="00F13FB2">
        <w:rPr>
          <w:rFonts w:ascii="Verdana" w:hAnsi="Verdana" w:cs="TTE1771BD8t00"/>
          <w:color w:val="auto"/>
          <w:sz w:val="20"/>
          <w:szCs w:val="20"/>
        </w:rPr>
        <w:t xml:space="preserve"> zgodnie z udzielonymi pełnomocnictwami</w:t>
      </w:r>
      <w:r w:rsidR="00C528EE" w:rsidRPr="00F13FB2">
        <w:rPr>
          <w:rFonts w:ascii="Verdana" w:hAnsi="Verdana"/>
          <w:color w:val="auto"/>
          <w:sz w:val="20"/>
          <w:szCs w:val="20"/>
        </w:rPr>
        <w:t>;</w:t>
      </w:r>
    </w:p>
    <w:p w14:paraId="686066D5" w14:textId="69AF5784" w:rsidR="5776B062" w:rsidRPr="00F13FB2" w:rsidRDefault="5852997D" w:rsidP="009225BA">
      <w:pPr>
        <w:pStyle w:val="Akapitzlist"/>
        <w:numPr>
          <w:ilvl w:val="0"/>
          <w:numId w:val="8"/>
        </w:numPr>
        <w:shd w:val="clear" w:color="auto" w:fill="FFFFFF"/>
        <w:tabs>
          <w:tab w:val="clear" w:pos="1440"/>
        </w:tabs>
        <w:spacing w:after="80" w:line="276" w:lineRule="auto"/>
        <w:ind w:left="1134" w:hanging="567"/>
        <w:contextualSpacing w:val="0"/>
        <w:jc w:val="both"/>
        <w:rPr>
          <w:rFonts w:ascii="Verdana" w:hAnsi="Verdana"/>
          <w:color w:val="auto"/>
          <w:sz w:val="20"/>
          <w:szCs w:val="20"/>
        </w:rPr>
      </w:pPr>
      <w:r w:rsidRPr="00F13FB2">
        <w:rPr>
          <w:rFonts w:ascii="Verdana" w:hAnsi="Verdana"/>
          <w:color w:val="auto"/>
          <w:sz w:val="20"/>
          <w:szCs w:val="20"/>
        </w:rPr>
        <w:t>opiniować na potrzeby Zamawiającego projekty inwestorów zewnętrznych w</w:t>
      </w:r>
      <w:r w:rsidR="009511A0" w:rsidRPr="00F13FB2">
        <w:rPr>
          <w:rFonts w:ascii="Verdana" w:hAnsi="Verdana"/>
          <w:color w:val="auto"/>
          <w:sz w:val="20"/>
          <w:szCs w:val="20"/>
        </w:rPr>
        <w:t> </w:t>
      </w:r>
      <w:r w:rsidRPr="00F13FB2">
        <w:rPr>
          <w:rFonts w:ascii="Verdana" w:hAnsi="Verdana"/>
          <w:color w:val="auto"/>
          <w:sz w:val="20"/>
          <w:szCs w:val="20"/>
        </w:rPr>
        <w:t>zakresie ewentualnych kolizji z projektowan</w:t>
      </w:r>
      <w:r w:rsidR="00F56183" w:rsidRPr="00F13FB2">
        <w:rPr>
          <w:rFonts w:ascii="Verdana" w:hAnsi="Verdana"/>
          <w:color w:val="auto"/>
          <w:sz w:val="20"/>
          <w:szCs w:val="20"/>
        </w:rPr>
        <w:t>ą w ramach Przedmiotu Umowy inwestycją.</w:t>
      </w:r>
    </w:p>
    <w:p w14:paraId="5555F682" w14:textId="12B2B7AC" w:rsidR="003B6D7C" w:rsidRPr="00F13FB2" w:rsidRDefault="003B6D7C" w:rsidP="009225BA">
      <w:pPr>
        <w:numPr>
          <w:ilvl w:val="0"/>
          <w:numId w:val="3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Obowiązki określone w ust. 1-</w:t>
      </w:r>
      <w:r w:rsidR="00D66486">
        <w:rPr>
          <w:rFonts w:ascii="Verdana" w:hAnsi="Verdana" w:cs="TTE1771BD8t00"/>
          <w:sz w:val="20"/>
          <w:szCs w:val="20"/>
        </w:rPr>
        <w:t>9</w:t>
      </w:r>
      <w:r w:rsidRPr="00F13FB2">
        <w:rPr>
          <w:rFonts w:ascii="Verdana" w:hAnsi="Verdana" w:cs="TTE1771BD8t00"/>
          <w:sz w:val="20"/>
          <w:szCs w:val="20"/>
        </w:rPr>
        <w:t xml:space="preserve"> są objęte wynagrodzeniem umownym ustalonym </w:t>
      </w:r>
      <w:r w:rsidR="00D66486">
        <w:rPr>
          <w:rFonts w:ascii="Verdana" w:hAnsi="Verdana" w:cs="TTE1771BD8t00"/>
          <w:sz w:val="20"/>
          <w:szCs w:val="20"/>
        </w:rPr>
        <w:br/>
      </w:r>
      <w:r w:rsidRPr="00F13FB2">
        <w:rPr>
          <w:rFonts w:ascii="Verdana" w:hAnsi="Verdana" w:cs="TTE1771BD8t00"/>
          <w:sz w:val="20"/>
          <w:szCs w:val="20"/>
        </w:rPr>
        <w:t>w</w:t>
      </w:r>
      <w:r w:rsidR="009511A0" w:rsidRPr="00F13FB2">
        <w:rPr>
          <w:rFonts w:ascii="Verdana" w:hAnsi="Verdana" w:cs="TTE1771BD8t00"/>
          <w:sz w:val="20"/>
          <w:szCs w:val="20"/>
        </w:rPr>
        <w:t> </w:t>
      </w:r>
      <w:r w:rsidRPr="00F13FB2">
        <w:rPr>
          <w:rFonts w:ascii="Verdana" w:hAnsi="Verdana" w:cs="TTE1771BD8t00"/>
          <w:sz w:val="20"/>
          <w:szCs w:val="20"/>
        </w:rPr>
        <w:t xml:space="preserve"> § 2 ust. 1 Umowy.</w:t>
      </w:r>
    </w:p>
    <w:p w14:paraId="5DDEC01A" w14:textId="503B6C33" w:rsidR="00A40E4B" w:rsidRPr="00F13FB2" w:rsidRDefault="00235B6A" w:rsidP="009225BA">
      <w:pPr>
        <w:numPr>
          <w:ilvl w:val="0"/>
          <w:numId w:val="3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Jeżeli w opinii Wykonawcy, polecenie Zam</w:t>
      </w:r>
      <w:r w:rsidR="00592A5F" w:rsidRPr="00F13FB2">
        <w:rPr>
          <w:rFonts w:ascii="Verdana" w:hAnsi="Verdana" w:cs="TTE1771BD8t00"/>
          <w:sz w:val="20"/>
          <w:szCs w:val="20"/>
        </w:rPr>
        <w:t>awiającego, o którym mowa w ust</w:t>
      </w:r>
      <w:r w:rsidR="001817A8" w:rsidRPr="00F13FB2">
        <w:rPr>
          <w:rFonts w:ascii="Verdana" w:hAnsi="Verdana" w:cs="TTE1771BD8t00"/>
          <w:sz w:val="20"/>
          <w:szCs w:val="20"/>
        </w:rPr>
        <w:t>.</w:t>
      </w:r>
      <w:r w:rsidR="00592A5F" w:rsidRPr="00F13FB2">
        <w:rPr>
          <w:rFonts w:ascii="Verdana" w:hAnsi="Verdana" w:cs="TTE1771BD8t00"/>
          <w:sz w:val="20"/>
          <w:szCs w:val="20"/>
        </w:rPr>
        <w:t> </w:t>
      </w:r>
      <w:r w:rsidR="00D66486">
        <w:rPr>
          <w:rFonts w:ascii="Verdana" w:hAnsi="Verdana" w:cs="TTE1771BD8t00"/>
          <w:sz w:val="20"/>
          <w:szCs w:val="20"/>
        </w:rPr>
        <w:t>9</w:t>
      </w:r>
      <w:r w:rsidR="003F18DA" w:rsidRPr="00F13FB2">
        <w:rPr>
          <w:rFonts w:ascii="Verdana" w:hAnsi="Verdana" w:cs="TTE1771BD8t00"/>
          <w:sz w:val="20"/>
          <w:szCs w:val="20"/>
        </w:rPr>
        <w:t xml:space="preserve"> </w:t>
      </w:r>
      <w:r w:rsidRPr="00F13FB2">
        <w:rPr>
          <w:rFonts w:ascii="Verdana" w:hAnsi="Verdana" w:cs="TTE1771BD8t00"/>
          <w:sz w:val="20"/>
          <w:szCs w:val="20"/>
        </w:rPr>
        <w:t>pkt</w:t>
      </w:r>
      <w:r w:rsidR="00592A5F" w:rsidRPr="00F13FB2">
        <w:rPr>
          <w:rFonts w:ascii="Verdana" w:hAnsi="Verdana" w:cs="TTE1771BD8t00"/>
          <w:sz w:val="20"/>
          <w:szCs w:val="20"/>
        </w:rPr>
        <w:t> </w:t>
      </w:r>
      <w:r w:rsidRPr="00F13FB2">
        <w:rPr>
          <w:rFonts w:ascii="Verdana" w:hAnsi="Verdana" w:cs="TTE1771BD8t00"/>
          <w:sz w:val="20"/>
          <w:szCs w:val="20"/>
        </w:rPr>
        <w:t xml:space="preserve">1 wykracza poza zakres wynikający z Umowy, Wykonawca w terminie </w:t>
      </w:r>
      <w:r w:rsidR="009F3763" w:rsidRPr="00F13FB2">
        <w:rPr>
          <w:rFonts w:ascii="Verdana" w:hAnsi="Verdana" w:cs="TTE1771BD8t00"/>
          <w:sz w:val="20"/>
          <w:szCs w:val="20"/>
        </w:rPr>
        <w:t>5</w:t>
      </w:r>
      <w:r w:rsidRPr="00F13FB2">
        <w:rPr>
          <w:rFonts w:ascii="Verdana" w:hAnsi="Verdana" w:cs="TTE1771BD8t00"/>
          <w:sz w:val="20"/>
          <w:szCs w:val="20"/>
        </w:rPr>
        <w:t xml:space="preserve"> </w:t>
      </w:r>
      <w:r w:rsidR="00BF1E20" w:rsidRPr="00F13FB2">
        <w:rPr>
          <w:rFonts w:ascii="Verdana" w:hAnsi="Verdana" w:cs="TTE1771BD8t00"/>
          <w:sz w:val="20"/>
          <w:szCs w:val="20"/>
        </w:rPr>
        <w:t>D</w:t>
      </w:r>
      <w:r w:rsidRPr="00F13FB2">
        <w:rPr>
          <w:rFonts w:ascii="Verdana" w:hAnsi="Verdana" w:cs="TTE1771BD8t00"/>
          <w:sz w:val="20"/>
          <w:szCs w:val="20"/>
        </w:rPr>
        <w:t xml:space="preserve">ni </w:t>
      </w:r>
      <w:r w:rsidR="00BF1E20" w:rsidRPr="00F13FB2">
        <w:rPr>
          <w:rFonts w:ascii="Verdana" w:hAnsi="Verdana" w:cs="TTE1771BD8t00"/>
          <w:sz w:val="20"/>
          <w:szCs w:val="20"/>
        </w:rPr>
        <w:t>R</w:t>
      </w:r>
      <w:r w:rsidR="009E59AD" w:rsidRPr="00F13FB2">
        <w:rPr>
          <w:rFonts w:ascii="Verdana" w:hAnsi="Verdana" w:cs="TTE1771BD8t00"/>
          <w:sz w:val="20"/>
          <w:szCs w:val="20"/>
        </w:rPr>
        <w:t xml:space="preserve">oboczych </w:t>
      </w:r>
      <w:r w:rsidRPr="00F13FB2">
        <w:rPr>
          <w:rFonts w:ascii="Verdana" w:hAnsi="Verdana" w:cs="TTE1771BD8t00"/>
          <w:sz w:val="20"/>
          <w:szCs w:val="20"/>
        </w:rPr>
        <w:t>od</w:t>
      </w:r>
      <w:r w:rsidR="00592A5F" w:rsidRPr="00F13FB2">
        <w:rPr>
          <w:rFonts w:ascii="Verdana" w:hAnsi="Verdana" w:cs="TTE1771BD8t00"/>
          <w:sz w:val="20"/>
          <w:szCs w:val="20"/>
        </w:rPr>
        <w:t> </w:t>
      </w:r>
      <w:r w:rsidRPr="00F13FB2">
        <w:rPr>
          <w:rFonts w:ascii="Verdana" w:hAnsi="Verdana" w:cs="TTE1771BD8t00"/>
          <w:sz w:val="20"/>
          <w:szCs w:val="20"/>
        </w:rPr>
        <w:t xml:space="preserve">otrzymania takiego polecenia, powiadomi pisemnie wraz z uzasadnieniem o tym fakcie Zamawiającego. </w:t>
      </w:r>
      <w:bookmarkStart w:id="19" w:name="_Hlk109648273"/>
      <w:r w:rsidRPr="00F13FB2">
        <w:rPr>
          <w:rFonts w:ascii="Verdana" w:hAnsi="Verdana" w:cs="TTE1771BD8t00"/>
          <w:sz w:val="20"/>
          <w:szCs w:val="20"/>
        </w:rPr>
        <w:t xml:space="preserve">Zamawiający w terminie 5 </w:t>
      </w:r>
      <w:r w:rsidR="00BF1E20" w:rsidRPr="00F13FB2">
        <w:rPr>
          <w:rFonts w:ascii="Verdana" w:hAnsi="Verdana" w:cs="TTE1771BD8t00"/>
          <w:sz w:val="20"/>
          <w:szCs w:val="20"/>
        </w:rPr>
        <w:t>D</w:t>
      </w:r>
      <w:r w:rsidRPr="00F13FB2">
        <w:rPr>
          <w:rFonts w:ascii="Verdana" w:hAnsi="Verdana" w:cs="TTE1771BD8t00"/>
          <w:sz w:val="20"/>
          <w:szCs w:val="20"/>
        </w:rPr>
        <w:t xml:space="preserve">ni </w:t>
      </w:r>
      <w:r w:rsidR="00BF1E20" w:rsidRPr="00F13FB2">
        <w:rPr>
          <w:rFonts w:ascii="Verdana" w:hAnsi="Verdana" w:cs="TTE1771BD8t00"/>
          <w:sz w:val="20"/>
          <w:szCs w:val="20"/>
        </w:rPr>
        <w:t>R</w:t>
      </w:r>
      <w:r w:rsidR="009E59AD" w:rsidRPr="00F13FB2">
        <w:rPr>
          <w:rFonts w:ascii="Verdana" w:hAnsi="Verdana" w:cs="TTE1771BD8t00"/>
          <w:sz w:val="20"/>
          <w:szCs w:val="20"/>
        </w:rPr>
        <w:t xml:space="preserve">oboczych </w:t>
      </w:r>
      <w:r w:rsidRPr="00F13FB2">
        <w:rPr>
          <w:rFonts w:ascii="Verdana" w:hAnsi="Verdana" w:cs="TTE1771BD8t00"/>
          <w:sz w:val="20"/>
          <w:szCs w:val="20"/>
        </w:rPr>
        <w:t xml:space="preserve">od otrzymania powiadomienia Wykonawcy podejmie pisemną decyzję w sprawie, tj. potwierdzi, zmieni albo anuluje polecenie. </w:t>
      </w:r>
      <w:r w:rsidR="7BB117FD" w:rsidRPr="00F13FB2">
        <w:rPr>
          <w:rFonts w:ascii="Verdana" w:hAnsi="Verdana" w:cs="TTE1771BD8t00"/>
          <w:sz w:val="20"/>
          <w:szCs w:val="20"/>
        </w:rPr>
        <w:t>Niepodjęcie w tym terminie decyzji przez Zamawiającego oznacza potwierdzenie wydanego wcześniej polecenia.</w:t>
      </w:r>
      <w:bookmarkEnd w:id="19"/>
    </w:p>
    <w:p w14:paraId="5E42C39C" w14:textId="77777777" w:rsidR="0027093F" w:rsidRPr="00F13FB2" w:rsidRDefault="0027093F" w:rsidP="00606AF6">
      <w:pPr>
        <w:pStyle w:val="NormalnyWeb"/>
        <w:shd w:val="clear" w:color="auto" w:fill="FFFFFF" w:themeFill="background1"/>
        <w:spacing w:after="120"/>
        <w:ind w:left="567"/>
        <w:jc w:val="both"/>
        <w:rPr>
          <w:rFonts w:ascii="Verdana" w:eastAsia="Verdana" w:hAnsi="Verdana" w:cs="Verdana"/>
          <w:sz w:val="20"/>
          <w:szCs w:val="20"/>
        </w:rPr>
      </w:pPr>
    </w:p>
    <w:p w14:paraId="6122B8C8" w14:textId="5E0F5350" w:rsidR="00484CCB" w:rsidRPr="00F13FB2" w:rsidRDefault="00484CCB" w:rsidP="00606AF6">
      <w:pPr>
        <w:spacing w:after="120"/>
        <w:jc w:val="center"/>
        <w:outlineLvl w:val="0"/>
        <w:rPr>
          <w:rFonts w:ascii="Verdana" w:hAnsi="Verdana" w:cs="TTE1768698t00"/>
          <w:b/>
          <w:sz w:val="20"/>
          <w:szCs w:val="20"/>
        </w:rPr>
      </w:pPr>
      <w:bookmarkStart w:id="20" w:name="_Hlk132053030"/>
      <w:r w:rsidRPr="00F13FB2">
        <w:rPr>
          <w:rFonts w:ascii="Verdana" w:hAnsi="Verdana" w:cs="TTE1768698t00"/>
          <w:b/>
          <w:sz w:val="20"/>
          <w:szCs w:val="20"/>
        </w:rPr>
        <w:t xml:space="preserve">§ </w:t>
      </w:r>
      <w:r w:rsidR="008805B5">
        <w:rPr>
          <w:rFonts w:ascii="Verdana" w:hAnsi="Verdana" w:cs="TTE1768698t00"/>
          <w:b/>
          <w:sz w:val="20"/>
          <w:szCs w:val="20"/>
        </w:rPr>
        <w:t>8</w:t>
      </w:r>
    </w:p>
    <w:bookmarkEnd w:id="20"/>
    <w:p w14:paraId="0C17B178" w14:textId="77777777" w:rsidR="00484CCB" w:rsidRPr="00F13FB2" w:rsidRDefault="00484CCB"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Pr="00F13FB2">
        <w:rPr>
          <w:rFonts w:ascii="Verdana" w:hAnsi="Verdana"/>
          <w:b/>
          <w:sz w:val="20"/>
          <w:szCs w:val="20"/>
        </w:rPr>
        <w:t>Harmonogram</w:t>
      </w:r>
      <w:r w:rsidRPr="00F13FB2">
        <w:rPr>
          <w:rFonts w:ascii="Verdana" w:hAnsi="Verdana" w:cs="TTE1768698t00"/>
          <w:b/>
          <w:sz w:val="20"/>
          <w:szCs w:val="20"/>
        </w:rPr>
        <w:t>)</w:t>
      </w:r>
    </w:p>
    <w:p w14:paraId="0C9EA56C" w14:textId="271DE595" w:rsidR="0F7FFDC5" w:rsidRPr="00F13FB2" w:rsidRDefault="00804770" w:rsidP="00606AF6">
      <w:pPr>
        <w:shd w:val="clear" w:color="auto" w:fill="FFFFFF"/>
        <w:spacing w:after="120" w:line="276" w:lineRule="auto"/>
        <w:ind w:left="567" w:hanging="567"/>
        <w:jc w:val="both"/>
        <w:rPr>
          <w:rFonts w:ascii="Verdana" w:hAnsi="Verdana"/>
          <w:sz w:val="20"/>
        </w:rPr>
      </w:pPr>
      <w:r w:rsidRPr="00F13FB2">
        <w:rPr>
          <w:rFonts w:ascii="Verdana" w:hAnsi="Verdana"/>
          <w:sz w:val="20"/>
          <w:szCs w:val="20"/>
        </w:rPr>
        <w:t>1.</w:t>
      </w:r>
      <w:r w:rsidRPr="00F13FB2">
        <w:rPr>
          <w:rFonts w:ascii="Verdana" w:hAnsi="Verdana"/>
          <w:sz w:val="20"/>
          <w:szCs w:val="20"/>
        </w:rPr>
        <w:tab/>
      </w:r>
      <w:r w:rsidR="00D82417" w:rsidRPr="00F13FB2">
        <w:rPr>
          <w:rFonts w:ascii="Verdana" w:hAnsi="Verdana"/>
          <w:sz w:val="20"/>
          <w:szCs w:val="20"/>
        </w:rPr>
        <w:t xml:space="preserve">Wykonawca zobowiązany jest do sporządzenia i przedłożenia </w:t>
      </w:r>
      <w:r w:rsidR="00484CCB" w:rsidRPr="00F13FB2">
        <w:rPr>
          <w:rFonts w:ascii="Verdana" w:hAnsi="Verdana"/>
          <w:sz w:val="20"/>
          <w:szCs w:val="20"/>
        </w:rPr>
        <w:t>Harmonogram</w:t>
      </w:r>
      <w:r w:rsidR="00D82417" w:rsidRPr="00F13FB2">
        <w:rPr>
          <w:rFonts w:ascii="Verdana" w:hAnsi="Verdana"/>
          <w:sz w:val="20"/>
          <w:szCs w:val="20"/>
        </w:rPr>
        <w:t>u</w:t>
      </w:r>
      <w:r w:rsidRPr="00F13FB2">
        <w:rPr>
          <w:rFonts w:ascii="Verdana" w:hAnsi="Verdana"/>
          <w:sz w:val="20"/>
          <w:szCs w:val="20"/>
        </w:rPr>
        <w:t xml:space="preserve"> </w:t>
      </w:r>
      <w:r w:rsidR="00100BCC" w:rsidRPr="00F13FB2">
        <w:rPr>
          <w:rFonts w:ascii="Verdana" w:hAnsi="Verdana"/>
          <w:sz w:val="20"/>
          <w:szCs w:val="20"/>
        </w:rPr>
        <w:t xml:space="preserve">do zatwierdzenia </w:t>
      </w:r>
      <w:r w:rsidR="6B3DCF76" w:rsidRPr="00F13FB2">
        <w:rPr>
          <w:rFonts w:ascii="Verdana" w:hAnsi="Verdana"/>
          <w:sz w:val="20"/>
        </w:rPr>
        <w:t xml:space="preserve">w terminie 14 </w:t>
      </w:r>
      <w:r w:rsidR="3405A85A" w:rsidRPr="00F13FB2">
        <w:rPr>
          <w:rFonts w:ascii="Verdana" w:hAnsi="Verdana"/>
          <w:sz w:val="20"/>
        </w:rPr>
        <w:t>D</w:t>
      </w:r>
      <w:r w:rsidR="6B3DCF76" w:rsidRPr="00F13FB2">
        <w:rPr>
          <w:rFonts w:ascii="Verdana" w:hAnsi="Verdana"/>
          <w:sz w:val="20"/>
        </w:rPr>
        <w:t>ni od zawarcia Umowy</w:t>
      </w:r>
      <w:r w:rsidR="00F11FF7" w:rsidRPr="00F13FB2">
        <w:rPr>
          <w:rFonts w:ascii="Verdana" w:hAnsi="Verdana"/>
          <w:sz w:val="20"/>
        </w:rPr>
        <w:t>.</w:t>
      </w:r>
      <w:r w:rsidR="6B3DCF76" w:rsidRPr="00F13FB2">
        <w:rPr>
          <w:rFonts w:ascii="Verdana" w:hAnsi="Verdana"/>
          <w:sz w:val="20"/>
        </w:rPr>
        <w:t xml:space="preserve"> Zatwierdzenie </w:t>
      </w:r>
      <w:r w:rsidR="41C210D4" w:rsidRPr="00F13FB2">
        <w:rPr>
          <w:rFonts w:ascii="Verdana" w:hAnsi="Verdana"/>
          <w:sz w:val="20"/>
        </w:rPr>
        <w:t>Harmonogram</w:t>
      </w:r>
      <w:r w:rsidR="6B3DCF76" w:rsidRPr="00F13FB2">
        <w:rPr>
          <w:rFonts w:ascii="Verdana" w:hAnsi="Verdana"/>
          <w:sz w:val="20"/>
        </w:rPr>
        <w:t>u nie umniejsza odpowiedzialności Wykonawcy za realizację Umowy</w:t>
      </w:r>
      <w:r w:rsidR="0087754D" w:rsidRPr="00F13FB2">
        <w:rPr>
          <w:rFonts w:ascii="Verdana" w:hAnsi="Verdana"/>
          <w:sz w:val="20"/>
          <w:szCs w:val="20"/>
        </w:rPr>
        <w:t>.</w:t>
      </w:r>
    </w:p>
    <w:p w14:paraId="3D3CEAF0" w14:textId="189263B9" w:rsidR="00484CCB" w:rsidRPr="00F13FB2" w:rsidRDefault="00804770" w:rsidP="009225BA">
      <w:pPr>
        <w:shd w:val="clear" w:color="auto" w:fill="FFFFFF" w:themeFill="background1"/>
        <w:spacing w:before="120" w:after="120" w:line="276" w:lineRule="auto"/>
        <w:ind w:left="567" w:hanging="567"/>
        <w:jc w:val="both"/>
        <w:rPr>
          <w:rFonts w:ascii="Verdana" w:eastAsia="Verdana" w:hAnsi="Verdana"/>
          <w:sz w:val="20"/>
        </w:rPr>
      </w:pPr>
      <w:r w:rsidRPr="00F13FB2">
        <w:rPr>
          <w:rFonts w:ascii="Verdana" w:hAnsi="Verdana"/>
          <w:sz w:val="20"/>
          <w:szCs w:val="20"/>
        </w:rPr>
        <w:t xml:space="preserve">2. </w:t>
      </w:r>
      <w:r w:rsidRPr="00F13FB2">
        <w:rPr>
          <w:rFonts w:ascii="Verdana" w:hAnsi="Verdana"/>
          <w:sz w:val="20"/>
          <w:szCs w:val="20"/>
        </w:rPr>
        <w:tab/>
      </w:r>
      <w:r w:rsidR="587774D0" w:rsidRPr="00F13FB2">
        <w:rPr>
          <w:rFonts w:ascii="Verdana" w:hAnsi="Verdana"/>
          <w:sz w:val="20"/>
        </w:rPr>
        <w:t>Harmonogram</w:t>
      </w:r>
      <w:r w:rsidR="3D117CE0" w:rsidRPr="00F13FB2">
        <w:rPr>
          <w:rFonts w:ascii="Verdana" w:hAnsi="Verdana"/>
          <w:sz w:val="20"/>
        </w:rPr>
        <w:t xml:space="preserve"> będzie przedkładany w wersji papierowej</w:t>
      </w:r>
      <w:r w:rsidR="00107A2C" w:rsidRPr="00F13FB2">
        <w:rPr>
          <w:rFonts w:ascii="Verdana" w:hAnsi="Verdana"/>
          <w:sz w:val="20"/>
          <w:szCs w:val="20"/>
        </w:rPr>
        <w:t xml:space="preserve">, </w:t>
      </w:r>
      <w:r w:rsidR="00DB21CB" w:rsidRPr="00F13FB2">
        <w:rPr>
          <w:rFonts w:ascii="Verdana" w:hAnsi="Verdana"/>
          <w:sz w:val="20"/>
          <w:szCs w:val="20"/>
        </w:rPr>
        <w:t>podpisany przez upoważnion</w:t>
      </w:r>
      <w:r w:rsidR="008B0BBA" w:rsidRPr="00F13FB2">
        <w:rPr>
          <w:rFonts w:ascii="Verdana" w:hAnsi="Verdana"/>
          <w:sz w:val="20"/>
          <w:szCs w:val="20"/>
        </w:rPr>
        <w:t>ą</w:t>
      </w:r>
      <w:r w:rsidR="00DB21CB" w:rsidRPr="00F13FB2">
        <w:rPr>
          <w:rFonts w:ascii="Verdana" w:hAnsi="Verdana"/>
          <w:sz w:val="20"/>
          <w:szCs w:val="20"/>
        </w:rPr>
        <w:t xml:space="preserve"> przez Wykonawcę osobę</w:t>
      </w:r>
      <w:r w:rsidR="3D117CE0" w:rsidRPr="00F13FB2">
        <w:rPr>
          <w:rFonts w:ascii="Verdana" w:hAnsi="Verdana"/>
          <w:sz w:val="20"/>
        </w:rPr>
        <w:t xml:space="preserve"> (lub w formie </w:t>
      </w:r>
      <w:r w:rsidR="01F8800B" w:rsidRPr="00F13FB2">
        <w:rPr>
          <w:rFonts w:ascii="Verdana" w:hAnsi="Verdana"/>
          <w:sz w:val="20"/>
        </w:rPr>
        <w:t>dokumentu elektroniczn</w:t>
      </w:r>
      <w:r w:rsidR="2F747A0F" w:rsidRPr="00F13FB2">
        <w:rPr>
          <w:rFonts w:ascii="Verdana" w:hAnsi="Verdana"/>
          <w:sz w:val="20"/>
        </w:rPr>
        <w:t>ego</w:t>
      </w:r>
      <w:r w:rsidR="01F8800B" w:rsidRPr="00F13FB2">
        <w:rPr>
          <w:rFonts w:ascii="Verdana" w:hAnsi="Verdana"/>
          <w:sz w:val="20"/>
        </w:rPr>
        <w:t xml:space="preserve"> podpisan</w:t>
      </w:r>
      <w:r w:rsidR="2F747A0F" w:rsidRPr="00F13FB2">
        <w:rPr>
          <w:rFonts w:ascii="Verdana" w:hAnsi="Verdana"/>
          <w:sz w:val="20"/>
        </w:rPr>
        <w:t>ego</w:t>
      </w:r>
      <w:r w:rsidR="01F8800B" w:rsidRPr="00F13FB2">
        <w:rPr>
          <w:rFonts w:ascii="Verdana" w:hAnsi="Verdana"/>
          <w:sz w:val="20"/>
        </w:rPr>
        <w:t xml:space="preserve"> przez upoważnioną przez Wykonawcę osobę z zastosowaniem kwalifikowanego podpisu elektronicznego)</w:t>
      </w:r>
      <w:r w:rsidR="3D117CE0" w:rsidRPr="00F13FB2">
        <w:rPr>
          <w:rFonts w:ascii="Verdana" w:hAnsi="Verdana"/>
          <w:sz w:val="20"/>
        </w:rPr>
        <w:t xml:space="preserve"> i </w:t>
      </w:r>
      <w:r w:rsidR="00B363DA" w:rsidRPr="00F13FB2">
        <w:rPr>
          <w:rFonts w:ascii="Verdana" w:hAnsi="Verdana"/>
          <w:sz w:val="20"/>
        </w:rPr>
        <w:t xml:space="preserve">w wersji </w:t>
      </w:r>
      <w:r w:rsidR="3D117CE0" w:rsidRPr="00F13FB2">
        <w:rPr>
          <w:rFonts w:ascii="Verdana" w:hAnsi="Verdana"/>
          <w:sz w:val="20"/>
        </w:rPr>
        <w:t xml:space="preserve">edytowalnej elektronicznej. Wykonawca będzie także przedkładał zaktualizowany </w:t>
      </w:r>
      <w:r w:rsidR="587774D0" w:rsidRPr="00F13FB2">
        <w:rPr>
          <w:rFonts w:ascii="Verdana" w:hAnsi="Verdana"/>
          <w:sz w:val="20"/>
        </w:rPr>
        <w:t>Harmonogram</w:t>
      </w:r>
      <w:r w:rsidR="3D117CE0" w:rsidRPr="00F13FB2">
        <w:rPr>
          <w:rFonts w:ascii="Verdana" w:hAnsi="Verdana"/>
          <w:sz w:val="20"/>
        </w:rPr>
        <w:t xml:space="preserve">, gdy poprzedni </w:t>
      </w:r>
      <w:r w:rsidR="587774D0" w:rsidRPr="00F13FB2">
        <w:rPr>
          <w:rFonts w:ascii="Verdana" w:hAnsi="Verdana"/>
          <w:sz w:val="20"/>
        </w:rPr>
        <w:t>Harmonogram</w:t>
      </w:r>
      <w:r w:rsidR="3D117CE0" w:rsidRPr="00F13FB2">
        <w:rPr>
          <w:rFonts w:ascii="Verdana" w:hAnsi="Verdana"/>
          <w:sz w:val="20"/>
        </w:rPr>
        <w:t xml:space="preserve"> stanie się niespójny z faktycznym postępem pracy lub z zobowiązaniami Wykonawcy. Każdy </w:t>
      </w:r>
      <w:r w:rsidR="587774D0" w:rsidRPr="00F13FB2">
        <w:rPr>
          <w:rFonts w:ascii="Verdana" w:hAnsi="Verdana"/>
          <w:sz w:val="20"/>
        </w:rPr>
        <w:t>Harmonogram</w:t>
      </w:r>
      <w:r w:rsidR="3D117CE0" w:rsidRPr="00F13FB2">
        <w:rPr>
          <w:rFonts w:ascii="Verdana" w:hAnsi="Verdana"/>
          <w:sz w:val="20"/>
        </w:rPr>
        <w:t xml:space="preserve"> będzie zawierał kolejność, w jakiej Wykonawca zamierza wykonywać </w:t>
      </w:r>
      <w:r w:rsidR="39BA7C92" w:rsidRPr="00F13FB2">
        <w:rPr>
          <w:rFonts w:ascii="Verdana" w:hAnsi="Verdana"/>
          <w:sz w:val="20"/>
        </w:rPr>
        <w:t>O</w:t>
      </w:r>
      <w:r w:rsidR="3D117CE0" w:rsidRPr="00F13FB2">
        <w:rPr>
          <w:rFonts w:ascii="Verdana" w:hAnsi="Verdana"/>
          <w:sz w:val="20"/>
        </w:rPr>
        <w:t>pracowanie, włączając przewidywane, rozłożone w czasie okresy weryfikacji i odbiorów, oraz uzyskiwanie stosownych pozwoleń i decyzji</w:t>
      </w:r>
      <w:r w:rsidR="0087754D" w:rsidRPr="00F13FB2">
        <w:rPr>
          <w:rFonts w:ascii="Verdana" w:hAnsi="Verdana"/>
          <w:sz w:val="20"/>
          <w:szCs w:val="20"/>
        </w:rPr>
        <w:t>.</w:t>
      </w:r>
      <w:r w:rsidR="3D117CE0" w:rsidRPr="00F13FB2">
        <w:rPr>
          <w:rFonts w:ascii="Verdana" w:hAnsi="Verdana"/>
          <w:sz w:val="20"/>
        </w:rPr>
        <w:t xml:space="preserve"> </w:t>
      </w:r>
    </w:p>
    <w:p w14:paraId="650DD6B2" w14:textId="6042470A" w:rsidR="00484CCB" w:rsidRPr="00F13FB2" w:rsidRDefault="0087754D" w:rsidP="009225BA">
      <w:pPr>
        <w:shd w:val="clear" w:color="auto" w:fill="FFFFFF"/>
        <w:spacing w:before="120" w:after="120" w:line="276" w:lineRule="auto"/>
        <w:ind w:left="567" w:hanging="567"/>
        <w:jc w:val="both"/>
        <w:rPr>
          <w:rFonts w:ascii="Verdana" w:hAnsi="Verdana"/>
          <w:sz w:val="20"/>
        </w:rPr>
      </w:pPr>
      <w:r w:rsidRPr="00F13FB2">
        <w:rPr>
          <w:rFonts w:ascii="Verdana" w:hAnsi="Verdana"/>
          <w:sz w:val="20"/>
          <w:szCs w:val="20"/>
        </w:rPr>
        <w:t>3.</w:t>
      </w:r>
      <w:r w:rsidRPr="00F13FB2">
        <w:rPr>
          <w:rFonts w:ascii="Verdana" w:hAnsi="Verdana"/>
          <w:sz w:val="20"/>
          <w:szCs w:val="20"/>
        </w:rPr>
        <w:tab/>
      </w:r>
      <w:r w:rsidR="00107A2C" w:rsidRPr="00F13FB2">
        <w:rPr>
          <w:rFonts w:ascii="Verdana" w:hAnsi="Verdana"/>
          <w:sz w:val="20"/>
          <w:szCs w:val="20"/>
        </w:rPr>
        <w:t>J</w:t>
      </w:r>
      <w:r w:rsidR="2D25818E" w:rsidRPr="00F13FB2">
        <w:rPr>
          <w:rFonts w:ascii="Verdana" w:hAnsi="Verdana"/>
          <w:sz w:val="20"/>
          <w:szCs w:val="20"/>
        </w:rPr>
        <w:t>eśli</w:t>
      </w:r>
      <w:r w:rsidR="2D25818E" w:rsidRPr="00F13FB2">
        <w:rPr>
          <w:rFonts w:ascii="Verdana" w:hAnsi="Verdana"/>
          <w:sz w:val="20"/>
        </w:rPr>
        <w:t xml:space="preserve"> Zamawiający, w terminie 14 </w:t>
      </w:r>
      <w:r w:rsidR="00403BCC" w:rsidRPr="00F13FB2">
        <w:rPr>
          <w:rFonts w:ascii="Verdana" w:hAnsi="Verdana"/>
          <w:sz w:val="20"/>
        </w:rPr>
        <w:t>D</w:t>
      </w:r>
      <w:r w:rsidR="2D25818E" w:rsidRPr="00F13FB2">
        <w:rPr>
          <w:rFonts w:ascii="Verdana" w:hAnsi="Verdana"/>
          <w:sz w:val="20"/>
        </w:rPr>
        <w:t xml:space="preserve">ni od otrzymania </w:t>
      </w:r>
      <w:r w:rsidR="30390201" w:rsidRPr="00F13FB2">
        <w:rPr>
          <w:rFonts w:ascii="Verdana" w:hAnsi="Verdana"/>
          <w:sz w:val="20"/>
        </w:rPr>
        <w:t>Harmonogram</w:t>
      </w:r>
      <w:r w:rsidR="2D25818E" w:rsidRPr="00F13FB2">
        <w:rPr>
          <w:rFonts w:ascii="Verdana" w:hAnsi="Verdana"/>
          <w:sz w:val="20"/>
        </w:rPr>
        <w:t xml:space="preserve">u, nie da Wykonawcy powiadomienia wskazującego zakres, w jakim </w:t>
      </w:r>
      <w:r w:rsidR="30390201" w:rsidRPr="00F13FB2">
        <w:rPr>
          <w:rFonts w:ascii="Verdana" w:hAnsi="Verdana"/>
          <w:sz w:val="20"/>
        </w:rPr>
        <w:t>Harmonogram</w:t>
      </w:r>
      <w:r w:rsidR="2D25818E" w:rsidRPr="00F13FB2">
        <w:rPr>
          <w:rFonts w:ascii="Verdana" w:hAnsi="Verdana"/>
          <w:sz w:val="20"/>
        </w:rPr>
        <w:t xml:space="preserve"> ten nie jest zgodny z Umową,</w:t>
      </w:r>
      <w:r w:rsidR="00027D05">
        <w:rPr>
          <w:rFonts w:ascii="Verdana" w:hAnsi="Verdana"/>
          <w:sz w:val="20"/>
        </w:rPr>
        <w:t xml:space="preserve"> </w:t>
      </w:r>
      <w:r w:rsidR="2D25818E" w:rsidRPr="00F13FB2">
        <w:rPr>
          <w:rFonts w:ascii="Verdana" w:hAnsi="Verdana"/>
          <w:sz w:val="20"/>
        </w:rPr>
        <w:t>to Wykonawca będzie postępował zgodnie z tym </w:t>
      </w:r>
      <w:r w:rsidR="30390201" w:rsidRPr="00F13FB2">
        <w:rPr>
          <w:rFonts w:ascii="Verdana" w:hAnsi="Verdana"/>
          <w:sz w:val="20"/>
        </w:rPr>
        <w:t>Harmonogram</w:t>
      </w:r>
      <w:r w:rsidR="2D25818E" w:rsidRPr="00F13FB2">
        <w:rPr>
          <w:rFonts w:ascii="Verdana" w:hAnsi="Verdana"/>
          <w:sz w:val="20"/>
        </w:rPr>
        <w:t xml:space="preserve">em, z uwzględnieniem innych zobowiązań </w:t>
      </w:r>
      <w:r w:rsidR="00424879" w:rsidRPr="00F13FB2">
        <w:rPr>
          <w:rFonts w:ascii="Verdana" w:hAnsi="Verdana"/>
          <w:sz w:val="20"/>
        </w:rPr>
        <w:t xml:space="preserve">wynikających z </w:t>
      </w:r>
      <w:r w:rsidR="2D25818E" w:rsidRPr="00F13FB2">
        <w:rPr>
          <w:rFonts w:ascii="Verdana" w:hAnsi="Verdana"/>
          <w:sz w:val="20"/>
        </w:rPr>
        <w:t>Umowy</w:t>
      </w:r>
      <w:r w:rsidRPr="00F13FB2">
        <w:rPr>
          <w:rFonts w:ascii="Verdana" w:hAnsi="Verdana"/>
          <w:sz w:val="20"/>
          <w:szCs w:val="20"/>
        </w:rPr>
        <w:t>.</w:t>
      </w:r>
    </w:p>
    <w:p w14:paraId="5EF25EE0" w14:textId="0DDA5DC2" w:rsidR="00484CCB" w:rsidRPr="00F13FB2" w:rsidRDefault="0087754D" w:rsidP="009225BA">
      <w:pPr>
        <w:shd w:val="clear" w:color="auto" w:fill="FFFFFF" w:themeFill="background1"/>
        <w:spacing w:before="120" w:after="120" w:line="276" w:lineRule="auto"/>
        <w:ind w:left="567" w:hanging="567"/>
        <w:jc w:val="both"/>
        <w:rPr>
          <w:rFonts w:ascii="Verdana" w:hAnsi="Verdana"/>
          <w:sz w:val="20"/>
        </w:rPr>
      </w:pPr>
      <w:r w:rsidRPr="00F13FB2">
        <w:rPr>
          <w:rFonts w:ascii="Verdana" w:hAnsi="Verdana"/>
          <w:sz w:val="20"/>
          <w:szCs w:val="20"/>
        </w:rPr>
        <w:t xml:space="preserve">4. </w:t>
      </w:r>
      <w:r w:rsidRPr="00F13FB2">
        <w:rPr>
          <w:rFonts w:ascii="Verdana" w:hAnsi="Verdana"/>
          <w:sz w:val="20"/>
          <w:szCs w:val="20"/>
        </w:rPr>
        <w:tab/>
      </w:r>
      <w:r w:rsidR="00107A2C" w:rsidRPr="00F13FB2">
        <w:rPr>
          <w:rFonts w:ascii="Verdana" w:hAnsi="Verdana"/>
          <w:sz w:val="20"/>
          <w:szCs w:val="20"/>
        </w:rPr>
        <w:t>W</w:t>
      </w:r>
      <w:r w:rsidR="3D117CE0" w:rsidRPr="00F13FB2">
        <w:rPr>
          <w:rFonts w:ascii="Verdana" w:hAnsi="Verdana"/>
          <w:sz w:val="20"/>
        </w:rPr>
        <w:t xml:space="preserve"> przypadku zgłoszenia przez Zamawiającego uwag do </w:t>
      </w:r>
      <w:r w:rsidR="587774D0" w:rsidRPr="00F13FB2">
        <w:rPr>
          <w:rFonts w:ascii="Verdana" w:hAnsi="Verdana"/>
          <w:sz w:val="20"/>
        </w:rPr>
        <w:t>Harmonogram</w:t>
      </w:r>
      <w:r w:rsidR="3D117CE0" w:rsidRPr="00F13FB2">
        <w:rPr>
          <w:rFonts w:ascii="Verdana" w:hAnsi="Verdana"/>
          <w:sz w:val="20"/>
        </w:rPr>
        <w:t xml:space="preserve">u wskazujących na niezgodność </w:t>
      </w:r>
      <w:r w:rsidR="587774D0" w:rsidRPr="00F13FB2">
        <w:rPr>
          <w:rFonts w:ascii="Verdana" w:hAnsi="Verdana"/>
          <w:sz w:val="20"/>
        </w:rPr>
        <w:t>Harmonogram</w:t>
      </w:r>
      <w:r w:rsidR="3D117CE0" w:rsidRPr="00F13FB2">
        <w:rPr>
          <w:rFonts w:ascii="Verdana" w:hAnsi="Verdana"/>
          <w:sz w:val="20"/>
        </w:rPr>
        <w:t xml:space="preserve">u z postanowieniami Umowy w terminie wskazanym w </w:t>
      </w:r>
      <w:r w:rsidR="418A9B5B" w:rsidRPr="00F13FB2">
        <w:rPr>
          <w:rFonts w:ascii="Verdana" w:hAnsi="Verdana"/>
          <w:sz w:val="20"/>
        </w:rPr>
        <w:t xml:space="preserve">§ </w:t>
      </w:r>
      <w:r w:rsidR="00027D05">
        <w:rPr>
          <w:rFonts w:ascii="Verdana" w:hAnsi="Verdana"/>
          <w:sz w:val="20"/>
        </w:rPr>
        <w:t>8</w:t>
      </w:r>
      <w:r w:rsidR="418A9B5B" w:rsidRPr="00F13FB2">
        <w:rPr>
          <w:rFonts w:ascii="Verdana" w:hAnsi="Verdana"/>
          <w:sz w:val="20"/>
        </w:rPr>
        <w:t xml:space="preserve"> </w:t>
      </w:r>
      <w:r w:rsidR="00C05E94" w:rsidRPr="00F13FB2">
        <w:rPr>
          <w:rFonts w:ascii="Verdana" w:hAnsi="Verdana"/>
          <w:sz w:val="20"/>
          <w:szCs w:val="20"/>
        </w:rPr>
        <w:t>ust.</w:t>
      </w:r>
      <w:r w:rsidR="00C05E94" w:rsidRPr="00F13FB2">
        <w:rPr>
          <w:rFonts w:ascii="Verdana" w:hAnsi="Verdana"/>
          <w:sz w:val="20"/>
        </w:rPr>
        <w:t xml:space="preserve"> </w:t>
      </w:r>
      <w:r w:rsidR="3D117CE0" w:rsidRPr="00F13FB2">
        <w:rPr>
          <w:rFonts w:ascii="Verdana" w:hAnsi="Verdana"/>
          <w:sz w:val="20"/>
        </w:rPr>
        <w:t xml:space="preserve">3 Wykonawca będzie zobowiązany do ich uwzględnienia w terminie </w:t>
      </w:r>
      <w:r w:rsidR="00E00152" w:rsidRPr="00F13FB2">
        <w:rPr>
          <w:rFonts w:ascii="Verdana" w:hAnsi="Verdana"/>
          <w:sz w:val="20"/>
        </w:rPr>
        <w:t>7</w:t>
      </w:r>
      <w:r w:rsidR="3D117CE0" w:rsidRPr="00F13FB2">
        <w:rPr>
          <w:rFonts w:ascii="Verdana" w:hAnsi="Verdana"/>
          <w:sz w:val="20"/>
        </w:rPr>
        <w:t xml:space="preserve"> </w:t>
      </w:r>
      <w:r w:rsidR="3405A85A" w:rsidRPr="00F13FB2">
        <w:rPr>
          <w:rFonts w:ascii="Verdana" w:hAnsi="Verdana"/>
          <w:sz w:val="20"/>
        </w:rPr>
        <w:t>D</w:t>
      </w:r>
      <w:r w:rsidR="3D117CE0" w:rsidRPr="00F13FB2">
        <w:rPr>
          <w:rFonts w:ascii="Verdana" w:hAnsi="Verdana"/>
          <w:sz w:val="20"/>
        </w:rPr>
        <w:t>ni</w:t>
      </w:r>
      <w:r w:rsidR="001932C2" w:rsidRPr="00F13FB2">
        <w:rPr>
          <w:rFonts w:ascii="Verdana" w:hAnsi="Verdana"/>
          <w:sz w:val="20"/>
        </w:rPr>
        <w:t xml:space="preserve"> </w:t>
      </w:r>
      <w:r w:rsidR="00592833" w:rsidRPr="00F13FB2">
        <w:rPr>
          <w:rFonts w:ascii="Verdana" w:hAnsi="Verdana"/>
          <w:sz w:val="20"/>
        </w:rPr>
        <w:t>R</w:t>
      </w:r>
      <w:r w:rsidR="001932C2" w:rsidRPr="00F13FB2">
        <w:rPr>
          <w:rFonts w:ascii="Verdana" w:hAnsi="Verdana"/>
          <w:sz w:val="20"/>
        </w:rPr>
        <w:t>oboczych</w:t>
      </w:r>
      <w:r w:rsidRPr="00F13FB2">
        <w:rPr>
          <w:rFonts w:ascii="Verdana" w:hAnsi="Verdana"/>
          <w:sz w:val="20"/>
          <w:szCs w:val="20"/>
        </w:rPr>
        <w:t>.</w:t>
      </w:r>
    </w:p>
    <w:p w14:paraId="132EAD04" w14:textId="1B1CAF79" w:rsidR="00484CCB" w:rsidRPr="00F13FB2" w:rsidRDefault="0087754D" w:rsidP="009225BA">
      <w:pPr>
        <w:shd w:val="clear" w:color="auto" w:fill="FFFFFF"/>
        <w:spacing w:before="120" w:after="120" w:line="276" w:lineRule="auto"/>
        <w:ind w:left="567" w:hanging="567"/>
        <w:jc w:val="both"/>
        <w:rPr>
          <w:rFonts w:ascii="Verdana" w:hAnsi="Verdana"/>
          <w:sz w:val="20"/>
        </w:rPr>
      </w:pPr>
      <w:r w:rsidRPr="00F13FB2">
        <w:rPr>
          <w:rFonts w:ascii="Verdana" w:hAnsi="Verdana"/>
          <w:sz w:val="20"/>
          <w:szCs w:val="20"/>
        </w:rPr>
        <w:t xml:space="preserve">5. </w:t>
      </w:r>
      <w:r w:rsidRPr="00F13FB2">
        <w:rPr>
          <w:rFonts w:ascii="Verdana" w:hAnsi="Verdana"/>
          <w:sz w:val="20"/>
          <w:szCs w:val="20"/>
        </w:rPr>
        <w:tab/>
      </w:r>
      <w:r w:rsidR="00107A2C" w:rsidRPr="00F13FB2">
        <w:rPr>
          <w:rFonts w:ascii="Verdana" w:hAnsi="Verdana"/>
          <w:sz w:val="20"/>
          <w:szCs w:val="20"/>
        </w:rPr>
        <w:t>P</w:t>
      </w:r>
      <w:r w:rsidR="2D25818E" w:rsidRPr="00F13FB2">
        <w:rPr>
          <w:rFonts w:ascii="Verdana" w:hAnsi="Verdana"/>
          <w:sz w:val="20"/>
          <w:szCs w:val="20"/>
        </w:rPr>
        <w:t>o</w:t>
      </w:r>
      <w:r w:rsidR="2D25818E" w:rsidRPr="00F13FB2">
        <w:rPr>
          <w:rFonts w:ascii="Verdana" w:hAnsi="Verdana"/>
          <w:sz w:val="20"/>
        </w:rPr>
        <w:t xml:space="preserve"> zatwierdzeniu </w:t>
      </w:r>
      <w:r w:rsidR="30390201" w:rsidRPr="00F13FB2">
        <w:rPr>
          <w:rFonts w:ascii="Verdana" w:hAnsi="Verdana"/>
          <w:sz w:val="20"/>
        </w:rPr>
        <w:t>Harmonogram</w:t>
      </w:r>
      <w:r w:rsidR="2D25818E" w:rsidRPr="00F13FB2">
        <w:rPr>
          <w:rFonts w:ascii="Verdana" w:hAnsi="Verdana"/>
          <w:sz w:val="20"/>
        </w:rPr>
        <w:t>u, Wykonawca jest uprawniony do dokonywania zmian w </w:t>
      </w:r>
      <w:r w:rsidR="30390201" w:rsidRPr="00F13FB2">
        <w:rPr>
          <w:rFonts w:ascii="Verdana" w:hAnsi="Verdana"/>
          <w:sz w:val="20"/>
        </w:rPr>
        <w:t>Harmonogram</w:t>
      </w:r>
      <w:r w:rsidR="2D25818E" w:rsidRPr="00F13FB2">
        <w:rPr>
          <w:rFonts w:ascii="Verdana" w:hAnsi="Verdana"/>
          <w:sz w:val="20"/>
        </w:rPr>
        <w:t xml:space="preserve">ie jedynie za zgodą Zamawiającego. Zamawiający może odmówić </w:t>
      </w:r>
      <w:r w:rsidR="00BB09AF" w:rsidRPr="00F13FB2">
        <w:rPr>
          <w:rFonts w:ascii="Verdana" w:hAnsi="Verdana"/>
          <w:sz w:val="20"/>
        </w:rPr>
        <w:t xml:space="preserve">w terminie do 7 Dni Roboczych </w:t>
      </w:r>
      <w:r w:rsidR="2D25818E" w:rsidRPr="00F13FB2">
        <w:rPr>
          <w:rFonts w:ascii="Verdana" w:hAnsi="Verdana"/>
          <w:sz w:val="20"/>
        </w:rPr>
        <w:t xml:space="preserve">udzielenia zgody na zmianę </w:t>
      </w:r>
      <w:r w:rsidR="30390201" w:rsidRPr="00F13FB2">
        <w:rPr>
          <w:rFonts w:ascii="Verdana" w:hAnsi="Verdana"/>
          <w:sz w:val="20"/>
        </w:rPr>
        <w:t>Harmonogram</w:t>
      </w:r>
      <w:r w:rsidR="2D25818E" w:rsidRPr="00F13FB2">
        <w:rPr>
          <w:rFonts w:ascii="Verdana" w:hAnsi="Verdana"/>
          <w:sz w:val="20"/>
        </w:rPr>
        <w:t xml:space="preserve">u, gdy zmiana uprawdopodobnia niewykonanie przez Wykonawcę poszczególnych </w:t>
      </w:r>
      <w:r w:rsidR="00027D05">
        <w:rPr>
          <w:rFonts w:ascii="Verdana" w:hAnsi="Verdana"/>
          <w:sz w:val="20"/>
        </w:rPr>
        <w:t>Etapów</w:t>
      </w:r>
      <w:r w:rsidR="00D25836" w:rsidRPr="00F13FB2">
        <w:rPr>
          <w:rFonts w:ascii="Verdana" w:hAnsi="Verdana"/>
          <w:sz w:val="20"/>
        </w:rPr>
        <w:t xml:space="preserve"> </w:t>
      </w:r>
      <w:r w:rsidR="2D25818E" w:rsidRPr="00F13FB2">
        <w:rPr>
          <w:rFonts w:ascii="Verdana" w:hAnsi="Verdana"/>
          <w:sz w:val="20"/>
        </w:rPr>
        <w:t>w terminie, z przyczyn zależnych od Wykonawcy</w:t>
      </w:r>
      <w:r w:rsidR="00C05E94" w:rsidRPr="00F13FB2">
        <w:rPr>
          <w:rFonts w:ascii="Verdana" w:hAnsi="Verdana"/>
          <w:sz w:val="20"/>
          <w:szCs w:val="20"/>
        </w:rPr>
        <w:t>.</w:t>
      </w:r>
    </w:p>
    <w:p w14:paraId="00B02CAD" w14:textId="73C0631E" w:rsidR="00484CCB" w:rsidRPr="00F13FB2" w:rsidRDefault="0087754D" w:rsidP="009225BA">
      <w:pPr>
        <w:shd w:val="clear" w:color="auto" w:fill="FFFFFF" w:themeFill="background1"/>
        <w:spacing w:before="120" w:after="120" w:line="276" w:lineRule="auto"/>
        <w:ind w:left="567" w:hanging="567"/>
        <w:jc w:val="both"/>
        <w:rPr>
          <w:rFonts w:ascii="Verdana" w:hAnsi="Verdana"/>
          <w:sz w:val="20"/>
        </w:rPr>
      </w:pPr>
      <w:r w:rsidRPr="00F13FB2">
        <w:rPr>
          <w:rFonts w:ascii="Verdana" w:hAnsi="Verdana"/>
          <w:sz w:val="20"/>
          <w:szCs w:val="20"/>
        </w:rPr>
        <w:t xml:space="preserve">6. </w:t>
      </w:r>
      <w:r w:rsidRPr="00F13FB2">
        <w:rPr>
          <w:rFonts w:ascii="Verdana" w:hAnsi="Verdana"/>
          <w:sz w:val="20"/>
          <w:szCs w:val="20"/>
        </w:rPr>
        <w:tab/>
      </w:r>
      <w:r w:rsidR="00107A2C" w:rsidRPr="00F13FB2">
        <w:rPr>
          <w:rFonts w:ascii="Verdana" w:hAnsi="Verdana"/>
          <w:sz w:val="20"/>
          <w:szCs w:val="20"/>
        </w:rPr>
        <w:t>Z</w:t>
      </w:r>
      <w:r w:rsidR="2D25818E" w:rsidRPr="00F13FB2">
        <w:rPr>
          <w:rFonts w:ascii="Verdana" w:hAnsi="Verdana"/>
          <w:sz w:val="20"/>
          <w:szCs w:val="20"/>
        </w:rPr>
        <w:t>miana</w:t>
      </w:r>
      <w:r w:rsidR="2D25818E" w:rsidRPr="00F13FB2">
        <w:rPr>
          <w:rFonts w:ascii="Verdana" w:hAnsi="Verdana"/>
          <w:sz w:val="20"/>
        </w:rPr>
        <w:t xml:space="preserve"> </w:t>
      </w:r>
      <w:r w:rsidR="30390201" w:rsidRPr="00F13FB2">
        <w:rPr>
          <w:rFonts w:ascii="Verdana" w:hAnsi="Verdana"/>
          <w:sz w:val="20"/>
        </w:rPr>
        <w:t>Harmonogram</w:t>
      </w:r>
      <w:r w:rsidR="2D25818E" w:rsidRPr="00F13FB2">
        <w:rPr>
          <w:rFonts w:ascii="Verdana" w:hAnsi="Verdana"/>
          <w:sz w:val="20"/>
        </w:rPr>
        <w:t xml:space="preserve">u nie może powodować zmiany terminów realizacji poszczególnych </w:t>
      </w:r>
      <w:r w:rsidR="00027D05">
        <w:rPr>
          <w:rFonts w:ascii="Verdana" w:hAnsi="Verdana"/>
          <w:sz w:val="20"/>
        </w:rPr>
        <w:t>Etapów Umowy</w:t>
      </w:r>
      <w:r w:rsidR="00053C2B" w:rsidRPr="00F13FB2">
        <w:rPr>
          <w:rFonts w:ascii="Verdana" w:hAnsi="Verdana"/>
          <w:sz w:val="20"/>
          <w:szCs w:val="20"/>
        </w:rPr>
        <w:t>,</w:t>
      </w:r>
      <w:r w:rsidR="0074319F" w:rsidRPr="00F13FB2">
        <w:rPr>
          <w:rFonts w:ascii="Verdana" w:hAnsi="Verdana"/>
          <w:sz w:val="20"/>
        </w:rPr>
        <w:t xml:space="preserve"> z zastrzeżeniem §</w:t>
      </w:r>
      <w:r w:rsidR="00944EB0" w:rsidRPr="00F13FB2">
        <w:rPr>
          <w:rFonts w:ascii="Verdana" w:hAnsi="Verdana"/>
          <w:sz w:val="20"/>
        </w:rPr>
        <w:t xml:space="preserve"> </w:t>
      </w:r>
      <w:r w:rsidR="00027D05">
        <w:rPr>
          <w:rFonts w:ascii="Verdana" w:hAnsi="Verdana"/>
          <w:sz w:val="20"/>
        </w:rPr>
        <w:t>5</w:t>
      </w:r>
      <w:r w:rsidR="006A778A" w:rsidRPr="00F13FB2">
        <w:rPr>
          <w:rFonts w:ascii="Verdana" w:hAnsi="Verdana"/>
          <w:sz w:val="20"/>
        </w:rPr>
        <w:t xml:space="preserve"> ust</w:t>
      </w:r>
      <w:r w:rsidR="008D3644" w:rsidRPr="00F13FB2">
        <w:rPr>
          <w:rFonts w:ascii="Verdana" w:hAnsi="Verdana"/>
          <w:sz w:val="20"/>
          <w:szCs w:val="20"/>
        </w:rPr>
        <w:t>.</w:t>
      </w:r>
      <w:r w:rsidR="006A778A" w:rsidRPr="00F13FB2">
        <w:rPr>
          <w:rFonts w:ascii="Verdana" w:hAnsi="Verdana"/>
          <w:sz w:val="20"/>
          <w:szCs w:val="20"/>
        </w:rPr>
        <w:t xml:space="preserve"> 1</w:t>
      </w:r>
      <w:r w:rsidR="008D3644" w:rsidRPr="00F13FB2">
        <w:rPr>
          <w:rFonts w:ascii="Verdana" w:hAnsi="Verdana"/>
          <w:sz w:val="20"/>
          <w:szCs w:val="20"/>
        </w:rPr>
        <w:t xml:space="preserve"> </w:t>
      </w:r>
      <w:r w:rsidR="006E3372" w:rsidRPr="00F13FB2">
        <w:rPr>
          <w:rFonts w:ascii="Verdana" w:hAnsi="Verdana"/>
          <w:sz w:val="20"/>
          <w:szCs w:val="20"/>
        </w:rPr>
        <w:t>Umowy</w:t>
      </w:r>
      <w:r w:rsidR="00C05E94" w:rsidRPr="00F13FB2">
        <w:rPr>
          <w:rFonts w:ascii="Verdana" w:hAnsi="Verdana"/>
          <w:sz w:val="20"/>
          <w:szCs w:val="20"/>
        </w:rPr>
        <w:t>.</w:t>
      </w:r>
    </w:p>
    <w:p w14:paraId="01AEA17F" w14:textId="5312C64E" w:rsidR="00484CCB" w:rsidRPr="00F13FB2" w:rsidRDefault="0087754D" w:rsidP="009225BA">
      <w:pPr>
        <w:shd w:val="clear" w:color="auto" w:fill="FFFFFF"/>
        <w:spacing w:before="120" w:after="120" w:line="276" w:lineRule="auto"/>
        <w:ind w:left="567" w:hanging="567"/>
        <w:jc w:val="both"/>
        <w:rPr>
          <w:rFonts w:ascii="Verdana" w:hAnsi="Verdana"/>
          <w:sz w:val="20"/>
        </w:rPr>
      </w:pPr>
      <w:r w:rsidRPr="00F13FB2">
        <w:rPr>
          <w:rFonts w:ascii="Verdana" w:hAnsi="Verdana"/>
          <w:sz w:val="20"/>
          <w:szCs w:val="20"/>
        </w:rPr>
        <w:lastRenderedPageBreak/>
        <w:t xml:space="preserve">7. </w:t>
      </w:r>
      <w:r w:rsidRPr="00F13FB2">
        <w:rPr>
          <w:rFonts w:ascii="Verdana" w:hAnsi="Verdana"/>
          <w:sz w:val="20"/>
          <w:szCs w:val="20"/>
        </w:rPr>
        <w:tab/>
      </w:r>
      <w:r w:rsidR="00107A2C" w:rsidRPr="00F13FB2">
        <w:rPr>
          <w:rFonts w:ascii="Verdana" w:hAnsi="Verdana"/>
          <w:sz w:val="20"/>
          <w:szCs w:val="20"/>
        </w:rPr>
        <w:t>J</w:t>
      </w:r>
      <w:r w:rsidR="2D25818E" w:rsidRPr="00F13FB2">
        <w:rPr>
          <w:rFonts w:ascii="Verdana" w:hAnsi="Verdana"/>
          <w:sz w:val="20"/>
          <w:szCs w:val="20"/>
        </w:rPr>
        <w:t>eżeli</w:t>
      </w:r>
      <w:r w:rsidR="2D25818E" w:rsidRPr="00F13FB2">
        <w:rPr>
          <w:rFonts w:ascii="Verdana" w:hAnsi="Verdana"/>
          <w:sz w:val="20"/>
        </w:rPr>
        <w:t xml:space="preserve"> w jakimkolwiek momencie Zamawiający da Wykonawcy powiadomienie, że </w:t>
      </w:r>
      <w:r w:rsidR="30390201" w:rsidRPr="00F13FB2">
        <w:rPr>
          <w:rFonts w:ascii="Verdana" w:hAnsi="Verdana"/>
          <w:sz w:val="20"/>
        </w:rPr>
        <w:t>Harmonogram</w:t>
      </w:r>
      <w:r w:rsidR="2D25818E" w:rsidRPr="00F13FB2">
        <w:rPr>
          <w:rFonts w:ascii="Verdana" w:hAnsi="Verdana"/>
          <w:sz w:val="20"/>
        </w:rPr>
        <w:t xml:space="preserve"> (w podanym zakresie) nie </w:t>
      </w:r>
      <w:r w:rsidR="00CF5731" w:rsidRPr="00F13FB2">
        <w:rPr>
          <w:rFonts w:ascii="Verdana" w:hAnsi="Verdana"/>
          <w:sz w:val="20"/>
        </w:rPr>
        <w:t>jest zgodny</w:t>
      </w:r>
      <w:r w:rsidR="2D25818E" w:rsidRPr="00F13FB2">
        <w:rPr>
          <w:rFonts w:ascii="Verdana" w:hAnsi="Verdana"/>
          <w:sz w:val="20"/>
        </w:rPr>
        <w:t xml:space="preserve"> z Umową lub nie jest spójny z faktycznym postępem prac i podanymi zamierzeniami Wykonawcy, to Wykonawca przedłoży</w:t>
      </w:r>
      <w:r w:rsidR="00961FD6" w:rsidRPr="00F13FB2">
        <w:rPr>
          <w:rFonts w:ascii="Verdana" w:hAnsi="Verdana"/>
          <w:sz w:val="20"/>
        </w:rPr>
        <w:t xml:space="preserve"> w terminie</w:t>
      </w:r>
      <w:r w:rsidR="002E1EFA" w:rsidRPr="00F13FB2">
        <w:rPr>
          <w:rFonts w:ascii="Verdana" w:hAnsi="Verdana"/>
          <w:sz w:val="20"/>
        </w:rPr>
        <w:t xml:space="preserve"> 7 Dni</w:t>
      </w:r>
      <w:r w:rsidR="00592833" w:rsidRPr="00F13FB2">
        <w:rPr>
          <w:rFonts w:ascii="Verdana" w:hAnsi="Verdana"/>
          <w:sz w:val="20"/>
        </w:rPr>
        <w:t xml:space="preserve"> Roboczych</w:t>
      </w:r>
      <w:r w:rsidR="2D25818E" w:rsidRPr="00F13FB2">
        <w:rPr>
          <w:rFonts w:ascii="Verdana" w:hAnsi="Verdana"/>
          <w:sz w:val="20"/>
        </w:rPr>
        <w:t xml:space="preserve"> uaktualniony </w:t>
      </w:r>
      <w:r w:rsidR="30390201" w:rsidRPr="00F13FB2">
        <w:rPr>
          <w:rFonts w:ascii="Verdana" w:hAnsi="Verdana"/>
          <w:sz w:val="20"/>
        </w:rPr>
        <w:t>Harmonogram</w:t>
      </w:r>
      <w:r w:rsidR="00C05E94" w:rsidRPr="00F13FB2">
        <w:rPr>
          <w:rFonts w:ascii="Verdana" w:hAnsi="Verdana"/>
          <w:sz w:val="20"/>
          <w:szCs w:val="20"/>
        </w:rPr>
        <w:t>.</w:t>
      </w:r>
    </w:p>
    <w:p w14:paraId="237644E7" w14:textId="12BD31B5" w:rsidR="00484CCB" w:rsidRPr="00F13FB2" w:rsidRDefault="0087754D" w:rsidP="009225BA">
      <w:pPr>
        <w:shd w:val="clear" w:color="auto" w:fill="FFFFFF" w:themeFill="background1"/>
        <w:spacing w:before="120" w:after="120" w:line="276" w:lineRule="auto"/>
        <w:ind w:left="567" w:hanging="567"/>
        <w:jc w:val="both"/>
        <w:rPr>
          <w:rFonts w:ascii="Verdana" w:eastAsia="Verdana" w:hAnsi="Verdana"/>
          <w:sz w:val="20"/>
        </w:rPr>
      </w:pPr>
      <w:r w:rsidRPr="00F13FB2">
        <w:rPr>
          <w:rFonts w:ascii="Verdana" w:hAnsi="Verdana"/>
          <w:sz w:val="20"/>
          <w:szCs w:val="20"/>
        </w:rPr>
        <w:t xml:space="preserve">8. </w:t>
      </w:r>
      <w:r w:rsidRPr="00F13FB2">
        <w:rPr>
          <w:rFonts w:ascii="Verdana" w:hAnsi="Verdana"/>
          <w:sz w:val="20"/>
          <w:szCs w:val="20"/>
        </w:rPr>
        <w:tab/>
      </w:r>
      <w:r w:rsidR="00107A2C" w:rsidRPr="00F13FB2">
        <w:rPr>
          <w:rFonts w:ascii="Verdana" w:hAnsi="Verdana"/>
          <w:sz w:val="20"/>
          <w:szCs w:val="20"/>
        </w:rPr>
        <w:t>Z</w:t>
      </w:r>
      <w:r w:rsidR="0ACDFC24" w:rsidRPr="00F13FB2">
        <w:rPr>
          <w:rFonts w:ascii="Verdana" w:hAnsi="Verdana"/>
          <w:sz w:val="20"/>
          <w:szCs w:val="20"/>
        </w:rPr>
        <w:t>miana</w:t>
      </w:r>
      <w:r w:rsidR="0ACDFC24" w:rsidRPr="00F13FB2">
        <w:rPr>
          <w:rFonts w:ascii="Verdana" w:hAnsi="Verdana"/>
          <w:sz w:val="20"/>
        </w:rPr>
        <w:t xml:space="preserve"> </w:t>
      </w:r>
      <w:r w:rsidR="65697169" w:rsidRPr="00F13FB2">
        <w:rPr>
          <w:rFonts w:ascii="Verdana" w:hAnsi="Verdana"/>
          <w:sz w:val="20"/>
        </w:rPr>
        <w:t>Harmonogram</w:t>
      </w:r>
      <w:r w:rsidR="0ACDFC24" w:rsidRPr="00F13FB2">
        <w:rPr>
          <w:rFonts w:ascii="Verdana" w:hAnsi="Verdana"/>
          <w:sz w:val="20"/>
        </w:rPr>
        <w:t xml:space="preserve">u nie wymaga zawarcia przez Strony </w:t>
      </w:r>
      <w:r w:rsidR="00466667" w:rsidRPr="00F13FB2">
        <w:rPr>
          <w:rFonts w:ascii="Verdana" w:hAnsi="Verdana"/>
          <w:sz w:val="20"/>
        </w:rPr>
        <w:t>a</w:t>
      </w:r>
      <w:r w:rsidR="0ACDFC24" w:rsidRPr="00F13FB2">
        <w:rPr>
          <w:rFonts w:ascii="Verdana" w:hAnsi="Verdana"/>
          <w:sz w:val="20"/>
        </w:rPr>
        <w:t>neksu do Umowy</w:t>
      </w:r>
      <w:r w:rsidR="00C7505D" w:rsidRPr="00F13FB2">
        <w:rPr>
          <w:rFonts w:ascii="Verdana" w:hAnsi="Verdana"/>
          <w:sz w:val="20"/>
        </w:rPr>
        <w:t>, o ile</w:t>
      </w:r>
      <w:r w:rsidR="0ACDFC24" w:rsidRPr="00F13FB2">
        <w:rPr>
          <w:rFonts w:ascii="Verdana" w:hAnsi="Verdana"/>
          <w:sz w:val="20"/>
        </w:rPr>
        <w:t xml:space="preserve"> </w:t>
      </w:r>
      <w:r w:rsidR="00202A36" w:rsidRPr="00F13FB2">
        <w:rPr>
          <w:rFonts w:ascii="Verdana" w:eastAsia="Verdana" w:hAnsi="Verdana"/>
          <w:sz w:val="20"/>
        </w:rPr>
        <w:t xml:space="preserve">nie </w:t>
      </w:r>
      <w:r w:rsidR="00C7505D" w:rsidRPr="00F13FB2">
        <w:rPr>
          <w:rFonts w:ascii="Verdana" w:eastAsia="Verdana" w:hAnsi="Verdana"/>
          <w:sz w:val="20"/>
        </w:rPr>
        <w:t xml:space="preserve">wpływa na </w:t>
      </w:r>
      <w:r w:rsidR="7516CEA9" w:rsidRPr="00F13FB2">
        <w:rPr>
          <w:rFonts w:ascii="Verdana" w:eastAsia="Verdana" w:hAnsi="Verdana"/>
          <w:sz w:val="20"/>
        </w:rPr>
        <w:t>termin</w:t>
      </w:r>
      <w:r w:rsidR="00E30994" w:rsidRPr="00F13FB2">
        <w:rPr>
          <w:rFonts w:ascii="Verdana" w:eastAsia="Verdana" w:hAnsi="Verdana"/>
          <w:sz w:val="20"/>
        </w:rPr>
        <w:t>,</w:t>
      </w:r>
      <w:r w:rsidR="00424879" w:rsidRPr="00F13FB2">
        <w:rPr>
          <w:rFonts w:ascii="Verdana" w:eastAsia="Verdana" w:hAnsi="Verdana"/>
          <w:sz w:val="20"/>
        </w:rPr>
        <w:t xml:space="preserve"> </w:t>
      </w:r>
      <w:r w:rsidR="00E30994" w:rsidRPr="00F13FB2">
        <w:rPr>
          <w:rFonts w:ascii="Verdana" w:eastAsia="Verdana" w:hAnsi="Verdana"/>
          <w:sz w:val="20"/>
        </w:rPr>
        <w:t>o któr</w:t>
      </w:r>
      <w:r w:rsidR="00AB5AD8" w:rsidRPr="00F13FB2">
        <w:rPr>
          <w:rFonts w:ascii="Verdana" w:eastAsia="Verdana" w:hAnsi="Verdana"/>
          <w:sz w:val="20"/>
        </w:rPr>
        <w:t>ym</w:t>
      </w:r>
      <w:r w:rsidR="00E30994" w:rsidRPr="00F13FB2">
        <w:rPr>
          <w:rFonts w:ascii="Verdana" w:eastAsia="Verdana" w:hAnsi="Verdana"/>
          <w:sz w:val="20"/>
        </w:rPr>
        <w:t xml:space="preserve"> mowa w § </w:t>
      </w:r>
      <w:r w:rsidR="0004399B">
        <w:rPr>
          <w:rFonts w:ascii="Verdana" w:eastAsia="Verdana" w:hAnsi="Verdana"/>
          <w:sz w:val="20"/>
        </w:rPr>
        <w:t>4</w:t>
      </w:r>
      <w:r w:rsidR="00AB5AD8" w:rsidRPr="00F13FB2">
        <w:rPr>
          <w:rFonts w:ascii="Verdana" w:eastAsia="Verdana" w:hAnsi="Verdana"/>
          <w:sz w:val="20"/>
        </w:rPr>
        <w:t xml:space="preserve"> ust.</w:t>
      </w:r>
      <w:r w:rsidR="00944EB0" w:rsidRPr="00F13FB2">
        <w:rPr>
          <w:rFonts w:ascii="Verdana" w:eastAsia="Verdana" w:hAnsi="Verdana"/>
          <w:sz w:val="20"/>
        </w:rPr>
        <w:t xml:space="preserve"> </w:t>
      </w:r>
      <w:r w:rsidR="00AB5AD8" w:rsidRPr="00F13FB2">
        <w:rPr>
          <w:rFonts w:ascii="Verdana" w:eastAsia="Verdana" w:hAnsi="Verdana"/>
          <w:sz w:val="20"/>
        </w:rPr>
        <w:t>1</w:t>
      </w:r>
      <w:r w:rsidR="00944EB0" w:rsidRPr="00F13FB2">
        <w:rPr>
          <w:rFonts w:ascii="Verdana" w:eastAsia="Verdana" w:hAnsi="Verdana"/>
          <w:sz w:val="20"/>
        </w:rPr>
        <w:t xml:space="preserve"> Umowy</w:t>
      </w:r>
      <w:r w:rsidR="7516CEA9" w:rsidRPr="00F13FB2">
        <w:rPr>
          <w:rFonts w:ascii="Verdana" w:eastAsia="Verdana" w:hAnsi="Verdana"/>
          <w:sz w:val="20"/>
        </w:rPr>
        <w:t>.</w:t>
      </w:r>
    </w:p>
    <w:p w14:paraId="473F0181" w14:textId="77777777" w:rsidR="0027093F" w:rsidRPr="00F13FB2" w:rsidRDefault="0027093F" w:rsidP="00606AF6">
      <w:pPr>
        <w:spacing w:after="120"/>
        <w:jc w:val="center"/>
        <w:outlineLvl w:val="0"/>
        <w:rPr>
          <w:rFonts w:ascii="Verdana" w:hAnsi="Verdana"/>
          <w:b/>
          <w:sz w:val="20"/>
        </w:rPr>
      </w:pPr>
    </w:p>
    <w:p w14:paraId="799AC51D" w14:textId="179802CC" w:rsidR="00A75998" w:rsidRPr="00F13FB2" w:rsidRDefault="00A75998"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6F1F3F" w:rsidRPr="00F13FB2">
        <w:rPr>
          <w:rFonts w:ascii="Verdana" w:hAnsi="Verdana" w:cs="TTE1768698t00"/>
          <w:b/>
          <w:sz w:val="20"/>
          <w:szCs w:val="20"/>
        </w:rPr>
        <w:t xml:space="preserve"> </w:t>
      </w:r>
      <w:r w:rsidR="0004399B">
        <w:rPr>
          <w:rFonts w:ascii="Verdana" w:hAnsi="Verdana" w:cs="TTE1768698t00"/>
          <w:b/>
          <w:sz w:val="20"/>
          <w:szCs w:val="20"/>
        </w:rPr>
        <w:t>9</w:t>
      </w:r>
    </w:p>
    <w:p w14:paraId="4188EBD6" w14:textId="77777777" w:rsidR="00A75998" w:rsidRPr="00F13FB2" w:rsidRDefault="00A75998"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(Obowiązki </w:t>
      </w:r>
      <w:r w:rsidRPr="00F13FB2">
        <w:rPr>
          <w:rFonts w:ascii="Verdana" w:hAnsi="Verdana"/>
          <w:b/>
          <w:sz w:val="20"/>
          <w:szCs w:val="20"/>
        </w:rPr>
        <w:t>Zamawiającego</w:t>
      </w:r>
      <w:r w:rsidRPr="00F13FB2">
        <w:rPr>
          <w:rFonts w:ascii="Verdana" w:hAnsi="Verdana" w:cs="TTE1768698t00"/>
          <w:b/>
          <w:sz w:val="20"/>
          <w:szCs w:val="20"/>
        </w:rPr>
        <w:t>)</w:t>
      </w:r>
    </w:p>
    <w:p w14:paraId="3CCC45C9" w14:textId="77777777" w:rsidR="00A75998" w:rsidRPr="00F13FB2" w:rsidRDefault="00A75998" w:rsidP="00606AF6">
      <w:pPr>
        <w:pStyle w:val="BodyText2"/>
        <w:numPr>
          <w:ilvl w:val="0"/>
          <w:numId w:val="21"/>
        </w:numPr>
        <w:shd w:val="clear" w:color="auto" w:fill="auto"/>
        <w:spacing w:before="0" w:after="120" w:line="276" w:lineRule="auto"/>
        <w:ind w:left="567" w:hanging="567"/>
        <w:jc w:val="both"/>
        <w:rPr>
          <w:rFonts w:ascii="Verdana" w:hAnsi="Verdana"/>
          <w:lang w:eastAsia="ar-SA"/>
        </w:rPr>
      </w:pPr>
      <w:r w:rsidRPr="00F13FB2">
        <w:rPr>
          <w:rFonts w:ascii="Verdana" w:hAnsi="Verdana"/>
          <w:lang w:eastAsia="ar-SA"/>
        </w:rPr>
        <w:t>Zamawiający zobowiązuje się do współ</w:t>
      </w:r>
      <w:r w:rsidR="00A56C23" w:rsidRPr="00F13FB2">
        <w:rPr>
          <w:rFonts w:ascii="Verdana" w:hAnsi="Verdana"/>
          <w:lang w:eastAsia="ar-SA"/>
        </w:rPr>
        <w:t>działania</w:t>
      </w:r>
      <w:r w:rsidRPr="00F13FB2">
        <w:rPr>
          <w:rFonts w:ascii="Verdana" w:hAnsi="Verdana"/>
          <w:lang w:eastAsia="ar-SA"/>
        </w:rPr>
        <w:t xml:space="preserve"> z Wykonawcą przy </w:t>
      </w:r>
      <w:r w:rsidR="00143E3B" w:rsidRPr="00F13FB2">
        <w:rPr>
          <w:rFonts w:ascii="Verdana" w:hAnsi="Verdana"/>
          <w:lang w:eastAsia="ar-SA"/>
        </w:rPr>
        <w:t xml:space="preserve">wykonywaniu </w:t>
      </w:r>
      <w:r w:rsidRPr="00F13FB2">
        <w:rPr>
          <w:rFonts w:ascii="Verdana" w:hAnsi="Verdana"/>
          <w:lang w:eastAsia="ar-SA"/>
        </w:rPr>
        <w:t xml:space="preserve">niniejszej Umowy </w:t>
      </w:r>
      <w:r w:rsidR="00143E3B" w:rsidRPr="00F13FB2">
        <w:rPr>
          <w:rFonts w:ascii="Verdana" w:hAnsi="Verdana"/>
          <w:lang w:eastAsia="ar-SA"/>
        </w:rPr>
        <w:t>w celu</w:t>
      </w:r>
      <w:r w:rsidR="00A56C23" w:rsidRPr="00F13FB2">
        <w:rPr>
          <w:rFonts w:ascii="Verdana" w:hAnsi="Verdana"/>
          <w:lang w:eastAsia="ar-SA"/>
        </w:rPr>
        <w:t xml:space="preserve"> należytej realizacji</w:t>
      </w:r>
      <w:r w:rsidR="00143E3B" w:rsidRPr="00F13FB2">
        <w:rPr>
          <w:rFonts w:ascii="Verdana" w:hAnsi="Verdana"/>
          <w:lang w:eastAsia="ar-SA"/>
        </w:rPr>
        <w:t xml:space="preserve"> </w:t>
      </w:r>
      <w:r w:rsidR="0000639A" w:rsidRPr="00F13FB2">
        <w:rPr>
          <w:rFonts w:ascii="Verdana" w:hAnsi="Verdana"/>
          <w:lang w:eastAsia="ar-SA"/>
        </w:rPr>
        <w:t>Przedmiotu Umowy</w:t>
      </w:r>
      <w:r w:rsidR="00A56C23" w:rsidRPr="00F13FB2">
        <w:rPr>
          <w:rFonts w:ascii="Verdana" w:hAnsi="Verdana"/>
          <w:lang w:eastAsia="ar-SA"/>
        </w:rPr>
        <w:t xml:space="preserve">. </w:t>
      </w:r>
    </w:p>
    <w:p w14:paraId="72415DEF" w14:textId="097B3ECC" w:rsidR="006F1321" w:rsidRPr="00F13FB2" w:rsidRDefault="4E516CE3" w:rsidP="009225BA">
      <w:pPr>
        <w:pStyle w:val="BodyText2"/>
        <w:numPr>
          <w:ilvl w:val="0"/>
          <w:numId w:val="21"/>
        </w:numPr>
        <w:shd w:val="clear" w:color="auto" w:fill="auto"/>
        <w:spacing w:before="0" w:after="80" w:line="276" w:lineRule="auto"/>
        <w:ind w:left="567" w:hanging="567"/>
        <w:jc w:val="both"/>
        <w:rPr>
          <w:rFonts w:ascii="Verdana" w:hAnsi="Verdana"/>
          <w:lang w:eastAsia="ar-SA"/>
        </w:rPr>
      </w:pPr>
      <w:r w:rsidRPr="00F13FB2">
        <w:rPr>
          <w:rFonts w:ascii="Verdana" w:hAnsi="Verdana"/>
          <w:lang w:eastAsia="ar-SA"/>
        </w:rPr>
        <w:t xml:space="preserve">Zamawiający będzie analizował, weryfikował </w:t>
      </w:r>
      <w:r w:rsidR="0004399B">
        <w:rPr>
          <w:rFonts w:ascii="Verdana" w:hAnsi="Verdana"/>
          <w:lang w:eastAsia="ar-SA"/>
        </w:rPr>
        <w:t>Etapy</w:t>
      </w:r>
      <w:r w:rsidR="008D71E7">
        <w:rPr>
          <w:rFonts w:ascii="Verdana" w:hAnsi="Verdana"/>
          <w:lang w:eastAsia="ar-SA"/>
        </w:rPr>
        <w:t xml:space="preserve"> Umowy</w:t>
      </w:r>
      <w:r w:rsidRPr="00F13FB2">
        <w:rPr>
          <w:rFonts w:ascii="Verdana" w:hAnsi="Verdana"/>
          <w:lang w:eastAsia="ar-SA"/>
        </w:rPr>
        <w:t xml:space="preserve"> i propozycje Wykonawcy w</w:t>
      </w:r>
      <w:r w:rsidR="009511A0" w:rsidRPr="00F13FB2">
        <w:rPr>
          <w:rFonts w:ascii="Verdana" w:hAnsi="Verdana"/>
          <w:lang w:eastAsia="ar-SA"/>
        </w:rPr>
        <w:t> </w:t>
      </w:r>
      <w:r w:rsidRPr="00F13FB2">
        <w:rPr>
          <w:rFonts w:ascii="Verdana" w:hAnsi="Verdana"/>
          <w:lang w:eastAsia="ar-SA"/>
        </w:rPr>
        <w:t>sposób rzetelny</w:t>
      </w:r>
      <w:r w:rsidR="00C957A2" w:rsidRPr="00F13FB2">
        <w:rPr>
          <w:rFonts w:ascii="Verdana" w:hAnsi="Verdana"/>
          <w:lang w:eastAsia="ar-SA"/>
        </w:rPr>
        <w:t xml:space="preserve"> w terminie określonym w §</w:t>
      </w:r>
      <w:r w:rsidR="00944EB0" w:rsidRPr="00F13FB2">
        <w:rPr>
          <w:rFonts w:ascii="Verdana" w:hAnsi="Verdana"/>
          <w:lang w:eastAsia="ar-SA"/>
        </w:rPr>
        <w:t xml:space="preserve"> </w:t>
      </w:r>
      <w:r w:rsidR="00C957A2" w:rsidRPr="00F13FB2">
        <w:rPr>
          <w:rFonts w:ascii="Verdana" w:hAnsi="Verdana"/>
          <w:lang w:eastAsia="ar-SA"/>
        </w:rPr>
        <w:t>1</w:t>
      </w:r>
      <w:r w:rsidR="008D71E7">
        <w:rPr>
          <w:rFonts w:ascii="Verdana" w:hAnsi="Verdana"/>
          <w:lang w:eastAsia="ar-SA"/>
        </w:rPr>
        <w:t>6</w:t>
      </w:r>
      <w:r w:rsidR="00944EB0" w:rsidRPr="00F13FB2">
        <w:rPr>
          <w:rFonts w:ascii="Verdana" w:hAnsi="Verdana"/>
          <w:lang w:eastAsia="ar-SA"/>
        </w:rPr>
        <w:t xml:space="preserve"> </w:t>
      </w:r>
      <w:r w:rsidR="006E3CB9" w:rsidRPr="00F13FB2">
        <w:rPr>
          <w:rFonts w:ascii="Verdana" w:hAnsi="Verdana"/>
          <w:lang w:eastAsia="ar-SA"/>
        </w:rPr>
        <w:t>ust</w:t>
      </w:r>
      <w:r w:rsidR="00944EB0" w:rsidRPr="00F13FB2">
        <w:rPr>
          <w:rFonts w:ascii="Verdana" w:hAnsi="Verdana"/>
          <w:lang w:eastAsia="ar-SA"/>
        </w:rPr>
        <w:t>.</w:t>
      </w:r>
      <w:r w:rsidR="006E3CB9" w:rsidRPr="00F13FB2">
        <w:rPr>
          <w:rFonts w:ascii="Verdana" w:hAnsi="Verdana"/>
          <w:lang w:eastAsia="ar-SA"/>
        </w:rPr>
        <w:t xml:space="preserve"> 2 pkt </w:t>
      </w:r>
      <w:r w:rsidR="00944EB0" w:rsidRPr="00F13FB2">
        <w:rPr>
          <w:rFonts w:ascii="Verdana" w:hAnsi="Verdana"/>
          <w:lang w:eastAsia="ar-SA"/>
        </w:rPr>
        <w:t>2</w:t>
      </w:r>
      <w:r w:rsidR="008D71E7">
        <w:rPr>
          <w:rFonts w:ascii="Verdana" w:hAnsi="Verdana"/>
          <w:lang w:eastAsia="ar-SA"/>
        </w:rPr>
        <w:t xml:space="preserve"> Umowy.</w:t>
      </w:r>
      <w:r w:rsidR="00883C8F" w:rsidRPr="00F13FB2">
        <w:rPr>
          <w:rFonts w:ascii="Verdana" w:hAnsi="Verdana"/>
          <w:lang w:eastAsia="ar-SA"/>
        </w:rPr>
        <w:t xml:space="preserve"> </w:t>
      </w:r>
    </w:p>
    <w:p w14:paraId="039E1015" w14:textId="20F8C448" w:rsidR="00A75998" w:rsidRPr="00F13FB2" w:rsidRDefault="4B4B7EF7" w:rsidP="009225BA">
      <w:pPr>
        <w:pStyle w:val="BodyText2"/>
        <w:numPr>
          <w:ilvl w:val="0"/>
          <w:numId w:val="21"/>
        </w:numPr>
        <w:shd w:val="clear" w:color="auto" w:fill="auto"/>
        <w:spacing w:before="0" w:after="80" w:line="276" w:lineRule="auto"/>
        <w:ind w:left="567" w:hanging="567"/>
        <w:jc w:val="both"/>
        <w:rPr>
          <w:rFonts w:ascii="Verdana" w:hAnsi="Verdana"/>
          <w:lang w:eastAsia="ar-SA"/>
        </w:rPr>
      </w:pPr>
      <w:r w:rsidRPr="00F13FB2">
        <w:rPr>
          <w:rFonts w:ascii="Verdana" w:hAnsi="Verdana"/>
          <w:lang w:eastAsia="ar-SA"/>
        </w:rPr>
        <w:t>Zamawiający przekaże Wykonawcy m</w:t>
      </w:r>
      <w:r w:rsidR="329AF726" w:rsidRPr="00F13FB2">
        <w:rPr>
          <w:rFonts w:ascii="Verdana" w:hAnsi="Verdana"/>
          <w:lang w:eastAsia="ar-SA"/>
        </w:rPr>
        <w:t xml:space="preserve">ateriały wskazane w </w:t>
      </w:r>
      <w:r w:rsidR="008D71E7">
        <w:rPr>
          <w:rFonts w:ascii="Verdana" w:hAnsi="Verdana"/>
          <w:lang w:eastAsia="ar-SA"/>
        </w:rPr>
        <w:t>OP</w:t>
      </w:r>
      <w:r w:rsidRPr="00F13FB2">
        <w:rPr>
          <w:rFonts w:ascii="Verdana" w:hAnsi="Verdana"/>
          <w:lang w:eastAsia="ar-SA"/>
        </w:rPr>
        <w:t>Z</w:t>
      </w:r>
      <w:r w:rsidR="008D71E7">
        <w:rPr>
          <w:rFonts w:ascii="Verdana" w:hAnsi="Verdana"/>
          <w:lang w:eastAsia="ar-SA"/>
        </w:rPr>
        <w:t xml:space="preserve"> (o ile występuje)</w:t>
      </w:r>
      <w:r w:rsidRPr="00F13FB2">
        <w:rPr>
          <w:rFonts w:ascii="Verdana" w:hAnsi="Verdana"/>
          <w:lang w:eastAsia="ar-SA"/>
        </w:rPr>
        <w:t xml:space="preserve">, </w:t>
      </w:r>
      <w:r w:rsidR="00610092" w:rsidRPr="00F13FB2">
        <w:rPr>
          <w:rFonts w:ascii="Verdana" w:hAnsi="Verdana"/>
          <w:lang w:eastAsia="ar-SA"/>
        </w:rPr>
        <w:t>które posiada</w:t>
      </w:r>
      <w:r w:rsidR="00AA7F5E" w:rsidRPr="00F13FB2">
        <w:rPr>
          <w:rFonts w:ascii="Verdana" w:hAnsi="Verdana"/>
          <w:lang w:eastAsia="ar-SA"/>
        </w:rPr>
        <w:t xml:space="preserve">, </w:t>
      </w:r>
      <w:r w:rsidRPr="00F13FB2">
        <w:rPr>
          <w:rFonts w:ascii="Verdana" w:hAnsi="Verdana"/>
          <w:lang w:eastAsia="ar-SA"/>
        </w:rPr>
        <w:t xml:space="preserve">potrzebne do wykonania </w:t>
      </w:r>
      <w:r w:rsidR="071EC2B4" w:rsidRPr="00F13FB2">
        <w:rPr>
          <w:rFonts w:ascii="Verdana" w:hAnsi="Verdana"/>
          <w:lang w:eastAsia="ar-SA"/>
        </w:rPr>
        <w:t>D</w:t>
      </w:r>
      <w:r w:rsidRPr="00F13FB2">
        <w:rPr>
          <w:rFonts w:ascii="Verdana" w:hAnsi="Verdana"/>
          <w:lang w:eastAsia="ar-SA"/>
        </w:rPr>
        <w:t xml:space="preserve">okumentacji, w ciągu </w:t>
      </w:r>
      <w:r w:rsidR="0074319F" w:rsidRPr="00F13FB2">
        <w:rPr>
          <w:rFonts w:ascii="Verdana" w:hAnsi="Verdana"/>
          <w:lang w:eastAsia="ar-SA"/>
        </w:rPr>
        <w:t>7</w:t>
      </w:r>
      <w:r w:rsidRPr="00F13FB2">
        <w:rPr>
          <w:rFonts w:ascii="Verdana" w:hAnsi="Verdana"/>
          <w:lang w:eastAsia="ar-SA"/>
        </w:rPr>
        <w:t xml:space="preserve"> </w:t>
      </w:r>
      <w:r w:rsidR="3405A85A" w:rsidRPr="00F13FB2">
        <w:rPr>
          <w:rFonts w:ascii="Verdana" w:hAnsi="Verdana"/>
          <w:lang w:eastAsia="ar-SA"/>
        </w:rPr>
        <w:t>D</w:t>
      </w:r>
      <w:r w:rsidRPr="00F13FB2">
        <w:rPr>
          <w:rFonts w:ascii="Verdana" w:hAnsi="Verdana"/>
          <w:lang w:eastAsia="ar-SA"/>
        </w:rPr>
        <w:t xml:space="preserve">ni od </w:t>
      </w:r>
      <w:r w:rsidR="3405A85A" w:rsidRPr="00F13FB2">
        <w:rPr>
          <w:rFonts w:ascii="Verdana" w:hAnsi="Verdana"/>
          <w:lang w:eastAsia="ar-SA"/>
        </w:rPr>
        <w:t>D</w:t>
      </w:r>
      <w:r w:rsidR="6B332E38" w:rsidRPr="00F13FB2">
        <w:rPr>
          <w:rFonts w:ascii="Verdana" w:hAnsi="Verdana"/>
          <w:lang w:eastAsia="ar-SA"/>
        </w:rPr>
        <w:t xml:space="preserve">nia zawarcia </w:t>
      </w:r>
      <w:r w:rsidR="4AEBD0AC" w:rsidRPr="00F13FB2">
        <w:rPr>
          <w:rFonts w:ascii="Verdana" w:hAnsi="Verdana"/>
          <w:lang w:eastAsia="ar-SA"/>
        </w:rPr>
        <w:t>U</w:t>
      </w:r>
      <w:r w:rsidRPr="00F13FB2">
        <w:rPr>
          <w:rFonts w:ascii="Verdana" w:hAnsi="Verdana"/>
          <w:lang w:eastAsia="ar-SA"/>
        </w:rPr>
        <w:t>mowy</w:t>
      </w:r>
      <w:r w:rsidR="00AA7F5E" w:rsidRPr="00F13FB2">
        <w:rPr>
          <w:rFonts w:ascii="Verdana" w:hAnsi="Verdana"/>
          <w:lang w:eastAsia="ar-SA"/>
        </w:rPr>
        <w:t>. Jeżeli Zamawiający nie dysponuje materiałami na dzień zawarcia Umowy, to</w:t>
      </w:r>
      <w:r w:rsidR="009511A0" w:rsidRPr="00F13FB2">
        <w:rPr>
          <w:rFonts w:ascii="Verdana" w:hAnsi="Verdana"/>
          <w:lang w:eastAsia="ar-SA"/>
        </w:rPr>
        <w:t> </w:t>
      </w:r>
      <w:r w:rsidR="00AA7F5E" w:rsidRPr="00F13FB2">
        <w:rPr>
          <w:rFonts w:ascii="Verdana" w:hAnsi="Verdana"/>
          <w:lang w:eastAsia="ar-SA"/>
        </w:rPr>
        <w:t>termin przekazania tych materiałów jest wskazany w</w:t>
      </w:r>
      <w:r w:rsidR="008D71E7">
        <w:rPr>
          <w:rFonts w:ascii="Verdana" w:hAnsi="Verdana"/>
          <w:lang w:eastAsia="ar-SA"/>
        </w:rPr>
        <w:t xml:space="preserve"> OP</w:t>
      </w:r>
      <w:r w:rsidR="00AA7F5E" w:rsidRPr="00F13FB2">
        <w:rPr>
          <w:rFonts w:ascii="Verdana" w:hAnsi="Verdana"/>
          <w:lang w:eastAsia="ar-SA"/>
        </w:rPr>
        <w:t>Z</w:t>
      </w:r>
      <w:r w:rsidR="00957B77" w:rsidRPr="00F13FB2">
        <w:rPr>
          <w:rFonts w:ascii="Verdana" w:hAnsi="Verdana"/>
          <w:lang w:eastAsia="ar-SA"/>
        </w:rPr>
        <w:t>.</w:t>
      </w:r>
    </w:p>
    <w:p w14:paraId="61DBA3DC" w14:textId="77777777" w:rsidR="00A75998" w:rsidRPr="00F13FB2" w:rsidRDefault="00A75998" w:rsidP="009225BA">
      <w:pPr>
        <w:pStyle w:val="BodyText2"/>
        <w:numPr>
          <w:ilvl w:val="0"/>
          <w:numId w:val="21"/>
        </w:numPr>
        <w:shd w:val="clear" w:color="auto" w:fill="auto"/>
        <w:spacing w:before="0" w:after="80" w:line="276" w:lineRule="auto"/>
        <w:ind w:left="567" w:hanging="567"/>
        <w:jc w:val="both"/>
        <w:rPr>
          <w:rFonts w:ascii="Verdana" w:hAnsi="Verdana"/>
          <w:lang w:eastAsia="ar-SA"/>
        </w:rPr>
      </w:pPr>
      <w:r w:rsidRPr="00F13FB2">
        <w:rPr>
          <w:rFonts w:ascii="Verdana" w:hAnsi="Verdana"/>
          <w:lang w:eastAsia="ar-SA"/>
        </w:rPr>
        <w:t>Zamawiający będzie sprawował nadzór nad realizacją Umowy oraz przebiegiem procesu projektowego.</w:t>
      </w:r>
    </w:p>
    <w:p w14:paraId="422A0B89" w14:textId="392A268B" w:rsidR="00A75998" w:rsidRPr="00F13FB2" w:rsidRDefault="00A75998" w:rsidP="009225BA">
      <w:pPr>
        <w:pStyle w:val="BodyText2"/>
        <w:numPr>
          <w:ilvl w:val="0"/>
          <w:numId w:val="21"/>
        </w:numPr>
        <w:shd w:val="clear" w:color="auto" w:fill="auto"/>
        <w:spacing w:before="0" w:after="80" w:line="276" w:lineRule="auto"/>
        <w:ind w:left="567" w:hanging="567"/>
        <w:jc w:val="both"/>
        <w:rPr>
          <w:rFonts w:ascii="Verdana" w:hAnsi="Verdana"/>
          <w:lang w:eastAsia="ar-SA"/>
        </w:rPr>
      </w:pPr>
      <w:r w:rsidRPr="00F13FB2">
        <w:rPr>
          <w:rFonts w:ascii="Verdana" w:hAnsi="Verdana"/>
          <w:lang w:eastAsia="ar-SA"/>
        </w:rPr>
        <w:t xml:space="preserve">Obowiązkiem Zamawiającego jest odbiór </w:t>
      </w:r>
      <w:r w:rsidR="00F751B8" w:rsidRPr="00F13FB2">
        <w:rPr>
          <w:rFonts w:ascii="Verdana" w:hAnsi="Verdana"/>
          <w:lang w:eastAsia="ar-SA"/>
        </w:rPr>
        <w:t>P</w:t>
      </w:r>
      <w:r w:rsidRPr="00F13FB2">
        <w:rPr>
          <w:rFonts w:ascii="Verdana" w:hAnsi="Verdana"/>
          <w:lang w:eastAsia="ar-SA"/>
        </w:rPr>
        <w:t xml:space="preserve">rzedmiotu </w:t>
      </w:r>
      <w:r w:rsidR="0082395C" w:rsidRPr="00F13FB2">
        <w:rPr>
          <w:rFonts w:ascii="Verdana" w:hAnsi="Verdana"/>
          <w:lang w:eastAsia="ar-SA"/>
        </w:rPr>
        <w:t>U</w:t>
      </w:r>
      <w:r w:rsidRPr="00F13FB2">
        <w:rPr>
          <w:rFonts w:ascii="Verdana" w:hAnsi="Verdana"/>
          <w:lang w:eastAsia="ar-SA"/>
        </w:rPr>
        <w:t>mowy zgodnie z § 1</w:t>
      </w:r>
      <w:r w:rsidR="008D71E7">
        <w:rPr>
          <w:rFonts w:ascii="Verdana" w:hAnsi="Verdana"/>
          <w:lang w:eastAsia="ar-SA"/>
        </w:rPr>
        <w:t>6</w:t>
      </w:r>
      <w:r w:rsidRPr="00F13FB2">
        <w:rPr>
          <w:rFonts w:ascii="Verdana" w:hAnsi="Verdana"/>
          <w:lang w:eastAsia="ar-SA"/>
        </w:rPr>
        <w:t xml:space="preserve"> (Odbiory).</w:t>
      </w:r>
    </w:p>
    <w:p w14:paraId="19F7B2F0" w14:textId="148562F0" w:rsidR="00A75998" w:rsidRPr="00F13FB2" w:rsidRDefault="12E7FC12" w:rsidP="009225BA">
      <w:pPr>
        <w:pStyle w:val="BodyText2"/>
        <w:numPr>
          <w:ilvl w:val="0"/>
          <w:numId w:val="21"/>
        </w:numPr>
        <w:shd w:val="clear" w:color="auto" w:fill="auto"/>
        <w:spacing w:before="0" w:after="80" w:line="276" w:lineRule="auto"/>
        <w:ind w:left="567" w:hanging="567"/>
        <w:jc w:val="both"/>
        <w:rPr>
          <w:rFonts w:ascii="Verdana" w:hAnsi="Verdana"/>
          <w:lang w:eastAsia="ar-SA"/>
        </w:rPr>
      </w:pPr>
      <w:r w:rsidRPr="00F13FB2">
        <w:rPr>
          <w:rFonts w:ascii="Verdana" w:hAnsi="Verdana"/>
          <w:lang w:eastAsia="ar-SA"/>
        </w:rPr>
        <w:t>Zamawiający dokona zapłaty za wykonane i odebrane</w:t>
      </w:r>
      <w:r w:rsidR="32C9BF77" w:rsidRPr="00F13FB2">
        <w:rPr>
          <w:rFonts w:ascii="Verdana" w:hAnsi="Verdana"/>
          <w:lang w:eastAsia="ar-SA"/>
        </w:rPr>
        <w:t xml:space="preserve"> </w:t>
      </w:r>
      <w:r w:rsidR="008D71E7">
        <w:rPr>
          <w:rFonts w:ascii="Verdana" w:hAnsi="Verdana"/>
          <w:lang w:eastAsia="ar-SA"/>
        </w:rPr>
        <w:t>Etapy</w:t>
      </w:r>
      <w:r w:rsidR="002227BD" w:rsidRPr="00F13FB2">
        <w:rPr>
          <w:rFonts w:ascii="Verdana" w:hAnsi="Verdana"/>
          <w:lang w:eastAsia="ar-SA"/>
        </w:rPr>
        <w:t xml:space="preserve"> </w:t>
      </w:r>
      <w:r w:rsidR="008D71E7">
        <w:rPr>
          <w:rFonts w:ascii="Verdana" w:hAnsi="Verdana"/>
          <w:lang w:eastAsia="ar-SA"/>
        </w:rPr>
        <w:t xml:space="preserve">Umowy </w:t>
      </w:r>
      <w:r w:rsidR="002227BD" w:rsidRPr="00F13FB2">
        <w:rPr>
          <w:rFonts w:ascii="Verdana" w:hAnsi="Verdana"/>
          <w:lang w:eastAsia="ar-SA"/>
        </w:rPr>
        <w:t>zgodnie z</w:t>
      </w:r>
      <w:r w:rsidR="009464D5" w:rsidRPr="00F13FB2">
        <w:rPr>
          <w:rFonts w:ascii="Verdana" w:hAnsi="Verdana"/>
          <w:lang w:eastAsia="ar-SA"/>
        </w:rPr>
        <w:t xml:space="preserve"> §</w:t>
      </w:r>
      <w:r w:rsidR="00F361D6" w:rsidRPr="00F13FB2">
        <w:rPr>
          <w:rFonts w:ascii="Verdana" w:hAnsi="Verdana"/>
          <w:lang w:eastAsia="ar-SA"/>
        </w:rPr>
        <w:t xml:space="preserve"> </w:t>
      </w:r>
      <w:r w:rsidR="009464D5" w:rsidRPr="00F13FB2">
        <w:rPr>
          <w:rFonts w:ascii="Verdana" w:hAnsi="Verdana"/>
          <w:lang w:eastAsia="ar-SA"/>
        </w:rPr>
        <w:t>2</w:t>
      </w:r>
      <w:r w:rsidR="00944EB0" w:rsidRPr="00F13FB2">
        <w:rPr>
          <w:rFonts w:ascii="Verdana" w:hAnsi="Verdana"/>
          <w:lang w:eastAsia="ar-SA"/>
        </w:rPr>
        <w:t xml:space="preserve"> Umowy</w:t>
      </w:r>
      <w:r w:rsidRPr="00F13FB2">
        <w:rPr>
          <w:rFonts w:ascii="Verdana" w:hAnsi="Verdana"/>
          <w:lang w:eastAsia="ar-SA"/>
        </w:rPr>
        <w:t>.</w:t>
      </w:r>
    </w:p>
    <w:p w14:paraId="4E9856E9" w14:textId="77777777" w:rsidR="00A75998" w:rsidRPr="00F13FB2" w:rsidRDefault="12E7FC12" w:rsidP="009225BA">
      <w:pPr>
        <w:pStyle w:val="BodyText2"/>
        <w:numPr>
          <w:ilvl w:val="0"/>
          <w:numId w:val="21"/>
        </w:numPr>
        <w:shd w:val="clear" w:color="auto" w:fill="auto"/>
        <w:spacing w:before="0" w:after="80" w:line="276" w:lineRule="auto"/>
        <w:ind w:left="567" w:hanging="567"/>
        <w:jc w:val="both"/>
        <w:rPr>
          <w:rFonts w:ascii="Verdana" w:hAnsi="Verdana"/>
          <w:lang w:eastAsia="ar-SA"/>
        </w:rPr>
      </w:pPr>
      <w:r w:rsidRPr="00F13FB2">
        <w:rPr>
          <w:rFonts w:ascii="Verdana" w:hAnsi="Verdana"/>
          <w:lang w:eastAsia="ar-SA"/>
        </w:rPr>
        <w:t xml:space="preserve">Na wniosek Wykonawcy, po uprzedniej akceptacji przez </w:t>
      </w:r>
      <w:r w:rsidR="00656F86" w:rsidRPr="00F13FB2">
        <w:rPr>
          <w:rFonts w:ascii="Verdana" w:hAnsi="Verdana"/>
          <w:lang w:eastAsia="ar-SA"/>
        </w:rPr>
        <w:t>Zamawiającego</w:t>
      </w:r>
      <w:r w:rsidRPr="00F13FB2">
        <w:rPr>
          <w:rFonts w:ascii="Verdana" w:hAnsi="Verdana"/>
          <w:lang w:eastAsia="ar-SA"/>
        </w:rPr>
        <w:t xml:space="preserve">, Zamawiający będzie uczestniczył w spotkaniach i uzgodnieniach organizowanych w ramach i w celu realizacji </w:t>
      </w:r>
      <w:r w:rsidR="4CE337CD" w:rsidRPr="00F13FB2">
        <w:rPr>
          <w:rFonts w:ascii="Verdana" w:hAnsi="Verdana"/>
          <w:lang w:eastAsia="ar-SA"/>
        </w:rPr>
        <w:t>P</w:t>
      </w:r>
      <w:r w:rsidRPr="00F13FB2">
        <w:rPr>
          <w:rFonts w:ascii="Verdana" w:hAnsi="Verdana"/>
          <w:lang w:eastAsia="ar-SA"/>
        </w:rPr>
        <w:t xml:space="preserve">rzedmiotu </w:t>
      </w:r>
      <w:r w:rsidR="4CE337CD" w:rsidRPr="00F13FB2">
        <w:rPr>
          <w:rFonts w:ascii="Verdana" w:hAnsi="Verdana"/>
          <w:lang w:eastAsia="ar-SA"/>
        </w:rPr>
        <w:t>U</w:t>
      </w:r>
      <w:r w:rsidRPr="00F13FB2">
        <w:rPr>
          <w:rFonts w:ascii="Verdana" w:hAnsi="Verdana"/>
          <w:lang w:eastAsia="ar-SA"/>
        </w:rPr>
        <w:t>mowy.</w:t>
      </w:r>
    </w:p>
    <w:p w14:paraId="454B0B8D" w14:textId="689B8BB3" w:rsidR="00A75998" w:rsidRPr="00F13FB2" w:rsidRDefault="12E7FC12" w:rsidP="009225BA">
      <w:pPr>
        <w:pStyle w:val="BodyText2"/>
        <w:numPr>
          <w:ilvl w:val="0"/>
          <w:numId w:val="21"/>
        </w:numPr>
        <w:shd w:val="clear" w:color="auto" w:fill="auto"/>
        <w:spacing w:before="0" w:after="80" w:line="276" w:lineRule="auto"/>
        <w:ind w:left="567" w:hanging="567"/>
        <w:jc w:val="both"/>
        <w:rPr>
          <w:rFonts w:ascii="Verdana" w:hAnsi="Verdana" w:cs="TTE1771BD8t00"/>
        </w:rPr>
      </w:pPr>
      <w:r w:rsidRPr="00F13FB2">
        <w:rPr>
          <w:rFonts w:ascii="Verdana" w:hAnsi="Verdana"/>
          <w:lang w:eastAsia="ar-SA"/>
        </w:rPr>
        <w:t>Zamawiający będzie zatwierdzał notatki ze spotkań</w:t>
      </w:r>
      <w:r w:rsidR="4503FFBF" w:rsidRPr="00F13FB2">
        <w:rPr>
          <w:rFonts w:ascii="Verdana" w:hAnsi="Verdana"/>
          <w:lang w:eastAsia="ar-SA"/>
        </w:rPr>
        <w:t xml:space="preserve"> z udziałem Zamawiającego</w:t>
      </w:r>
      <w:r w:rsidRPr="00F13FB2">
        <w:rPr>
          <w:rFonts w:ascii="Verdana" w:hAnsi="Verdana"/>
          <w:lang w:eastAsia="ar-SA"/>
        </w:rPr>
        <w:t xml:space="preserve"> w</w:t>
      </w:r>
      <w:r w:rsidR="009511A0" w:rsidRPr="00F13FB2">
        <w:rPr>
          <w:rFonts w:ascii="Verdana" w:hAnsi="Verdana"/>
          <w:lang w:eastAsia="ar-SA"/>
        </w:rPr>
        <w:t> </w:t>
      </w:r>
      <w:r w:rsidRPr="00F13FB2">
        <w:rPr>
          <w:rFonts w:ascii="Verdana" w:hAnsi="Verdana"/>
          <w:lang w:eastAsia="ar-SA"/>
        </w:rPr>
        <w:t xml:space="preserve">terminie </w:t>
      </w:r>
      <w:r w:rsidR="4503FFBF" w:rsidRPr="00F13FB2">
        <w:rPr>
          <w:rFonts w:ascii="Verdana" w:hAnsi="Verdana"/>
          <w:lang w:eastAsia="ar-SA"/>
        </w:rPr>
        <w:t xml:space="preserve">14 </w:t>
      </w:r>
      <w:r w:rsidR="00403BCC" w:rsidRPr="00F13FB2">
        <w:rPr>
          <w:rFonts w:ascii="Verdana" w:hAnsi="Verdana"/>
          <w:lang w:eastAsia="ar-SA"/>
        </w:rPr>
        <w:t>D</w:t>
      </w:r>
      <w:r w:rsidRPr="00F13FB2">
        <w:rPr>
          <w:rFonts w:ascii="Verdana" w:hAnsi="Verdana"/>
          <w:lang w:eastAsia="ar-SA"/>
        </w:rPr>
        <w:t>ni od otrzymania projektu notatki od Wykonawcy.</w:t>
      </w:r>
      <w:r w:rsidRPr="00F13FB2">
        <w:rPr>
          <w:rFonts w:ascii="Verdana" w:hAnsi="Verdana"/>
        </w:rPr>
        <w:t xml:space="preserve"> </w:t>
      </w:r>
    </w:p>
    <w:p w14:paraId="6AADED33" w14:textId="77777777" w:rsidR="00701108" w:rsidRPr="00F13FB2" w:rsidRDefault="00701108" w:rsidP="009225BA">
      <w:pPr>
        <w:pStyle w:val="BodyText2"/>
        <w:shd w:val="clear" w:color="auto" w:fill="auto"/>
        <w:spacing w:before="0" w:after="80" w:line="276" w:lineRule="auto"/>
        <w:ind w:left="567" w:firstLine="0"/>
        <w:jc w:val="both"/>
        <w:rPr>
          <w:rFonts w:ascii="Verdana" w:hAnsi="Verdana" w:cs="TTE1771BD8t00"/>
        </w:rPr>
      </w:pPr>
    </w:p>
    <w:p w14:paraId="6B06F111" w14:textId="1A8855C3" w:rsidR="000A3A68" w:rsidRPr="00F13FB2" w:rsidRDefault="000A3A68" w:rsidP="00606AF6">
      <w:pPr>
        <w:spacing w:after="120"/>
        <w:jc w:val="center"/>
        <w:outlineLvl w:val="0"/>
        <w:rPr>
          <w:rFonts w:ascii="Verdana" w:hAnsi="Verdana" w:cs="TTE1768698t00"/>
          <w:b/>
          <w:sz w:val="20"/>
          <w:szCs w:val="20"/>
        </w:rPr>
      </w:pPr>
      <w:bookmarkStart w:id="21" w:name="_Toc451267363"/>
      <w:r w:rsidRPr="00F13FB2">
        <w:rPr>
          <w:rFonts w:ascii="Verdana" w:hAnsi="Verdana" w:cs="TTE1768698t00"/>
          <w:b/>
          <w:sz w:val="20"/>
          <w:szCs w:val="20"/>
        </w:rPr>
        <w:t>§</w:t>
      </w:r>
      <w:bookmarkEnd w:id="21"/>
      <w:r w:rsidR="006F1F3F" w:rsidRPr="00F13FB2">
        <w:rPr>
          <w:rFonts w:ascii="Verdana" w:hAnsi="Verdana" w:cs="TTE1768698t00"/>
          <w:b/>
          <w:sz w:val="20"/>
          <w:szCs w:val="20"/>
        </w:rPr>
        <w:t xml:space="preserve"> </w:t>
      </w:r>
      <w:r w:rsidR="00484CCB" w:rsidRPr="00F13FB2">
        <w:rPr>
          <w:rFonts w:ascii="Verdana" w:hAnsi="Verdana" w:cs="TTE1768698t00"/>
          <w:b/>
          <w:sz w:val="20"/>
          <w:szCs w:val="20"/>
        </w:rPr>
        <w:t>1</w:t>
      </w:r>
      <w:r w:rsidR="00446F8F">
        <w:rPr>
          <w:rFonts w:ascii="Verdana" w:hAnsi="Verdana" w:cs="TTE1768698t00"/>
          <w:b/>
          <w:sz w:val="20"/>
          <w:szCs w:val="20"/>
        </w:rPr>
        <w:t>0</w:t>
      </w:r>
    </w:p>
    <w:p w14:paraId="045B1902" w14:textId="77777777" w:rsidR="000A3A68" w:rsidRPr="00F13FB2" w:rsidRDefault="000A3A68"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F751B8" w:rsidRPr="00F13FB2">
        <w:rPr>
          <w:rFonts w:ascii="Verdana" w:hAnsi="Verdana" w:cs="TTE1768698t00"/>
          <w:b/>
          <w:sz w:val="20"/>
          <w:szCs w:val="20"/>
        </w:rPr>
        <w:t>P</w:t>
      </w:r>
      <w:r w:rsidRPr="00F13FB2">
        <w:rPr>
          <w:rFonts w:ascii="Verdana" w:hAnsi="Verdana" w:cs="TTE1768698t00"/>
          <w:b/>
          <w:sz w:val="20"/>
          <w:szCs w:val="20"/>
        </w:rPr>
        <w:t xml:space="preserve">ersonel </w:t>
      </w:r>
      <w:r w:rsidRPr="00F13FB2">
        <w:rPr>
          <w:rFonts w:ascii="Verdana" w:hAnsi="Verdana"/>
          <w:b/>
          <w:sz w:val="20"/>
          <w:szCs w:val="20"/>
        </w:rPr>
        <w:t>Wykonawcy</w:t>
      </w:r>
      <w:r w:rsidRPr="00F13FB2">
        <w:rPr>
          <w:rFonts w:ascii="Verdana" w:hAnsi="Verdana" w:cs="TTE1768698t00"/>
          <w:b/>
          <w:sz w:val="20"/>
          <w:szCs w:val="20"/>
        </w:rPr>
        <w:t>)</w:t>
      </w:r>
    </w:p>
    <w:p w14:paraId="35DB10B5" w14:textId="232875F7" w:rsidR="002514A5" w:rsidRPr="00F13FB2" w:rsidRDefault="003351C9" w:rsidP="009225BA">
      <w:pPr>
        <w:pStyle w:val="BodyText2"/>
        <w:numPr>
          <w:ilvl w:val="0"/>
          <w:numId w:val="26"/>
        </w:numPr>
        <w:shd w:val="clear" w:color="auto" w:fill="auto"/>
        <w:spacing w:before="120" w:after="120" w:line="276" w:lineRule="auto"/>
        <w:ind w:left="567" w:right="-1" w:hanging="567"/>
        <w:jc w:val="both"/>
        <w:rPr>
          <w:rFonts w:ascii="Verdana" w:hAnsi="Verdana" w:cstheme="minorBidi"/>
        </w:rPr>
      </w:pPr>
      <w:r w:rsidRPr="00F13FB2">
        <w:rPr>
          <w:rFonts w:ascii="Verdana" w:hAnsi="Verdana"/>
          <w:lang w:eastAsia="ar-SA"/>
        </w:rPr>
        <w:t xml:space="preserve">Wykonawca zobowiązuje się skierować do </w:t>
      </w:r>
      <w:r w:rsidR="00C865FC" w:rsidRPr="00F13FB2">
        <w:rPr>
          <w:rFonts w:ascii="Verdana" w:hAnsi="Verdana"/>
          <w:lang w:eastAsia="ar-SA"/>
        </w:rPr>
        <w:t>realizacji Przedmiotu Umowy</w:t>
      </w:r>
      <w:r w:rsidR="00592A5F" w:rsidRPr="00F13FB2">
        <w:rPr>
          <w:rFonts w:ascii="Verdana" w:hAnsi="Verdana"/>
          <w:lang w:eastAsia="ar-SA"/>
        </w:rPr>
        <w:t xml:space="preserve"> osoby wskazane imiennie w </w:t>
      </w:r>
      <w:r w:rsidRPr="00F13FB2">
        <w:rPr>
          <w:rFonts w:ascii="Verdana" w:hAnsi="Verdana"/>
          <w:lang w:eastAsia="ar-SA"/>
        </w:rPr>
        <w:t xml:space="preserve">przedłożonej przez Wykonawcę </w:t>
      </w:r>
      <w:r w:rsidR="00C07C50" w:rsidRPr="00F13FB2">
        <w:rPr>
          <w:rFonts w:ascii="Verdana" w:hAnsi="Verdana"/>
          <w:lang w:eastAsia="ar-SA"/>
        </w:rPr>
        <w:t>Ofercie</w:t>
      </w:r>
      <w:r w:rsidR="00C865FC" w:rsidRPr="00F13FB2">
        <w:rPr>
          <w:rFonts w:ascii="Verdana" w:hAnsi="Verdana"/>
          <w:lang w:eastAsia="ar-SA"/>
        </w:rPr>
        <w:t>, z zastrzeżeniem ust. 4</w:t>
      </w:r>
      <w:r w:rsidR="00610092" w:rsidRPr="00F13FB2">
        <w:rPr>
          <w:rFonts w:ascii="Verdana" w:hAnsi="Verdana"/>
          <w:lang w:eastAsia="ar-SA"/>
        </w:rPr>
        <w:t xml:space="preserve"> i 5</w:t>
      </w:r>
      <w:r w:rsidR="008F5A8D" w:rsidRPr="00F13FB2">
        <w:rPr>
          <w:rFonts w:ascii="Verdana" w:hAnsi="Verdana"/>
          <w:lang w:eastAsia="ar-SA"/>
        </w:rPr>
        <w:t>.</w:t>
      </w:r>
    </w:p>
    <w:p w14:paraId="6B007194" w14:textId="55E87039" w:rsidR="00604B11" w:rsidRPr="00F13FB2" w:rsidRDefault="002514A5" w:rsidP="009225BA">
      <w:pPr>
        <w:pStyle w:val="BodyText2"/>
        <w:numPr>
          <w:ilvl w:val="0"/>
          <w:numId w:val="26"/>
        </w:numPr>
        <w:shd w:val="clear" w:color="auto" w:fill="auto"/>
        <w:tabs>
          <w:tab w:val="left" w:pos="567"/>
        </w:tabs>
        <w:spacing w:before="120" w:after="120" w:line="276" w:lineRule="auto"/>
        <w:ind w:left="567" w:right="-1" w:hanging="567"/>
        <w:jc w:val="both"/>
        <w:rPr>
          <w:rFonts w:ascii="Verdana" w:hAnsi="Verdana" w:cstheme="minorHAnsi"/>
        </w:rPr>
      </w:pPr>
      <w:r w:rsidRPr="00F13FB2">
        <w:rPr>
          <w:rFonts w:ascii="Verdana" w:hAnsi="Verdana"/>
          <w:lang w:eastAsia="ar-SA"/>
        </w:rPr>
        <w:t xml:space="preserve">Wykonawca zobowiązuje się przedłożyć Zamawiającemu </w:t>
      </w:r>
      <w:r w:rsidR="001F3029" w:rsidRPr="00F13FB2">
        <w:rPr>
          <w:rFonts w:ascii="Verdana" w:hAnsi="Verdana"/>
          <w:lang w:eastAsia="ar-SA"/>
        </w:rPr>
        <w:t xml:space="preserve">imienny </w:t>
      </w:r>
      <w:r w:rsidR="00C25F57" w:rsidRPr="00F13FB2">
        <w:rPr>
          <w:rFonts w:ascii="Verdana" w:hAnsi="Verdana"/>
          <w:lang w:eastAsia="ar-SA"/>
        </w:rPr>
        <w:t>W</w:t>
      </w:r>
      <w:r w:rsidRPr="00F13FB2">
        <w:rPr>
          <w:rFonts w:ascii="Verdana" w:hAnsi="Verdana"/>
          <w:lang w:eastAsia="ar-SA"/>
        </w:rPr>
        <w:t xml:space="preserve">ykaz </w:t>
      </w:r>
      <w:r w:rsidR="00604B11" w:rsidRPr="00F13FB2">
        <w:rPr>
          <w:rFonts w:ascii="Verdana" w:hAnsi="Verdana"/>
          <w:lang w:eastAsia="ar-SA"/>
        </w:rPr>
        <w:t xml:space="preserve">osób </w:t>
      </w:r>
      <w:bookmarkStart w:id="22" w:name="_Hlk113980435"/>
      <w:r w:rsidR="00215017" w:rsidRPr="00F13FB2">
        <w:rPr>
          <w:rFonts w:ascii="Verdana" w:hAnsi="Verdana" w:cstheme="minorHAnsi"/>
        </w:rPr>
        <w:t xml:space="preserve">skierowanych do </w:t>
      </w:r>
      <w:r w:rsidR="00C865FC" w:rsidRPr="00F13FB2">
        <w:rPr>
          <w:rFonts w:ascii="Verdana" w:hAnsi="Verdana" w:cstheme="minorHAnsi"/>
        </w:rPr>
        <w:t>realizacji Przedmiotu Umowy</w:t>
      </w:r>
      <w:r w:rsidR="0099132D" w:rsidRPr="00F13FB2">
        <w:rPr>
          <w:rFonts w:ascii="Verdana" w:hAnsi="Verdana" w:cstheme="minorHAnsi"/>
        </w:rPr>
        <w:t xml:space="preserve"> </w:t>
      </w:r>
      <w:bookmarkEnd w:id="22"/>
      <w:r w:rsidR="00215017" w:rsidRPr="00F13FB2">
        <w:rPr>
          <w:rFonts w:ascii="Verdana" w:hAnsi="Verdana" w:cstheme="minorHAnsi"/>
        </w:rPr>
        <w:t xml:space="preserve">w terminie 14 </w:t>
      </w:r>
      <w:r w:rsidR="00403BCC" w:rsidRPr="00F13FB2">
        <w:rPr>
          <w:rFonts w:ascii="Verdana" w:hAnsi="Verdana" w:cstheme="minorHAnsi"/>
        </w:rPr>
        <w:t>D</w:t>
      </w:r>
      <w:r w:rsidR="00215017" w:rsidRPr="00F13FB2">
        <w:rPr>
          <w:rFonts w:ascii="Verdana" w:hAnsi="Verdana" w:cstheme="minorHAnsi"/>
        </w:rPr>
        <w:t>ni od</w:t>
      </w:r>
      <w:r w:rsidR="00592A5F" w:rsidRPr="00F13FB2">
        <w:rPr>
          <w:rFonts w:ascii="Verdana" w:hAnsi="Verdana" w:cstheme="minorHAnsi"/>
        </w:rPr>
        <w:t> </w:t>
      </w:r>
      <w:r w:rsidR="00403BCC" w:rsidRPr="00F13FB2">
        <w:rPr>
          <w:rFonts w:ascii="Verdana" w:hAnsi="Verdana" w:cstheme="minorHAnsi"/>
        </w:rPr>
        <w:t>D</w:t>
      </w:r>
      <w:r w:rsidR="00215017" w:rsidRPr="00F13FB2">
        <w:rPr>
          <w:rFonts w:ascii="Verdana" w:hAnsi="Verdana" w:cstheme="minorHAnsi"/>
        </w:rPr>
        <w:t xml:space="preserve">nia zawarcia </w:t>
      </w:r>
      <w:r w:rsidR="0082395C" w:rsidRPr="00F13FB2">
        <w:rPr>
          <w:rFonts w:ascii="Verdana" w:hAnsi="Verdana" w:cstheme="minorHAnsi"/>
        </w:rPr>
        <w:t>U</w:t>
      </w:r>
      <w:r w:rsidR="00215017" w:rsidRPr="00F13FB2">
        <w:rPr>
          <w:rFonts w:ascii="Verdana" w:hAnsi="Verdana" w:cstheme="minorHAnsi"/>
        </w:rPr>
        <w:t>mowy.</w:t>
      </w:r>
    </w:p>
    <w:p w14:paraId="5773A0A6" w14:textId="77777777" w:rsidR="00622873" w:rsidRPr="00F13FB2" w:rsidRDefault="00622873" w:rsidP="009225BA">
      <w:pPr>
        <w:pStyle w:val="BodyText2"/>
        <w:numPr>
          <w:ilvl w:val="0"/>
          <w:numId w:val="26"/>
        </w:numPr>
        <w:shd w:val="clear" w:color="auto" w:fill="auto"/>
        <w:tabs>
          <w:tab w:val="left" w:pos="567"/>
        </w:tabs>
        <w:spacing w:before="120" w:after="120" w:line="276" w:lineRule="auto"/>
        <w:ind w:left="567" w:right="-1" w:hanging="567"/>
        <w:jc w:val="both"/>
        <w:rPr>
          <w:rFonts w:ascii="Verdana" w:hAnsi="Verdana"/>
          <w:lang w:eastAsia="ar-SA"/>
        </w:rPr>
      </w:pPr>
      <w:r w:rsidRPr="00F13FB2">
        <w:rPr>
          <w:rFonts w:ascii="Verdana" w:hAnsi="Verdana"/>
          <w:lang w:eastAsia="ar-SA"/>
        </w:rPr>
        <w:t>W przypadku skierowania, bez akceptacji Zamawiającego, do wykonywania Przedmiotu Umowy innych osób niż wskazane w warunkach udziału w Postępowaniu, Zamawiający udziela Wykonawcy dodatkowego terminu w wymiarze 30 Dni na usunięcie zaistniałych naruszeń i doprowadzenie do stanu zgodnego z Umową, pod rygorem odstąpienia od Umowy przez Zamawiającego z winy Wykonawcy.</w:t>
      </w:r>
    </w:p>
    <w:p w14:paraId="7431242B" w14:textId="64D20576" w:rsidR="00D63EE2" w:rsidRPr="00F13FB2" w:rsidRDefault="00622873" w:rsidP="009225BA">
      <w:pPr>
        <w:pStyle w:val="BodyText2"/>
        <w:shd w:val="clear" w:color="auto" w:fill="auto"/>
        <w:spacing w:before="120" w:after="120" w:line="276" w:lineRule="auto"/>
        <w:ind w:left="567" w:right="-1" w:firstLine="0"/>
        <w:jc w:val="both"/>
        <w:rPr>
          <w:rFonts w:ascii="Verdana" w:hAnsi="Verdana" w:cstheme="minorBidi"/>
        </w:rPr>
      </w:pPr>
      <w:r w:rsidRPr="00F13FB2">
        <w:rPr>
          <w:rFonts w:ascii="Verdana" w:hAnsi="Verdana" w:cs="Verdana"/>
          <w:lang w:eastAsia="en-US"/>
        </w:rPr>
        <w:t xml:space="preserve">Uprawnienie do odstąpienia od Umowy przysługuje Zamawiającemu w ciągu </w:t>
      </w:r>
      <w:r w:rsidR="001A1D7D" w:rsidRPr="00F13FB2">
        <w:rPr>
          <w:rFonts w:ascii="Verdana" w:hAnsi="Verdana" w:cs="Verdana"/>
          <w:lang w:eastAsia="en-US"/>
        </w:rPr>
        <w:t xml:space="preserve">60 </w:t>
      </w:r>
      <w:r w:rsidRPr="00F13FB2">
        <w:rPr>
          <w:rFonts w:ascii="Verdana" w:hAnsi="Verdana" w:cs="Verdana"/>
          <w:lang w:eastAsia="en-US"/>
        </w:rPr>
        <w:t>Dni</w:t>
      </w:r>
      <w:r w:rsidR="00D4762D" w:rsidRPr="00F13FB2">
        <w:rPr>
          <w:rFonts w:ascii="Verdana" w:hAnsi="Verdana" w:cs="Verdana"/>
          <w:lang w:eastAsia="en-US"/>
        </w:rPr>
        <w:t xml:space="preserve"> </w:t>
      </w:r>
      <w:r w:rsidR="006D660B" w:rsidRPr="00F13FB2">
        <w:rPr>
          <w:rFonts w:ascii="Verdana" w:hAnsi="Verdana" w:cs="Verdana"/>
          <w:lang w:eastAsia="en-US"/>
        </w:rPr>
        <w:t>R</w:t>
      </w:r>
      <w:r w:rsidR="00D4762D" w:rsidRPr="00F13FB2">
        <w:rPr>
          <w:rFonts w:ascii="Verdana" w:hAnsi="Verdana" w:cs="Verdana"/>
          <w:lang w:eastAsia="en-US"/>
        </w:rPr>
        <w:t>oboczych</w:t>
      </w:r>
      <w:r w:rsidRPr="00F13FB2">
        <w:rPr>
          <w:rFonts w:ascii="Verdana" w:hAnsi="Verdana" w:cs="Verdana"/>
          <w:lang w:eastAsia="en-US"/>
        </w:rPr>
        <w:t xml:space="preserve"> od Dnia następującego po ostatnim Dniu terminu wyznaczonego na usunięcie zaistniałych naruszeń i doprowadzenie do stanu zgodnego z Umową</w:t>
      </w:r>
      <w:r w:rsidR="002449AA" w:rsidRPr="00F13FB2">
        <w:rPr>
          <w:rFonts w:ascii="Verdana" w:hAnsi="Verdana" w:cs="Verdana"/>
          <w:lang w:eastAsia="en-US"/>
        </w:rPr>
        <w:t>,</w:t>
      </w:r>
      <w:r w:rsidRPr="00F13FB2">
        <w:rPr>
          <w:rFonts w:ascii="Verdana" w:hAnsi="Verdana" w:cs="Verdana"/>
          <w:lang w:eastAsia="en-US"/>
        </w:rPr>
        <w:t xml:space="preserve"> </w:t>
      </w:r>
      <w:bookmarkStart w:id="23" w:name="_Hlk145941414"/>
      <w:r w:rsidRPr="00F13FB2">
        <w:rPr>
          <w:rFonts w:ascii="Verdana" w:hAnsi="Verdana"/>
        </w:rPr>
        <w:t xml:space="preserve">jednak nie później niż do </w:t>
      </w:r>
      <w:r w:rsidR="007B1385" w:rsidRPr="00F13FB2">
        <w:rPr>
          <w:rFonts w:ascii="Verdana" w:hAnsi="Verdana"/>
        </w:rPr>
        <w:t>180</w:t>
      </w:r>
      <w:r w:rsidRPr="00F13FB2">
        <w:rPr>
          <w:rFonts w:ascii="Verdana" w:hAnsi="Verdana"/>
        </w:rPr>
        <w:t xml:space="preserve"> Dni od upływu terminu wykonania Umowy określonego w § </w:t>
      </w:r>
      <w:r w:rsidR="00C160D0">
        <w:rPr>
          <w:rFonts w:ascii="Verdana" w:hAnsi="Verdana"/>
        </w:rPr>
        <w:t>4</w:t>
      </w:r>
      <w:r w:rsidRPr="00F13FB2">
        <w:rPr>
          <w:rFonts w:ascii="Verdana" w:hAnsi="Verdana"/>
        </w:rPr>
        <w:t xml:space="preserve"> ust. 1 Umowy</w:t>
      </w:r>
      <w:bookmarkEnd w:id="23"/>
      <w:r w:rsidRPr="00F13FB2">
        <w:rPr>
          <w:rFonts w:ascii="Verdana" w:hAnsi="Verdana" w:cs="Verdana"/>
          <w:lang w:eastAsia="en-US"/>
        </w:rPr>
        <w:t xml:space="preserve">, o ile Wykonawca nie zrealizuje ww. obowiązku zgodnie z wymaganiami </w:t>
      </w:r>
      <w:r w:rsidR="0005285C">
        <w:rPr>
          <w:rFonts w:ascii="Verdana" w:hAnsi="Verdana" w:cs="Verdana"/>
          <w:lang w:eastAsia="en-US"/>
        </w:rPr>
        <w:t>Postępowania</w:t>
      </w:r>
      <w:r w:rsidRPr="00F13FB2">
        <w:rPr>
          <w:rFonts w:ascii="Verdana" w:hAnsi="Verdana" w:cs="Verdana"/>
          <w:lang w:eastAsia="en-US"/>
        </w:rPr>
        <w:t>.</w:t>
      </w:r>
      <w:r w:rsidR="0505FB8A" w:rsidRPr="00F13FB2">
        <w:rPr>
          <w:rFonts w:ascii="Verdana" w:hAnsi="Verdana"/>
        </w:rPr>
        <w:t xml:space="preserve"> </w:t>
      </w:r>
    </w:p>
    <w:p w14:paraId="2FFE7973" w14:textId="398BE222" w:rsidR="003351C9" w:rsidRPr="00F13FB2" w:rsidRDefault="4D6390BF" w:rsidP="009225BA">
      <w:pPr>
        <w:numPr>
          <w:ilvl w:val="0"/>
          <w:numId w:val="26"/>
        </w:numPr>
        <w:suppressAutoHyphens/>
        <w:spacing w:after="120" w:line="276" w:lineRule="auto"/>
        <w:ind w:left="567" w:hanging="567"/>
        <w:jc w:val="both"/>
        <w:rPr>
          <w:rFonts w:ascii="Verdana" w:hAnsi="Verdana"/>
          <w:sz w:val="20"/>
          <w:szCs w:val="20"/>
          <w:lang w:eastAsia="ar-SA"/>
        </w:rPr>
      </w:pPr>
      <w:r w:rsidRPr="00F13FB2">
        <w:rPr>
          <w:rFonts w:ascii="Verdana" w:eastAsia="MS Reference Sans Serif" w:hAnsi="Verdana" w:cstheme="minorBidi"/>
          <w:sz w:val="20"/>
          <w:szCs w:val="20"/>
        </w:rPr>
        <w:lastRenderedPageBreak/>
        <w:t xml:space="preserve">W </w:t>
      </w:r>
      <w:r w:rsidR="00AB5836" w:rsidRPr="00F13FB2">
        <w:rPr>
          <w:rFonts w:ascii="Verdana" w:eastAsia="MS Reference Sans Serif" w:hAnsi="Verdana" w:cstheme="minorBidi"/>
          <w:sz w:val="20"/>
          <w:szCs w:val="20"/>
        </w:rPr>
        <w:t xml:space="preserve">terminie 14 </w:t>
      </w:r>
      <w:r w:rsidR="00AB5836" w:rsidRPr="00F13FB2">
        <w:rPr>
          <w:rFonts w:ascii="Verdana" w:hAnsi="Verdana"/>
          <w:sz w:val="20"/>
          <w:szCs w:val="20"/>
          <w:lang w:eastAsia="ar-SA"/>
        </w:rPr>
        <w:t xml:space="preserve">Dni Roboczych od Dnia </w:t>
      </w:r>
      <w:r w:rsidRPr="00F13FB2">
        <w:rPr>
          <w:rFonts w:ascii="Verdana" w:eastAsia="MS Reference Sans Serif" w:hAnsi="Verdana" w:cstheme="minorBidi"/>
          <w:sz w:val="20"/>
          <w:szCs w:val="20"/>
        </w:rPr>
        <w:t>zaistnienia konieczności powierzenia jakichkolwiek prac związanych z</w:t>
      </w:r>
      <w:r w:rsidR="39C649F3" w:rsidRPr="00F13FB2">
        <w:rPr>
          <w:rFonts w:ascii="Verdana" w:eastAsia="MS Reference Sans Serif" w:hAnsi="Verdana" w:cstheme="minorBidi"/>
          <w:sz w:val="20"/>
          <w:szCs w:val="20"/>
        </w:rPr>
        <w:t> </w:t>
      </w:r>
      <w:r w:rsidRPr="00F13FB2">
        <w:rPr>
          <w:rFonts w:ascii="Verdana" w:eastAsia="MS Reference Sans Serif" w:hAnsi="Verdana" w:cstheme="minorBidi"/>
          <w:sz w:val="20"/>
          <w:szCs w:val="20"/>
        </w:rPr>
        <w:t xml:space="preserve">Umową osobom innym niż wskazane </w:t>
      </w:r>
      <w:r w:rsidR="2B71660C" w:rsidRPr="00F13FB2">
        <w:rPr>
          <w:rFonts w:ascii="Verdana" w:eastAsia="MS Reference Sans Serif" w:hAnsi="Verdana" w:cstheme="minorBidi"/>
          <w:sz w:val="20"/>
          <w:szCs w:val="20"/>
        </w:rPr>
        <w:t>w</w:t>
      </w:r>
      <w:r w:rsidR="6EA41F32" w:rsidRPr="00F13FB2">
        <w:rPr>
          <w:rFonts w:ascii="Verdana" w:eastAsia="MS Reference Sans Serif" w:hAnsi="Verdana" w:cstheme="minorBidi"/>
          <w:sz w:val="20"/>
          <w:szCs w:val="20"/>
        </w:rPr>
        <w:t xml:space="preserve"> </w:t>
      </w:r>
      <w:r w:rsidR="59496EE5" w:rsidRPr="00F13FB2">
        <w:rPr>
          <w:rFonts w:ascii="Verdana" w:eastAsia="MS Reference Sans Serif" w:hAnsi="Verdana" w:cstheme="minorBidi"/>
          <w:sz w:val="20"/>
          <w:szCs w:val="20"/>
        </w:rPr>
        <w:t>Ofercie</w:t>
      </w:r>
      <w:r w:rsidRPr="00F13FB2">
        <w:rPr>
          <w:rFonts w:ascii="Verdana" w:eastAsia="MS Reference Sans Serif" w:hAnsi="Verdana" w:cstheme="minorBidi"/>
          <w:sz w:val="20"/>
          <w:szCs w:val="20"/>
        </w:rPr>
        <w:t>,</w:t>
      </w:r>
      <w:r w:rsidR="2B71660C" w:rsidRPr="00F13FB2">
        <w:rPr>
          <w:rFonts w:ascii="Verdana" w:eastAsia="MS Reference Sans Serif" w:hAnsi="Verdana" w:cstheme="minorBidi"/>
          <w:sz w:val="20"/>
          <w:szCs w:val="20"/>
        </w:rPr>
        <w:t xml:space="preserve"> </w:t>
      </w:r>
      <w:r w:rsidR="1D6C4049" w:rsidRPr="00F13FB2">
        <w:rPr>
          <w:rFonts w:ascii="Verdana" w:eastAsia="MS Reference Sans Serif" w:hAnsi="Verdana" w:cstheme="minorBidi"/>
          <w:sz w:val="20"/>
          <w:szCs w:val="20"/>
        </w:rPr>
        <w:t>Wykonawca jest zobowiązany pisemnie uzasadni</w:t>
      </w:r>
      <w:r w:rsidR="1D6C4049" w:rsidRPr="00F13FB2">
        <w:rPr>
          <w:rFonts w:ascii="Verdana" w:hAnsi="Verdana"/>
          <w:sz w:val="20"/>
          <w:szCs w:val="20"/>
          <w:lang w:eastAsia="ar-SA"/>
        </w:rPr>
        <w:t xml:space="preserve">ć zmianę i przedstawić propozycję nowej osoby do akceptacji Zamawiającego. Zaproponowany kandydat winien spełniać wymagania zawarte w </w:t>
      </w:r>
      <w:r w:rsidR="0005285C">
        <w:rPr>
          <w:rFonts w:ascii="Verdana" w:hAnsi="Verdana"/>
          <w:sz w:val="20"/>
          <w:szCs w:val="20"/>
          <w:lang w:eastAsia="ar-SA"/>
        </w:rPr>
        <w:t>Postępowaniu</w:t>
      </w:r>
      <w:r w:rsidR="1D6C4049" w:rsidRPr="00F13FB2">
        <w:rPr>
          <w:rFonts w:ascii="Verdana" w:hAnsi="Verdana"/>
          <w:sz w:val="20"/>
          <w:szCs w:val="20"/>
          <w:lang w:eastAsia="ar-SA"/>
        </w:rPr>
        <w:t xml:space="preserve"> oraz wykazać się doświadczeniem i wykształceniem na poziomie nie niższym niż </w:t>
      </w:r>
      <w:r w:rsidR="3BA9AA93" w:rsidRPr="00F13FB2">
        <w:rPr>
          <w:rFonts w:ascii="Verdana" w:hAnsi="Verdana"/>
          <w:sz w:val="20"/>
          <w:szCs w:val="20"/>
          <w:lang w:eastAsia="ar-SA"/>
        </w:rPr>
        <w:t xml:space="preserve">wskazane </w:t>
      </w:r>
      <w:r w:rsidR="1D6C4049" w:rsidRPr="00F13FB2">
        <w:rPr>
          <w:rFonts w:ascii="Verdana" w:hAnsi="Verdana"/>
          <w:sz w:val="20"/>
          <w:szCs w:val="20"/>
          <w:lang w:eastAsia="ar-SA"/>
        </w:rPr>
        <w:t xml:space="preserve">w </w:t>
      </w:r>
      <w:r w:rsidR="4AEBD0AC" w:rsidRPr="00F13FB2">
        <w:rPr>
          <w:rFonts w:ascii="Verdana" w:hAnsi="Verdana"/>
          <w:sz w:val="20"/>
          <w:szCs w:val="20"/>
          <w:lang w:eastAsia="ar-SA"/>
        </w:rPr>
        <w:t>O</w:t>
      </w:r>
      <w:r w:rsidR="1D6C4049" w:rsidRPr="00F13FB2">
        <w:rPr>
          <w:rFonts w:ascii="Verdana" w:hAnsi="Verdana"/>
          <w:sz w:val="20"/>
          <w:szCs w:val="20"/>
          <w:lang w:eastAsia="ar-SA"/>
        </w:rPr>
        <w:t xml:space="preserve">fercie do oceny i wykazania punktów w kryterium, o którym mowa w </w:t>
      </w:r>
      <w:r w:rsidR="0005285C">
        <w:rPr>
          <w:rFonts w:ascii="Verdana" w:hAnsi="Verdana"/>
          <w:sz w:val="20"/>
          <w:szCs w:val="20"/>
          <w:lang w:eastAsia="ar-SA"/>
        </w:rPr>
        <w:t>Postępowaniu</w:t>
      </w:r>
      <w:r w:rsidR="1D6C4049" w:rsidRPr="00F13FB2">
        <w:rPr>
          <w:rFonts w:ascii="Verdana" w:hAnsi="Verdana"/>
          <w:sz w:val="20"/>
          <w:szCs w:val="20"/>
          <w:lang w:eastAsia="ar-SA"/>
        </w:rPr>
        <w:t>. Zamawiający jest</w:t>
      </w:r>
      <w:r w:rsidR="39C649F3" w:rsidRPr="00F13FB2">
        <w:rPr>
          <w:rFonts w:ascii="Verdana" w:hAnsi="Verdana"/>
          <w:sz w:val="20"/>
          <w:szCs w:val="20"/>
          <w:lang w:eastAsia="ar-SA"/>
        </w:rPr>
        <w:t> </w:t>
      </w:r>
      <w:r w:rsidR="1D6C4049" w:rsidRPr="00F13FB2">
        <w:rPr>
          <w:rFonts w:ascii="Verdana" w:hAnsi="Verdana"/>
          <w:sz w:val="20"/>
          <w:szCs w:val="20"/>
          <w:lang w:eastAsia="ar-SA"/>
        </w:rPr>
        <w:t>uprawniony do odrzucenia propozycji zmiany w</w:t>
      </w:r>
      <w:r w:rsidR="009511A0" w:rsidRPr="00F13FB2">
        <w:rPr>
          <w:rFonts w:ascii="Verdana" w:hAnsi="Verdana"/>
          <w:sz w:val="20"/>
          <w:szCs w:val="20"/>
          <w:lang w:eastAsia="ar-SA"/>
        </w:rPr>
        <w:t> </w:t>
      </w:r>
      <w:r w:rsidR="1D6C4049" w:rsidRPr="00F13FB2">
        <w:rPr>
          <w:rFonts w:ascii="Verdana" w:hAnsi="Verdana"/>
          <w:sz w:val="20"/>
          <w:szCs w:val="20"/>
          <w:lang w:eastAsia="ar-SA"/>
        </w:rPr>
        <w:t xml:space="preserve">terminie </w:t>
      </w:r>
      <w:r w:rsidR="006F58BB" w:rsidRPr="00F13FB2">
        <w:rPr>
          <w:rFonts w:ascii="Verdana" w:hAnsi="Verdana"/>
          <w:sz w:val="20"/>
          <w:szCs w:val="20"/>
          <w:lang w:eastAsia="ar-SA"/>
        </w:rPr>
        <w:t>7</w:t>
      </w:r>
      <w:r w:rsidR="1D63C04D" w:rsidRPr="00F13FB2">
        <w:rPr>
          <w:rFonts w:ascii="Verdana" w:hAnsi="Verdana"/>
          <w:sz w:val="20"/>
          <w:szCs w:val="20"/>
          <w:lang w:eastAsia="ar-SA"/>
        </w:rPr>
        <w:t xml:space="preserve"> </w:t>
      </w:r>
      <w:r w:rsidR="4B94DA07" w:rsidRPr="00F13FB2">
        <w:rPr>
          <w:rFonts w:ascii="Verdana" w:hAnsi="Verdana"/>
          <w:sz w:val="20"/>
          <w:szCs w:val="20"/>
          <w:lang w:eastAsia="ar-SA"/>
        </w:rPr>
        <w:t>D</w:t>
      </w:r>
      <w:r w:rsidR="1D6C4049" w:rsidRPr="00F13FB2">
        <w:rPr>
          <w:rFonts w:ascii="Verdana" w:hAnsi="Verdana"/>
          <w:sz w:val="20"/>
          <w:szCs w:val="20"/>
          <w:lang w:eastAsia="ar-SA"/>
        </w:rPr>
        <w:t xml:space="preserve">ni </w:t>
      </w:r>
      <w:r w:rsidR="4B94DA07" w:rsidRPr="00F13FB2">
        <w:rPr>
          <w:rFonts w:ascii="Verdana" w:hAnsi="Verdana"/>
          <w:sz w:val="20"/>
          <w:szCs w:val="20"/>
          <w:lang w:eastAsia="ar-SA"/>
        </w:rPr>
        <w:t>R</w:t>
      </w:r>
      <w:r w:rsidR="1D6C4049" w:rsidRPr="00F13FB2">
        <w:rPr>
          <w:rFonts w:ascii="Verdana" w:hAnsi="Verdana"/>
          <w:sz w:val="20"/>
          <w:szCs w:val="20"/>
          <w:lang w:eastAsia="ar-SA"/>
        </w:rPr>
        <w:t xml:space="preserve">oboczych od </w:t>
      </w:r>
      <w:r w:rsidR="3405A85A" w:rsidRPr="00F13FB2">
        <w:rPr>
          <w:rFonts w:ascii="Verdana" w:hAnsi="Verdana"/>
          <w:sz w:val="20"/>
          <w:szCs w:val="20"/>
          <w:lang w:eastAsia="ar-SA"/>
        </w:rPr>
        <w:t>D</w:t>
      </w:r>
      <w:r w:rsidR="1D6C4049" w:rsidRPr="00F13FB2">
        <w:rPr>
          <w:rFonts w:ascii="Verdana" w:hAnsi="Verdana"/>
          <w:sz w:val="20"/>
          <w:szCs w:val="20"/>
          <w:lang w:eastAsia="ar-SA"/>
        </w:rPr>
        <w:t>nia otrzymania tej propozycji, jeżeli zaproponowany kandydat nie spełnia ww</w:t>
      </w:r>
      <w:r w:rsidR="4AEBD0AC" w:rsidRPr="00F13FB2">
        <w:rPr>
          <w:rFonts w:ascii="Verdana" w:hAnsi="Verdana"/>
          <w:sz w:val="20"/>
          <w:szCs w:val="20"/>
          <w:lang w:eastAsia="ar-SA"/>
        </w:rPr>
        <w:t>.</w:t>
      </w:r>
      <w:r w:rsidR="1D6C4049" w:rsidRPr="00F13FB2">
        <w:rPr>
          <w:rFonts w:ascii="Verdana" w:hAnsi="Verdana"/>
          <w:sz w:val="20"/>
          <w:szCs w:val="20"/>
          <w:lang w:eastAsia="ar-SA"/>
        </w:rPr>
        <w:t xml:space="preserve"> wymagań.</w:t>
      </w:r>
    </w:p>
    <w:p w14:paraId="50861003" w14:textId="72DB5FE9" w:rsidR="00B235B2" w:rsidRPr="00F13FB2" w:rsidRDefault="00B235B2" w:rsidP="009225BA">
      <w:pPr>
        <w:numPr>
          <w:ilvl w:val="0"/>
          <w:numId w:val="26"/>
        </w:numPr>
        <w:suppressAutoHyphens/>
        <w:spacing w:after="120" w:line="276" w:lineRule="auto"/>
        <w:ind w:left="567" w:hanging="567"/>
        <w:jc w:val="both"/>
        <w:rPr>
          <w:rFonts w:ascii="Verdana" w:hAnsi="Verdana"/>
          <w:sz w:val="20"/>
          <w:szCs w:val="20"/>
          <w:lang w:eastAsia="ar-SA"/>
        </w:rPr>
      </w:pPr>
      <w:r w:rsidRPr="00F13FB2">
        <w:rPr>
          <w:rFonts w:ascii="Verdana" w:hAnsi="Verdana"/>
          <w:sz w:val="20"/>
          <w:szCs w:val="20"/>
          <w:lang w:eastAsia="ar-SA"/>
        </w:rPr>
        <w:t xml:space="preserve">W przypadku osób ocenianych w ramach kryterium oceny ofert </w:t>
      </w:r>
      <w:r w:rsidR="00454CC4" w:rsidRPr="00F13FB2">
        <w:rPr>
          <w:rFonts w:ascii="Verdana" w:hAnsi="Verdana"/>
          <w:sz w:val="20"/>
          <w:szCs w:val="20"/>
          <w:lang w:eastAsia="ar-SA"/>
        </w:rPr>
        <w:t xml:space="preserve">„Doświadczenie </w:t>
      </w:r>
      <w:r w:rsidR="00F436AB">
        <w:rPr>
          <w:rFonts w:ascii="Verdana" w:hAnsi="Verdana"/>
          <w:sz w:val="20"/>
          <w:szCs w:val="20"/>
          <w:lang w:eastAsia="ar-SA"/>
        </w:rPr>
        <w:t>Personelu Wykonawcy”</w:t>
      </w:r>
      <w:r w:rsidRPr="00F13FB2">
        <w:rPr>
          <w:rFonts w:ascii="Verdana" w:hAnsi="Verdana"/>
          <w:sz w:val="20"/>
          <w:szCs w:val="20"/>
          <w:lang w:eastAsia="ar-SA"/>
        </w:rPr>
        <w:t xml:space="preserve"> zmiana osób wchodzących w skład ww.</w:t>
      </w:r>
      <w:r w:rsidR="00454CC4" w:rsidRPr="00F13FB2">
        <w:rPr>
          <w:rFonts w:ascii="Verdana" w:hAnsi="Verdana"/>
          <w:sz w:val="20"/>
          <w:szCs w:val="20"/>
          <w:lang w:eastAsia="ar-SA"/>
        </w:rPr>
        <w:t xml:space="preserve"> kryteriów</w:t>
      </w:r>
      <w:r w:rsidRPr="00F13FB2">
        <w:rPr>
          <w:rFonts w:ascii="Verdana" w:hAnsi="Verdana"/>
          <w:sz w:val="20"/>
          <w:szCs w:val="20"/>
          <w:lang w:eastAsia="ar-SA"/>
        </w:rPr>
        <w:t xml:space="preserve"> na wniosek Wykonawcy, w trakcie realizacji Umowy, może nastąpić jedynie w sytuacji, gdy now</w:t>
      </w:r>
      <w:r w:rsidR="00454CC4" w:rsidRPr="00F13FB2">
        <w:rPr>
          <w:rFonts w:ascii="Verdana" w:hAnsi="Verdana"/>
          <w:sz w:val="20"/>
          <w:szCs w:val="20"/>
          <w:lang w:eastAsia="ar-SA"/>
        </w:rPr>
        <w:t>e osoby</w:t>
      </w:r>
      <w:r w:rsidRPr="00F13FB2">
        <w:rPr>
          <w:rFonts w:ascii="Verdana" w:hAnsi="Verdana"/>
          <w:sz w:val="20"/>
          <w:szCs w:val="20"/>
          <w:lang w:eastAsia="ar-SA"/>
        </w:rPr>
        <w:t xml:space="preserve"> w ramach punktacji obliczonej na zasadach określonych w ww. kryterium otrzyma</w:t>
      </w:r>
      <w:r w:rsidR="00454CC4" w:rsidRPr="00F13FB2">
        <w:rPr>
          <w:rFonts w:ascii="Verdana" w:hAnsi="Verdana"/>
          <w:sz w:val="20"/>
          <w:szCs w:val="20"/>
          <w:lang w:eastAsia="ar-SA"/>
        </w:rPr>
        <w:t>ją</w:t>
      </w:r>
      <w:r w:rsidRPr="00F13FB2">
        <w:rPr>
          <w:rFonts w:ascii="Verdana" w:hAnsi="Verdana"/>
          <w:sz w:val="20"/>
          <w:szCs w:val="20"/>
          <w:lang w:eastAsia="ar-SA"/>
        </w:rPr>
        <w:t xml:space="preserve"> co najmniej taką samą </w:t>
      </w:r>
      <w:r w:rsidR="00015C81" w:rsidRPr="00F13FB2">
        <w:rPr>
          <w:rFonts w:ascii="Verdana" w:hAnsi="Verdana"/>
          <w:sz w:val="20"/>
          <w:szCs w:val="20"/>
          <w:lang w:eastAsia="ar-SA"/>
        </w:rPr>
        <w:t xml:space="preserve">liczbę </w:t>
      </w:r>
      <w:r w:rsidRPr="00F13FB2">
        <w:rPr>
          <w:rFonts w:ascii="Verdana" w:hAnsi="Verdana"/>
          <w:sz w:val="20"/>
          <w:szCs w:val="20"/>
          <w:lang w:eastAsia="ar-SA"/>
        </w:rPr>
        <w:t xml:space="preserve">punktów, co </w:t>
      </w:r>
      <w:r w:rsidR="007160FA" w:rsidRPr="00F13FB2">
        <w:rPr>
          <w:rFonts w:ascii="Verdana" w:hAnsi="Verdana"/>
          <w:sz w:val="20"/>
          <w:szCs w:val="20"/>
          <w:lang w:eastAsia="ar-SA"/>
        </w:rPr>
        <w:t>osoby</w:t>
      </w:r>
      <w:r w:rsidRPr="00F13FB2">
        <w:rPr>
          <w:rFonts w:ascii="Verdana" w:hAnsi="Verdana"/>
          <w:sz w:val="20"/>
          <w:szCs w:val="20"/>
          <w:lang w:eastAsia="ar-SA"/>
        </w:rPr>
        <w:t xml:space="preserve"> wskazan</w:t>
      </w:r>
      <w:r w:rsidR="007160FA" w:rsidRPr="00F13FB2">
        <w:rPr>
          <w:rFonts w:ascii="Verdana" w:hAnsi="Verdana"/>
          <w:sz w:val="20"/>
          <w:szCs w:val="20"/>
          <w:lang w:eastAsia="ar-SA"/>
        </w:rPr>
        <w:t>e</w:t>
      </w:r>
      <w:r w:rsidRPr="00F13FB2">
        <w:rPr>
          <w:rFonts w:ascii="Verdana" w:hAnsi="Verdana"/>
          <w:sz w:val="20"/>
          <w:szCs w:val="20"/>
          <w:lang w:eastAsia="ar-SA"/>
        </w:rPr>
        <w:t xml:space="preserve"> w </w:t>
      </w:r>
      <w:r w:rsidR="000F6575" w:rsidRPr="00F13FB2">
        <w:rPr>
          <w:rFonts w:ascii="Verdana" w:hAnsi="Verdana"/>
          <w:sz w:val="20"/>
          <w:szCs w:val="20"/>
          <w:lang w:eastAsia="ar-SA"/>
        </w:rPr>
        <w:t>O</w:t>
      </w:r>
      <w:r w:rsidRPr="00F13FB2">
        <w:rPr>
          <w:rFonts w:ascii="Verdana" w:hAnsi="Verdana"/>
          <w:sz w:val="20"/>
          <w:szCs w:val="20"/>
          <w:lang w:eastAsia="ar-SA"/>
        </w:rPr>
        <w:t>fercie.</w:t>
      </w:r>
    </w:p>
    <w:p w14:paraId="422117C2" w14:textId="1066EDCF" w:rsidR="00235B6A" w:rsidRPr="00F13FB2" w:rsidRDefault="38B78B48" w:rsidP="009225BA">
      <w:pPr>
        <w:numPr>
          <w:ilvl w:val="0"/>
          <w:numId w:val="26"/>
        </w:numPr>
        <w:spacing w:after="80" w:line="276" w:lineRule="auto"/>
        <w:ind w:left="567" w:hanging="567"/>
        <w:jc w:val="both"/>
        <w:rPr>
          <w:rFonts w:ascii="Verdana" w:hAnsi="Verdana"/>
          <w:sz w:val="20"/>
          <w:szCs w:val="20"/>
        </w:rPr>
      </w:pPr>
      <w:r w:rsidRPr="00F13FB2">
        <w:rPr>
          <w:rFonts w:ascii="Verdana" w:hAnsi="Verdana"/>
          <w:sz w:val="20"/>
          <w:szCs w:val="20"/>
        </w:rPr>
        <w:t>Zamawiający jest uprawniony do wystąpienia z pisemnym uzasadnionym żądaniem zmiany którejkolwiek z osób</w:t>
      </w:r>
      <w:r w:rsidR="688B2BCD" w:rsidRPr="00F13FB2">
        <w:rPr>
          <w:rFonts w:ascii="Verdana" w:hAnsi="Verdana"/>
          <w:sz w:val="20"/>
          <w:szCs w:val="20"/>
        </w:rPr>
        <w:t xml:space="preserve"> skierowanych do realizacji Przedmiotu Umowy</w:t>
      </w:r>
      <w:r w:rsidRPr="00F13FB2">
        <w:rPr>
          <w:rFonts w:ascii="Verdana" w:hAnsi="Verdana"/>
          <w:sz w:val="20"/>
          <w:szCs w:val="20"/>
        </w:rPr>
        <w:t xml:space="preserve">, jeżeli osoba ta </w:t>
      </w:r>
      <w:r w:rsidR="30D00C30" w:rsidRPr="00F13FB2">
        <w:rPr>
          <w:rFonts w:ascii="Verdana" w:hAnsi="Verdana"/>
          <w:sz w:val="20"/>
          <w:szCs w:val="20"/>
        </w:rPr>
        <w:t>ni</w:t>
      </w:r>
      <w:r w:rsidR="3B3F4E9C" w:rsidRPr="00F13FB2">
        <w:rPr>
          <w:rFonts w:ascii="Verdana" w:hAnsi="Verdana"/>
          <w:sz w:val="20"/>
          <w:szCs w:val="20"/>
        </w:rPr>
        <w:t>e</w:t>
      </w:r>
      <w:r w:rsidR="39C649F3" w:rsidRPr="00F13FB2">
        <w:rPr>
          <w:rFonts w:ascii="Verdana" w:hAnsi="Verdana"/>
          <w:sz w:val="20"/>
          <w:szCs w:val="20"/>
        </w:rPr>
        <w:t xml:space="preserve"> </w:t>
      </w:r>
      <w:r w:rsidRPr="00F13FB2">
        <w:rPr>
          <w:rFonts w:ascii="Verdana" w:hAnsi="Verdana"/>
          <w:sz w:val="20"/>
          <w:szCs w:val="20"/>
        </w:rPr>
        <w:t>wywiązuje się ze swoich obowiązków wynikających z Umowy. Żądanie to jest dla</w:t>
      </w:r>
      <w:r w:rsidR="39C649F3" w:rsidRPr="00F13FB2">
        <w:rPr>
          <w:rFonts w:ascii="Verdana" w:hAnsi="Verdana"/>
          <w:sz w:val="20"/>
          <w:szCs w:val="20"/>
        </w:rPr>
        <w:t xml:space="preserve"> </w:t>
      </w:r>
      <w:r w:rsidR="52489116" w:rsidRPr="00F13FB2">
        <w:rPr>
          <w:rFonts w:ascii="Verdana" w:hAnsi="Verdana"/>
          <w:sz w:val="20"/>
          <w:szCs w:val="20"/>
        </w:rPr>
        <w:t>W</w:t>
      </w:r>
      <w:r w:rsidRPr="00F13FB2">
        <w:rPr>
          <w:rFonts w:ascii="Verdana" w:hAnsi="Verdana"/>
          <w:sz w:val="20"/>
          <w:szCs w:val="20"/>
        </w:rPr>
        <w:t>ykonawcy wiążące</w:t>
      </w:r>
      <w:r w:rsidR="00DF5195" w:rsidRPr="00F13FB2">
        <w:rPr>
          <w:rFonts w:ascii="Verdana" w:hAnsi="Verdana"/>
          <w:sz w:val="20"/>
          <w:szCs w:val="20"/>
        </w:rPr>
        <w:t xml:space="preserve">, chyba że Wykonawca w ciągu </w:t>
      </w:r>
      <w:r w:rsidR="002964E9" w:rsidRPr="00F13FB2">
        <w:rPr>
          <w:rFonts w:ascii="Verdana" w:hAnsi="Verdana"/>
          <w:sz w:val="20"/>
          <w:szCs w:val="20"/>
        </w:rPr>
        <w:t>7</w:t>
      </w:r>
      <w:r w:rsidR="00DF5195" w:rsidRPr="00F13FB2">
        <w:rPr>
          <w:rFonts w:ascii="Verdana" w:hAnsi="Verdana"/>
          <w:sz w:val="20"/>
          <w:szCs w:val="20"/>
        </w:rPr>
        <w:t xml:space="preserve"> Dni przedstawi uzasad</w:t>
      </w:r>
      <w:r w:rsidR="00166DDA" w:rsidRPr="00F13FB2">
        <w:rPr>
          <w:rFonts w:ascii="Verdana" w:hAnsi="Verdana"/>
          <w:sz w:val="20"/>
          <w:szCs w:val="20"/>
        </w:rPr>
        <w:t>nienie</w:t>
      </w:r>
      <w:r w:rsidR="00DC524E" w:rsidRPr="00F13FB2">
        <w:rPr>
          <w:rFonts w:ascii="Verdana" w:hAnsi="Verdana"/>
          <w:sz w:val="20"/>
          <w:szCs w:val="20"/>
        </w:rPr>
        <w:t xml:space="preserve"> po</w:t>
      </w:r>
      <w:r w:rsidR="00077524" w:rsidRPr="00F13FB2">
        <w:rPr>
          <w:rFonts w:ascii="Verdana" w:hAnsi="Verdana"/>
          <w:sz w:val="20"/>
          <w:szCs w:val="20"/>
        </w:rPr>
        <w:t>z</w:t>
      </w:r>
      <w:r w:rsidR="00DC524E" w:rsidRPr="00F13FB2">
        <w:rPr>
          <w:rFonts w:ascii="Verdana" w:hAnsi="Verdana"/>
          <w:sz w:val="20"/>
          <w:szCs w:val="20"/>
        </w:rPr>
        <w:t>os</w:t>
      </w:r>
      <w:r w:rsidR="00077524" w:rsidRPr="00F13FB2">
        <w:rPr>
          <w:rFonts w:ascii="Verdana" w:hAnsi="Verdana"/>
          <w:sz w:val="20"/>
          <w:szCs w:val="20"/>
        </w:rPr>
        <w:t xml:space="preserve">tawienia takiej osoby </w:t>
      </w:r>
      <w:r w:rsidR="007C0D2E" w:rsidRPr="00F13FB2">
        <w:rPr>
          <w:rFonts w:ascii="Verdana" w:hAnsi="Verdana"/>
          <w:sz w:val="20"/>
          <w:szCs w:val="20"/>
        </w:rPr>
        <w:t xml:space="preserve">w zespole </w:t>
      </w:r>
      <w:r w:rsidR="00D04851" w:rsidRPr="00F13FB2">
        <w:rPr>
          <w:rFonts w:ascii="Verdana" w:hAnsi="Verdana"/>
          <w:sz w:val="20"/>
          <w:szCs w:val="20"/>
        </w:rPr>
        <w:t xml:space="preserve">skierowanym do </w:t>
      </w:r>
      <w:r w:rsidR="00077524" w:rsidRPr="00F13FB2">
        <w:rPr>
          <w:rFonts w:ascii="Verdana" w:hAnsi="Verdana"/>
          <w:sz w:val="20"/>
          <w:szCs w:val="20"/>
        </w:rPr>
        <w:t>realiz</w:t>
      </w:r>
      <w:r w:rsidR="00D04851" w:rsidRPr="00F13FB2">
        <w:rPr>
          <w:rFonts w:ascii="Verdana" w:hAnsi="Verdana"/>
          <w:sz w:val="20"/>
          <w:szCs w:val="20"/>
        </w:rPr>
        <w:t>acji</w:t>
      </w:r>
      <w:r w:rsidR="00077524" w:rsidRPr="00F13FB2">
        <w:rPr>
          <w:rFonts w:ascii="Verdana" w:hAnsi="Verdana"/>
          <w:sz w:val="20"/>
          <w:szCs w:val="20"/>
        </w:rPr>
        <w:t xml:space="preserve"> </w:t>
      </w:r>
      <w:r w:rsidR="00D04851" w:rsidRPr="00F13FB2">
        <w:rPr>
          <w:rFonts w:ascii="Verdana" w:hAnsi="Verdana"/>
          <w:sz w:val="20"/>
          <w:szCs w:val="20"/>
        </w:rPr>
        <w:t>Przedmiotu Umowy</w:t>
      </w:r>
      <w:r w:rsidR="00153FF6" w:rsidRPr="00F13FB2">
        <w:rPr>
          <w:rFonts w:ascii="Verdana" w:hAnsi="Verdana"/>
          <w:sz w:val="20"/>
          <w:szCs w:val="20"/>
        </w:rPr>
        <w:t xml:space="preserve">. </w:t>
      </w:r>
      <w:r w:rsidR="007C0D2E" w:rsidRPr="00F13FB2">
        <w:rPr>
          <w:rFonts w:ascii="Verdana" w:hAnsi="Verdana"/>
          <w:sz w:val="20"/>
          <w:szCs w:val="20"/>
        </w:rPr>
        <w:t xml:space="preserve">Zamawiający </w:t>
      </w:r>
      <w:r w:rsidR="00153FF6" w:rsidRPr="00F13FB2">
        <w:rPr>
          <w:rFonts w:ascii="Verdana" w:hAnsi="Verdana"/>
          <w:sz w:val="20"/>
          <w:szCs w:val="20"/>
        </w:rPr>
        <w:t xml:space="preserve">powyższe uzasadnienie zaakceptuje albo odmówi jego akceptacji </w:t>
      </w:r>
      <w:r w:rsidR="002964E9" w:rsidRPr="00F13FB2">
        <w:rPr>
          <w:rFonts w:ascii="Verdana" w:hAnsi="Verdana"/>
          <w:sz w:val="20"/>
          <w:szCs w:val="20"/>
        </w:rPr>
        <w:t>w</w:t>
      </w:r>
      <w:r w:rsidR="009511A0" w:rsidRPr="00F13FB2">
        <w:rPr>
          <w:rFonts w:ascii="Verdana" w:hAnsi="Verdana"/>
          <w:sz w:val="20"/>
          <w:szCs w:val="20"/>
        </w:rPr>
        <w:t> </w:t>
      </w:r>
      <w:r w:rsidR="002964E9" w:rsidRPr="00F13FB2">
        <w:rPr>
          <w:rFonts w:ascii="Verdana" w:hAnsi="Verdana"/>
          <w:sz w:val="20"/>
          <w:szCs w:val="20"/>
        </w:rPr>
        <w:t>terminie 7 Dni</w:t>
      </w:r>
      <w:r w:rsidR="00D04851" w:rsidRPr="00F13FB2">
        <w:rPr>
          <w:rFonts w:ascii="Verdana" w:hAnsi="Verdana"/>
          <w:sz w:val="20"/>
          <w:szCs w:val="20"/>
        </w:rPr>
        <w:t xml:space="preserve"> </w:t>
      </w:r>
      <w:r w:rsidR="00153FF6" w:rsidRPr="00F13FB2">
        <w:rPr>
          <w:rFonts w:ascii="Verdana" w:hAnsi="Verdana"/>
          <w:sz w:val="20"/>
          <w:szCs w:val="20"/>
        </w:rPr>
        <w:t xml:space="preserve">od </w:t>
      </w:r>
      <w:r w:rsidR="00610092" w:rsidRPr="00F13FB2">
        <w:rPr>
          <w:rFonts w:ascii="Verdana" w:hAnsi="Verdana"/>
          <w:sz w:val="20"/>
          <w:szCs w:val="20"/>
        </w:rPr>
        <w:t>D</w:t>
      </w:r>
      <w:r w:rsidR="00153FF6" w:rsidRPr="00F13FB2">
        <w:rPr>
          <w:rFonts w:ascii="Verdana" w:hAnsi="Verdana"/>
          <w:sz w:val="20"/>
          <w:szCs w:val="20"/>
        </w:rPr>
        <w:t>nia jego przedstawienia przez Wykonawcę</w:t>
      </w:r>
      <w:r w:rsidRPr="00F13FB2">
        <w:rPr>
          <w:rFonts w:ascii="Verdana" w:hAnsi="Verdana"/>
          <w:sz w:val="20"/>
          <w:szCs w:val="20"/>
        </w:rPr>
        <w:t>.</w:t>
      </w:r>
      <w:r w:rsidR="002964E9" w:rsidRPr="00F13FB2">
        <w:rPr>
          <w:rFonts w:ascii="Verdana" w:hAnsi="Verdana"/>
          <w:sz w:val="20"/>
          <w:szCs w:val="20"/>
        </w:rPr>
        <w:t xml:space="preserve"> W przypadku </w:t>
      </w:r>
      <w:r w:rsidR="00D04851" w:rsidRPr="00F13FB2">
        <w:rPr>
          <w:rFonts w:ascii="Verdana" w:hAnsi="Verdana"/>
          <w:sz w:val="20"/>
          <w:szCs w:val="20"/>
        </w:rPr>
        <w:t xml:space="preserve">odmowy </w:t>
      </w:r>
      <w:r w:rsidR="002964E9" w:rsidRPr="00F13FB2">
        <w:rPr>
          <w:rFonts w:ascii="Verdana" w:hAnsi="Verdana"/>
          <w:sz w:val="20"/>
          <w:szCs w:val="20"/>
        </w:rPr>
        <w:t xml:space="preserve">akceptacji przez Zamawiającego </w:t>
      </w:r>
      <w:r w:rsidR="007C0D2E" w:rsidRPr="00F13FB2">
        <w:rPr>
          <w:rFonts w:ascii="Verdana" w:hAnsi="Verdana"/>
          <w:sz w:val="20"/>
          <w:szCs w:val="20"/>
        </w:rPr>
        <w:t xml:space="preserve">ww. uzasadnienia, </w:t>
      </w:r>
      <w:r w:rsidR="002964E9" w:rsidRPr="00F13FB2">
        <w:rPr>
          <w:rFonts w:ascii="Verdana" w:hAnsi="Verdana"/>
          <w:sz w:val="20"/>
          <w:szCs w:val="20"/>
        </w:rPr>
        <w:t>Wykonawca w ciągu 7 Dni skieruje do realizacji Przedmiotu Umowy</w:t>
      </w:r>
      <w:r w:rsidR="00D04851" w:rsidRPr="00F13FB2">
        <w:rPr>
          <w:rFonts w:ascii="Verdana" w:hAnsi="Verdana"/>
          <w:sz w:val="20"/>
          <w:szCs w:val="20"/>
        </w:rPr>
        <w:t xml:space="preserve"> nową osobę</w:t>
      </w:r>
      <w:r w:rsidR="002964E9" w:rsidRPr="00F13FB2">
        <w:rPr>
          <w:rFonts w:ascii="Verdana" w:hAnsi="Verdana"/>
          <w:sz w:val="20"/>
          <w:szCs w:val="20"/>
        </w:rPr>
        <w:t>.</w:t>
      </w:r>
    </w:p>
    <w:p w14:paraId="0A99510F" w14:textId="2A6797A7" w:rsidR="00712F31" w:rsidRPr="00F13FB2" w:rsidRDefault="00712F31" w:rsidP="009225BA">
      <w:pPr>
        <w:numPr>
          <w:ilvl w:val="0"/>
          <w:numId w:val="26"/>
        </w:numPr>
        <w:spacing w:after="80" w:line="276" w:lineRule="auto"/>
        <w:ind w:left="567" w:hanging="567"/>
        <w:jc w:val="both"/>
        <w:rPr>
          <w:rFonts w:ascii="Verdana" w:hAnsi="Verdana"/>
          <w:sz w:val="20"/>
          <w:szCs w:val="20"/>
        </w:rPr>
      </w:pPr>
      <w:r w:rsidRPr="00F13FB2">
        <w:rPr>
          <w:rFonts w:ascii="Verdana" w:hAnsi="Verdana" w:cs="TTE1771BD8t00"/>
          <w:sz w:val="20"/>
          <w:szCs w:val="20"/>
        </w:rPr>
        <w:t>W przypadku</w:t>
      </w:r>
      <w:r w:rsidR="00CA15FC" w:rsidRPr="00F13FB2">
        <w:rPr>
          <w:rFonts w:ascii="Verdana" w:hAnsi="Verdana" w:cs="TTE1771BD8t00"/>
          <w:sz w:val="20"/>
          <w:szCs w:val="20"/>
        </w:rPr>
        <w:t xml:space="preserve"> </w:t>
      </w:r>
      <w:r w:rsidR="00E11028" w:rsidRPr="00F13FB2">
        <w:rPr>
          <w:rFonts w:ascii="Verdana" w:hAnsi="Verdana" w:cs="TTE1771BD8t00"/>
          <w:sz w:val="20"/>
          <w:szCs w:val="20"/>
        </w:rPr>
        <w:t>odrzucenia</w:t>
      </w:r>
      <w:r w:rsidRPr="00F13FB2">
        <w:rPr>
          <w:rFonts w:ascii="Verdana" w:hAnsi="Verdana" w:cs="TTE1771BD8t00"/>
          <w:sz w:val="20"/>
          <w:szCs w:val="20"/>
        </w:rPr>
        <w:t xml:space="preserve"> </w:t>
      </w:r>
      <w:r w:rsidR="001A42EB" w:rsidRPr="00F13FB2">
        <w:rPr>
          <w:rFonts w:ascii="Verdana" w:hAnsi="Verdana" w:cs="TTE1771BD8t00"/>
          <w:sz w:val="20"/>
          <w:szCs w:val="20"/>
        </w:rPr>
        <w:t>propozycji zmiany osób</w:t>
      </w:r>
      <w:r w:rsidRPr="00F13FB2">
        <w:rPr>
          <w:rFonts w:ascii="Verdana" w:hAnsi="Verdana" w:cs="TTE1771BD8t00"/>
          <w:sz w:val="20"/>
          <w:szCs w:val="20"/>
        </w:rPr>
        <w:t>, Zamawiający zastrzega sobie prawo</w:t>
      </w:r>
      <w:r w:rsidR="008612A6" w:rsidRPr="00F13FB2">
        <w:rPr>
          <w:rFonts w:ascii="Verdana" w:hAnsi="Verdana" w:cs="TTE1771BD8t00"/>
          <w:sz w:val="20"/>
          <w:szCs w:val="20"/>
        </w:rPr>
        <w:t xml:space="preserve"> do odstąpienia od</w:t>
      </w:r>
      <w:r w:rsidR="00592A5F" w:rsidRPr="00F13FB2">
        <w:rPr>
          <w:rFonts w:ascii="Verdana" w:hAnsi="Verdana" w:cs="TTE1771BD8t00"/>
          <w:sz w:val="20"/>
          <w:szCs w:val="20"/>
        </w:rPr>
        <w:t> </w:t>
      </w:r>
      <w:r w:rsidR="008612A6" w:rsidRPr="00F13FB2">
        <w:rPr>
          <w:rFonts w:ascii="Verdana" w:hAnsi="Verdana" w:cs="TTE1771BD8t00"/>
          <w:sz w:val="20"/>
          <w:szCs w:val="20"/>
        </w:rPr>
        <w:t>Umowy z winy Wykonawcy w </w:t>
      </w:r>
      <w:r w:rsidRPr="00F13FB2">
        <w:rPr>
          <w:rFonts w:ascii="Verdana" w:hAnsi="Verdana" w:cs="TTE1771BD8t00"/>
          <w:sz w:val="20"/>
          <w:szCs w:val="20"/>
        </w:rPr>
        <w:t xml:space="preserve">terminie 60 </w:t>
      </w:r>
      <w:r w:rsidR="00403BCC" w:rsidRPr="00F13FB2">
        <w:rPr>
          <w:rFonts w:ascii="Verdana" w:hAnsi="Verdana" w:cs="TTE1771BD8t00"/>
          <w:sz w:val="20"/>
          <w:szCs w:val="20"/>
        </w:rPr>
        <w:t>D</w:t>
      </w:r>
      <w:r w:rsidRPr="00F13FB2">
        <w:rPr>
          <w:rFonts w:ascii="Verdana" w:hAnsi="Verdana" w:cs="TTE1771BD8t00"/>
          <w:sz w:val="20"/>
          <w:szCs w:val="20"/>
        </w:rPr>
        <w:t>ni</w:t>
      </w:r>
      <w:r w:rsidR="000A46E8" w:rsidRPr="00F13FB2">
        <w:rPr>
          <w:rFonts w:ascii="Verdana" w:hAnsi="Verdana" w:cs="TTE1771BD8t00"/>
          <w:sz w:val="20"/>
          <w:szCs w:val="20"/>
        </w:rPr>
        <w:t xml:space="preserve"> </w:t>
      </w:r>
      <w:r w:rsidR="006D660B" w:rsidRPr="00F13FB2">
        <w:rPr>
          <w:rFonts w:ascii="Verdana" w:hAnsi="Verdana" w:cs="TTE1771BD8t00"/>
          <w:sz w:val="20"/>
          <w:szCs w:val="20"/>
        </w:rPr>
        <w:t>R</w:t>
      </w:r>
      <w:r w:rsidR="000A46E8" w:rsidRPr="00F13FB2">
        <w:rPr>
          <w:rFonts w:ascii="Verdana" w:hAnsi="Verdana" w:cs="TTE1771BD8t00"/>
          <w:sz w:val="20"/>
          <w:szCs w:val="20"/>
        </w:rPr>
        <w:t>oboczych</w:t>
      </w:r>
      <w:r w:rsidRPr="00F13FB2">
        <w:rPr>
          <w:rFonts w:ascii="Verdana" w:hAnsi="Verdana" w:cs="TTE1771BD8t00"/>
          <w:sz w:val="20"/>
          <w:szCs w:val="20"/>
        </w:rPr>
        <w:t xml:space="preserve"> od </w:t>
      </w:r>
      <w:r w:rsidR="000B3C8D" w:rsidRPr="00F13FB2">
        <w:rPr>
          <w:rFonts w:ascii="Verdana" w:hAnsi="Verdana" w:cs="TTE1771BD8t00"/>
          <w:sz w:val="20"/>
          <w:szCs w:val="20"/>
        </w:rPr>
        <w:t>upływu terminu określonego w ust.</w:t>
      </w:r>
      <w:r w:rsidR="004C66C4" w:rsidRPr="00F13FB2">
        <w:rPr>
          <w:rFonts w:ascii="Verdana" w:hAnsi="Verdana" w:cs="TTE1771BD8t00"/>
          <w:sz w:val="20"/>
          <w:szCs w:val="20"/>
        </w:rPr>
        <w:t xml:space="preserve"> </w:t>
      </w:r>
      <w:r w:rsidR="000B3C8D" w:rsidRPr="00F13FB2">
        <w:rPr>
          <w:rFonts w:ascii="Verdana" w:hAnsi="Verdana" w:cs="TTE1771BD8t00"/>
          <w:sz w:val="20"/>
          <w:szCs w:val="20"/>
        </w:rPr>
        <w:t>4</w:t>
      </w:r>
      <w:r w:rsidR="00DC683D" w:rsidRPr="00F13FB2">
        <w:rPr>
          <w:rFonts w:ascii="Verdana" w:hAnsi="Verdana" w:cs="TTE1771BD8t00"/>
          <w:sz w:val="20"/>
          <w:szCs w:val="20"/>
        </w:rPr>
        <w:t>,</w:t>
      </w:r>
      <w:r w:rsidR="001455E4" w:rsidRPr="00F13FB2">
        <w:rPr>
          <w:rFonts w:ascii="Verdana" w:hAnsi="Verdana" w:cs="TTE1771BD8t00"/>
          <w:sz w:val="20"/>
          <w:szCs w:val="20"/>
        </w:rPr>
        <w:t xml:space="preserve"> </w:t>
      </w:r>
      <w:r w:rsidR="00C6061A" w:rsidRPr="00F13FB2">
        <w:rPr>
          <w:rFonts w:ascii="Verdana" w:hAnsi="Verdana" w:cs="TTE1771BD8t00"/>
          <w:sz w:val="20"/>
          <w:szCs w:val="20"/>
        </w:rPr>
        <w:t>tj. upływu 7 Dni Roboczych od Dnia otrzymania propozycji Wykonawcy</w:t>
      </w:r>
      <w:r w:rsidR="00FA1120" w:rsidRPr="00F13FB2">
        <w:rPr>
          <w:rFonts w:ascii="Verdana" w:hAnsi="Verdana" w:cs="TTE1771BD8t00"/>
          <w:sz w:val="20"/>
          <w:szCs w:val="20"/>
        </w:rPr>
        <w:t xml:space="preserve">, jednak nie później niż do 180 Dni od upływu terminu wykonania Umowy określonego w § </w:t>
      </w:r>
      <w:r w:rsidR="00C67933">
        <w:rPr>
          <w:rFonts w:ascii="Verdana" w:hAnsi="Verdana" w:cs="TTE1771BD8t00"/>
          <w:sz w:val="20"/>
          <w:szCs w:val="20"/>
        </w:rPr>
        <w:t>4</w:t>
      </w:r>
      <w:r w:rsidR="00FA1120" w:rsidRPr="00F13FB2">
        <w:rPr>
          <w:rFonts w:ascii="Verdana" w:hAnsi="Verdana" w:cs="TTE1771BD8t00"/>
          <w:sz w:val="20"/>
          <w:szCs w:val="20"/>
        </w:rPr>
        <w:t xml:space="preserve"> ust. 1 Umowy</w:t>
      </w:r>
    </w:p>
    <w:p w14:paraId="36C76F49" w14:textId="77777777" w:rsidR="002256F1" w:rsidRPr="00F13FB2" w:rsidRDefault="00592A5F" w:rsidP="009225BA">
      <w:pPr>
        <w:numPr>
          <w:ilvl w:val="0"/>
          <w:numId w:val="26"/>
        </w:numPr>
        <w:spacing w:before="120" w:after="12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Wykonawca jest </w:t>
      </w:r>
      <w:r w:rsidR="002256F1" w:rsidRPr="00F13FB2">
        <w:rPr>
          <w:rFonts w:ascii="Verdana" w:hAnsi="Verdana" w:cs="TTE1771BD8t00"/>
          <w:sz w:val="20"/>
          <w:szCs w:val="20"/>
        </w:rPr>
        <w:t>zobowiązany:</w:t>
      </w:r>
    </w:p>
    <w:p w14:paraId="1C051E43" w14:textId="3AE4015D" w:rsidR="002256F1" w:rsidRPr="00F13FB2" w:rsidRDefault="002256F1" w:rsidP="009225BA">
      <w:pPr>
        <w:pStyle w:val="Akapitzlist"/>
        <w:numPr>
          <w:ilvl w:val="0"/>
          <w:numId w:val="18"/>
        </w:numPr>
        <w:shd w:val="clear" w:color="auto" w:fill="FFFFFF"/>
        <w:tabs>
          <w:tab w:val="clear" w:pos="1440"/>
        </w:tabs>
        <w:spacing w:before="120" w:after="120" w:line="276" w:lineRule="auto"/>
        <w:ind w:left="1134" w:hanging="567"/>
        <w:contextualSpacing w:val="0"/>
        <w:jc w:val="both"/>
        <w:rPr>
          <w:rFonts w:ascii="Verdana" w:hAnsi="Verdana"/>
          <w:color w:val="auto"/>
          <w:sz w:val="20"/>
          <w:szCs w:val="20"/>
        </w:rPr>
      </w:pPr>
      <w:r w:rsidRPr="00F13FB2">
        <w:rPr>
          <w:rFonts w:ascii="Verdana" w:hAnsi="Verdana" w:cs="TTE1768698t00"/>
          <w:color w:val="auto"/>
          <w:sz w:val="20"/>
          <w:szCs w:val="20"/>
        </w:rPr>
        <w:t>nie</w:t>
      </w:r>
      <w:r w:rsidRPr="00F13FB2">
        <w:rPr>
          <w:rFonts w:ascii="Verdana" w:hAnsi="Verdana" w:cs="TTE1771BD8t00"/>
          <w:color w:val="auto"/>
          <w:sz w:val="20"/>
          <w:szCs w:val="20"/>
        </w:rPr>
        <w:t xml:space="preserve"> rekrutować </w:t>
      </w:r>
      <w:r w:rsidR="000232DD" w:rsidRPr="00F13FB2">
        <w:rPr>
          <w:rFonts w:ascii="Verdana" w:hAnsi="Verdana" w:cs="TTE1771BD8t00"/>
          <w:color w:val="auto"/>
          <w:sz w:val="20"/>
          <w:szCs w:val="20"/>
        </w:rPr>
        <w:t xml:space="preserve">i nie zatrudniać </w:t>
      </w:r>
      <w:r w:rsidR="00CD1AF7" w:rsidRPr="00F13FB2">
        <w:rPr>
          <w:rFonts w:ascii="Verdana" w:hAnsi="Verdana" w:cs="TTE1771BD8t00"/>
          <w:color w:val="auto"/>
          <w:sz w:val="20"/>
          <w:szCs w:val="20"/>
        </w:rPr>
        <w:t xml:space="preserve">osób </w:t>
      </w:r>
      <w:r w:rsidRPr="00F13FB2">
        <w:rPr>
          <w:rFonts w:ascii="Verdana" w:hAnsi="Verdana" w:cs="TTE1771BD8t00"/>
          <w:color w:val="auto"/>
          <w:sz w:val="20"/>
          <w:szCs w:val="20"/>
        </w:rPr>
        <w:t>spośród pracowników Zamawiającego w celu realizacji Umowy</w:t>
      </w:r>
      <w:r w:rsidR="00E62888" w:rsidRPr="00F13FB2">
        <w:rPr>
          <w:rFonts w:ascii="Verdana" w:hAnsi="Verdana" w:cs="TTE1771BD8t00"/>
          <w:color w:val="auto"/>
          <w:sz w:val="20"/>
          <w:szCs w:val="20"/>
        </w:rPr>
        <w:t>;</w:t>
      </w:r>
    </w:p>
    <w:p w14:paraId="0B66A28C" w14:textId="013BF238" w:rsidR="002256F1" w:rsidRPr="00F13FB2" w:rsidRDefault="2D48A023" w:rsidP="009225BA">
      <w:pPr>
        <w:pStyle w:val="Akapitzlist"/>
        <w:numPr>
          <w:ilvl w:val="0"/>
          <w:numId w:val="18"/>
        </w:numPr>
        <w:shd w:val="clear" w:color="auto" w:fill="FFFFFF" w:themeFill="background1"/>
        <w:tabs>
          <w:tab w:val="clear" w:pos="1440"/>
        </w:tabs>
        <w:spacing w:before="120" w:after="120" w:line="276" w:lineRule="auto"/>
        <w:ind w:left="1134" w:hanging="567"/>
        <w:contextualSpacing w:val="0"/>
        <w:jc w:val="both"/>
        <w:rPr>
          <w:rFonts w:ascii="Verdana" w:hAnsi="Verdana" w:cs="TTE1768698t00"/>
          <w:color w:val="auto"/>
          <w:sz w:val="20"/>
          <w:szCs w:val="20"/>
        </w:rPr>
      </w:pPr>
      <w:r w:rsidRPr="00F13FB2">
        <w:rPr>
          <w:rFonts w:ascii="Verdana" w:hAnsi="Verdana" w:cs="TTE1768698t00"/>
          <w:color w:val="auto"/>
          <w:sz w:val="20"/>
          <w:szCs w:val="20"/>
        </w:rPr>
        <w:t xml:space="preserve">zapewnić, że </w:t>
      </w:r>
      <w:r w:rsidR="2A78B65C" w:rsidRPr="00F13FB2">
        <w:rPr>
          <w:rFonts w:ascii="Verdana" w:hAnsi="Verdana" w:cs="TTE1768698t00"/>
          <w:color w:val="auto"/>
          <w:sz w:val="20"/>
          <w:szCs w:val="20"/>
        </w:rPr>
        <w:t>osoby skierowane do realizacji Przedmiotu Umowy</w:t>
      </w:r>
      <w:r w:rsidRPr="00F13FB2">
        <w:rPr>
          <w:rFonts w:ascii="Verdana" w:hAnsi="Verdana" w:cs="TTE1768698t00"/>
          <w:color w:val="auto"/>
          <w:sz w:val="20"/>
          <w:szCs w:val="20"/>
        </w:rPr>
        <w:t xml:space="preserve"> nie będ</w:t>
      </w:r>
      <w:r w:rsidR="2A78B65C" w:rsidRPr="00F13FB2">
        <w:rPr>
          <w:rFonts w:ascii="Verdana" w:hAnsi="Verdana" w:cs="TTE1768698t00"/>
          <w:color w:val="auto"/>
          <w:sz w:val="20"/>
          <w:szCs w:val="20"/>
        </w:rPr>
        <w:t>ą</w:t>
      </w:r>
      <w:r w:rsidRPr="00F13FB2">
        <w:rPr>
          <w:rFonts w:ascii="Verdana" w:hAnsi="Verdana" w:cs="TTE1768698t00"/>
          <w:color w:val="auto"/>
          <w:sz w:val="20"/>
          <w:szCs w:val="20"/>
        </w:rPr>
        <w:t xml:space="preserve"> w</w:t>
      </w:r>
      <w:r w:rsidR="39C649F3" w:rsidRPr="00F13FB2">
        <w:rPr>
          <w:rFonts w:ascii="Verdana" w:hAnsi="Verdana" w:cs="TTE1768698t00"/>
          <w:color w:val="auto"/>
          <w:sz w:val="20"/>
          <w:szCs w:val="20"/>
        </w:rPr>
        <w:t> </w:t>
      </w:r>
      <w:r w:rsidRPr="00F13FB2">
        <w:rPr>
          <w:rFonts w:ascii="Verdana" w:hAnsi="Verdana" w:cs="TTE1768698t00"/>
          <w:color w:val="auto"/>
          <w:sz w:val="20"/>
          <w:szCs w:val="20"/>
        </w:rPr>
        <w:t>okresie wykonywania Umowy podejmował</w:t>
      </w:r>
      <w:r w:rsidR="2A78B65C" w:rsidRPr="00F13FB2">
        <w:rPr>
          <w:rFonts w:ascii="Verdana" w:hAnsi="Verdana" w:cs="TTE1768698t00"/>
          <w:color w:val="auto"/>
          <w:sz w:val="20"/>
          <w:szCs w:val="20"/>
        </w:rPr>
        <w:t>y</w:t>
      </w:r>
      <w:r w:rsidRPr="00F13FB2">
        <w:rPr>
          <w:rFonts w:ascii="Verdana" w:hAnsi="Verdana" w:cs="TTE1768698t00"/>
          <w:color w:val="auto"/>
          <w:sz w:val="20"/>
          <w:szCs w:val="20"/>
        </w:rPr>
        <w:t xml:space="preserve"> się jaki</w:t>
      </w:r>
      <w:r w:rsidR="02B8C885" w:rsidRPr="00F13FB2">
        <w:rPr>
          <w:rFonts w:ascii="Verdana" w:hAnsi="Verdana" w:cs="TTE1768698t00"/>
          <w:color w:val="auto"/>
          <w:sz w:val="20"/>
          <w:szCs w:val="20"/>
        </w:rPr>
        <w:t>ch</w:t>
      </w:r>
      <w:r w:rsidRPr="00F13FB2">
        <w:rPr>
          <w:rFonts w:ascii="Verdana" w:hAnsi="Verdana" w:cs="TTE1768698t00"/>
          <w:color w:val="auto"/>
          <w:sz w:val="20"/>
          <w:szCs w:val="20"/>
        </w:rPr>
        <w:t>kolwiek inn</w:t>
      </w:r>
      <w:r w:rsidR="1EBFEDA4" w:rsidRPr="00F13FB2">
        <w:rPr>
          <w:rFonts w:ascii="Verdana" w:hAnsi="Verdana" w:cs="TTE1768698t00"/>
          <w:color w:val="auto"/>
          <w:sz w:val="20"/>
          <w:szCs w:val="20"/>
        </w:rPr>
        <w:t xml:space="preserve">ych zajęć </w:t>
      </w:r>
      <w:r w:rsidR="00661D39" w:rsidRPr="00F13FB2">
        <w:rPr>
          <w:rFonts w:ascii="Verdana" w:hAnsi="Verdana" w:cs="TTE1768698t00"/>
          <w:color w:val="auto"/>
          <w:sz w:val="20"/>
          <w:szCs w:val="20"/>
        </w:rPr>
        <w:t>wpływających na nienależyte wykonanie</w:t>
      </w:r>
      <w:r w:rsidR="001B6EBD" w:rsidRPr="00F13FB2">
        <w:rPr>
          <w:rFonts w:ascii="Verdana" w:hAnsi="Verdana" w:cs="TTE1768698t00"/>
          <w:color w:val="auto"/>
          <w:sz w:val="20"/>
          <w:szCs w:val="20"/>
        </w:rPr>
        <w:t xml:space="preserve"> obowiązków wynikających z </w:t>
      </w:r>
      <w:r w:rsidRPr="00F13FB2">
        <w:rPr>
          <w:rFonts w:ascii="Verdana" w:hAnsi="Verdana" w:cs="TTE1768698t00"/>
          <w:color w:val="auto"/>
          <w:sz w:val="20"/>
          <w:szCs w:val="20"/>
        </w:rPr>
        <w:t>Umowy.</w:t>
      </w:r>
      <w:r w:rsidR="496500CC" w:rsidRPr="00F13FB2">
        <w:rPr>
          <w:rFonts w:ascii="Verdana" w:hAnsi="Verdana" w:cs="TTE1768698t00"/>
          <w:color w:val="auto"/>
          <w:sz w:val="20"/>
          <w:szCs w:val="20"/>
        </w:rPr>
        <w:t xml:space="preserve"> W przypadku stwierdzenia takich</w:t>
      </w:r>
      <w:r w:rsidR="33BD464C" w:rsidRPr="00F13FB2">
        <w:rPr>
          <w:rFonts w:ascii="Verdana" w:hAnsi="Verdana" w:cs="TTE1768698t00"/>
          <w:color w:val="auto"/>
          <w:sz w:val="20"/>
          <w:szCs w:val="20"/>
        </w:rPr>
        <w:t xml:space="preserve"> przypadków</w:t>
      </w:r>
      <w:r w:rsidR="496500CC" w:rsidRPr="00F13FB2">
        <w:rPr>
          <w:rFonts w:ascii="Verdana" w:hAnsi="Verdana" w:cs="TTE1768698t00"/>
          <w:color w:val="auto"/>
          <w:sz w:val="20"/>
          <w:szCs w:val="20"/>
        </w:rPr>
        <w:t xml:space="preserve">, Zamawiający </w:t>
      </w:r>
      <w:r w:rsidR="001D25DC" w:rsidRPr="00F13FB2">
        <w:rPr>
          <w:rFonts w:ascii="Verdana" w:hAnsi="Verdana" w:cs="TTE1768698t00"/>
          <w:color w:val="auto"/>
          <w:sz w:val="20"/>
          <w:szCs w:val="20"/>
        </w:rPr>
        <w:t xml:space="preserve">uprawniony będzie do odpowiedniego </w:t>
      </w:r>
      <w:r w:rsidR="496500CC" w:rsidRPr="00F13FB2">
        <w:rPr>
          <w:rFonts w:ascii="Verdana" w:hAnsi="Verdana" w:cs="TTE1768698t00"/>
          <w:color w:val="auto"/>
          <w:sz w:val="20"/>
          <w:szCs w:val="20"/>
        </w:rPr>
        <w:t>skorzysta</w:t>
      </w:r>
      <w:r w:rsidR="001D25DC" w:rsidRPr="00F13FB2">
        <w:rPr>
          <w:rFonts w:ascii="Verdana" w:hAnsi="Verdana" w:cs="TTE1768698t00"/>
          <w:color w:val="auto"/>
          <w:sz w:val="20"/>
          <w:szCs w:val="20"/>
        </w:rPr>
        <w:t>nia</w:t>
      </w:r>
      <w:r w:rsidR="496500CC" w:rsidRPr="00F13FB2">
        <w:rPr>
          <w:rFonts w:ascii="Verdana" w:hAnsi="Verdana" w:cs="TTE1768698t00"/>
          <w:color w:val="auto"/>
          <w:sz w:val="20"/>
          <w:szCs w:val="20"/>
        </w:rPr>
        <w:t xml:space="preserve"> z </w:t>
      </w:r>
      <w:r w:rsidR="001D25DC" w:rsidRPr="00F13FB2">
        <w:rPr>
          <w:rFonts w:ascii="Verdana" w:hAnsi="Verdana" w:cs="TTE1768698t00"/>
          <w:color w:val="auto"/>
          <w:sz w:val="20"/>
          <w:szCs w:val="20"/>
        </w:rPr>
        <w:t xml:space="preserve">postanowień </w:t>
      </w:r>
      <w:r w:rsidR="496500CC" w:rsidRPr="00F13FB2">
        <w:rPr>
          <w:rFonts w:ascii="Verdana" w:hAnsi="Verdana" w:cs="TTE1768698t00"/>
          <w:color w:val="auto"/>
          <w:sz w:val="20"/>
          <w:szCs w:val="20"/>
        </w:rPr>
        <w:t>§</w:t>
      </w:r>
      <w:r w:rsidR="474E8854" w:rsidRPr="00F13FB2">
        <w:rPr>
          <w:rFonts w:ascii="Verdana" w:hAnsi="Verdana" w:cs="TTE1768698t00"/>
          <w:color w:val="auto"/>
          <w:sz w:val="20"/>
          <w:szCs w:val="20"/>
        </w:rPr>
        <w:t xml:space="preserve"> </w:t>
      </w:r>
      <w:r w:rsidR="496500CC" w:rsidRPr="00F13FB2">
        <w:rPr>
          <w:rFonts w:ascii="Verdana" w:hAnsi="Verdana" w:cs="TTE1768698t00"/>
          <w:color w:val="auto"/>
          <w:sz w:val="20"/>
          <w:szCs w:val="20"/>
        </w:rPr>
        <w:t>1</w:t>
      </w:r>
      <w:r w:rsidR="00C67933">
        <w:rPr>
          <w:rFonts w:ascii="Verdana" w:hAnsi="Verdana" w:cs="TTE1768698t00"/>
          <w:color w:val="auto"/>
          <w:sz w:val="20"/>
          <w:szCs w:val="20"/>
        </w:rPr>
        <w:t>0</w:t>
      </w:r>
      <w:r w:rsidR="496500CC" w:rsidRPr="00F13FB2">
        <w:rPr>
          <w:rFonts w:ascii="Verdana" w:hAnsi="Verdana" w:cs="TTE1768698t00"/>
          <w:color w:val="auto"/>
          <w:sz w:val="20"/>
          <w:szCs w:val="20"/>
        </w:rPr>
        <w:t xml:space="preserve"> ust. 6 Umowy</w:t>
      </w:r>
      <w:r w:rsidR="02B8C885" w:rsidRPr="00F13FB2">
        <w:rPr>
          <w:rFonts w:ascii="Verdana" w:hAnsi="Verdana" w:cs="TTE1768698t00"/>
          <w:color w:val="auto"/>
          <w:sz w:val="20"/>
          <w:szCs w:val="20"/>
        </w:rPr>
        <w:t>;</w:t>
      </w:r>
    </w:p>
    <w:p w14:paraId="0B9E70D5" w14:textId="071AF72A" w:rsidR="00503042" w:rsidRDefault="2D48A023" w:rsidP="00606AF6">
      <w:pPr>
        <w:pStyle w:val="Akapitzlist"/>
        <w:numPr>
          <w:ilvl w:val="0"/>
          <w:numId w:val="18"/>
        </w:numPr>
        <w:shd w:val="clear" w:color="auto" w:fill="FFFFFF" w:themeFill="background1"/>
        <w:tabs>
          <w:tab w:val="clear" w:pos="1440"/>
        </w:tabs>
        <w:spacing w:after="120"/>
        <w:ind w:left="1134" w:hanging="567"/>
        <w:contextualSpacing w:val="0"/>
        <w:jc w:val="both"/>
        <w:rPr>
          <w:rFonts w:ascii="Verdana" w:hAnsi="Verdana" w:cs="TTE1768698t00"/>
          <w:color w:val="auto"/>
          <w:sz w:val="20"/>
          <w:szCs w:val="20"/>
        </w:rPr>
      </w:pPr>
      <w:r w:rsidRPr="00F13FB2">
        <w:rPr>
          <w:rFonts w:ascii="Verdana" w:hAnsi="Verdana" w:cs="TTE1768698t00"/>
          <w:color w:val="auto"/>
          <w:sz w:val="20"/>
          <w:szCs w:val="20"/>
        </w:rPr>
        <w:t>zapewnić</w:t>
      </w:r>
      <w:r w:rsidR="001B6EBD" w:rsidRPr="00F13FB2">
        <w:rPr>
          <w:rFonts w:ascii="Verdana" w:hAnsi="Verdana" w:cs="TTE1768698t00"/>
          <w:color w:val="auto"/>
          <w:sz w:val="20"/>
          <w:szCs w:val="20"/>
        </w:rPr>
        <w:t>, że</w:t>
      </w:r>
      <w:r w:rsidRPr="00F13FB2">
        <w:rPr>
          <w:rFonts w:ascii="Verdana" w:hAnsi="Verdana" w:cs="TTE1768698t00"/>
          <w:color w:val="auto"/>
          <w:sz w:val="20"/>
          <w:szCs w:val="20"/>
        </w:rPr>
        <w:t xml:space="preserve"> </w:t>
      </w:r>
      <w:r w:rsidR="2A78B65C" w:rsidRPr="00F13FB2">
        <w:rPr>
          <w:rFonts w:ascii="Verdana" w:hAnsi="Verdana" w:cs="TTE1768698t00"/>
          <w:color w:val="auto"/>
          <w:sz w:val="20"/>
          <w:szCs w:val="20"/>
        </w:rPr>
        <w:t>osob</w:t>
      </w:r>
      <w:r w:rsidR="001B6EBD" w:rsidRPr="00F13FB2">
        <w:rPr>
          <w:rFonts w:ascii="Verdana" w:hAnsi="Verdana" w:cs="TTE1768698t00"/>
          <w:color w:val="auto"/>
          <w:sz w:val="20"/>
          <w:szCs w:val="20"/>
        </w:rPr>
        <w:t>y</w:t>
      </w:r>
      <w:r w:rsidR="2A78B65C" w:rsidRPr="00F13FB2">
        <w:rPr>
          <w:rFonts w:ascii="Verdana" w:hAnsi="Verdana" w:cs="TTE1768698t00"/>
          <w:color w:val="auto"/>
          <w:sz w:val="20"/>
          <w:szCs w:val="20"/>
        </w:rPr>
        <w:t xml:space="preserve"> skierowan</w:t>
      </w:r>
      <w:r w:rsidR="001B6EBD" w:rsidRPr="00F13FB2">
        <w:rPr>
          <w:rFonts w:ascii="Verdana" w:hAnsi="Verdana" w:cs="TTE1768698t00"/>
          <w:color w:val="auto"/>
          <w:sz w:val="20"/>
          <w:szCs w:val="20"/>
        </w:rPr>
        <w:t>e</w:t>
      </w:r>
      <w:r w:rsidR="2A78B65C" w:rsidRPr="00F13FB2">
        <w:rPr>
          <w:rFonts w:ascii="Verdana" w:hAnsi="Verdana" w:cs="TTE1768698t00"/>
          <w:color w:val="auto"/>
          <w:sz w:val="20"/>
          <w:szCs w:val="20"/>
        </w:rPr>
        <w:t xml:space="preserve"> </w:t>
      </w:r>
      <w:r w:rsidR="214F89B8" w:rsidRPr="00F13FB2">
        <w:rPr>
          <w:rFonts w:ascii="Verdana" w:hAnsi="Verdana" w:cs="TTE1768698t00"/>
          <w:color w:val="auto"/>
          <w:sz w:val="20"/>
          <w:szCs w:val="20"/>
        </w:rPr>
        <w:t>d</w:t>
      </w:r>
      <w:r w:rsidR="2A78B65C" w:rsidRPr="00F13FB2">
        <w:rPr>
          <w:rFonts w:ascii="Verdana" w:hAnsi="Verdana" w:cs="TTE1768698t00"/>
          <w:color w:val="auto"/>
          <w:sz w:val="20"/>
          <w:szCs w:val="20"/>
        </w:rPr>
        <w:t>o realizacji Przedmiotu Umowy</w:t>
      </w:r>
      <w:r w:rsidR="001B6EBD" w:rsidRPr="00F13FB2">
        <w:rPr>
          <w:rFonts w:ascii="Verdana" w:hAnsi="Verdana" w:cs="TTE1768698t00"/>
          <w:color w:val="auto"/>
          <w:sz w:val="20"/>
          <w:szCs w:val="20"/>
        </w:rPr>
        <w:t xml:space="preserve"> będą posiadały</w:t>
      </w:r>
      <w:r w:rsidR="2A78B65C" w:rsidRPr="00F13FB2">
        <w:rPr>
          <w:rFonts w:ascii="Verdana" w:hAnsi="Verdana" w:cs="TTE1768698t00"/>
          <w:color w:val="auto"/>
          <w:sz w:val="20"/>
          <w:szCs w:val="20"/>
        </w:rPr>
        <w:t xml:space="preserve"> </w:t>
      </w:r>
      <w:r w:rsidRPr="00F13FB2">
        <w:rPr>
          <w:rFonts w:ascii="Verdana" w:hAnsi="Verdana" w:cs="TTE1768698t00"/>
          <w:color w:val="auto"/>
          <w:sz w:val="20"/>
          <w:szCs w:val="20"/>
        </w:rPr>
        <w:t xml:space="preserve">wszelkie warunki i środki, w </w:t>
      </w:r>
      <w:r w:rsidR="0074319F" w:rsidRPr="00F13FB2">
        <w:rPr>
          <w:rFonts w:ascii="Verdana" w:hAnsi="Verdana" w:cs="TTE1768698t00"/>
          <w:color w:val="auto"/>
          <w:sz w:val="20"/>
          <w:szCs w:val="20"/>
        </w:rPr>
        <w:t>szczególności</w:t>
      </w:r>
      <w:r w:rsidR="001B6EBD" w:rsidRPr="00F13FB2">
        <w:rPr>
          <w:rFonts w:ascii="Verdana" w:hAnsi="Verdana" w:cs="TTE1768698t00"/>
          <w:color w:val="auto"/>
          <w:sz w:val="20"/>
          <w:szCs w:val="20"/>
        </w:rPr>
        <w:t xml:space="preserve"> </w:t>
      </w:r>
      <w:r w:rsidRPr="00F13FB2">
        <w:rPr>
          <w:rFonts w:ascii="Verdana" w:hAnsi="Verdana" w:cs="TTE1768698t00"/>
          <w:color w:val="auto"/>
          <w:sz w:val="20"/>
          <w:szCs w:val="20"/>
        </w:rPr>
        <w:t>biuro, sprzęt oraz</w:t>
      </w:r>
      <w:r w:rsidR="39C649F3" w:rsidRPr="00F13FB2">
        <w:rPr>
          <w:rFonts w:ascii="Verdana" w:hAnsi="Verdana" w:cs="TTE1768698t00"/>
          <w:color w:val="auto"/>
          <w:sz w:val="20"/>
          <w:szCs w:val="20"/>
        </w:rPr>
        <w:t> </w:t>
      </w:r>
      <w:r w:rsidRPr="00F13FB2">
        <w:rPr>
          <w:rFonts w:ascii="Verdana" w:hAnsi="Verdana" w:cs="TTE1768698t00"/>
          <w:color w:val="auto"/>
          <w:sz w:val="20"/>
          <w:szCs w:val="20"/>
        </w:rPr>
        <w:t xml:space="preserve">środki transportu i łączności </w:t>
      </w:r>
      <w:r w:rsidR="008E7319" w:rsidRPr="00F13FB2">
        <w:rPr>
          <w:rFonts w:ascii="Verdana" w:hAnsi="Verdana" w:cs="TTE1768698t00"/>
          <w:color w:val="auto"/>
          <w:sz w:val="20"/>
          <w:szCs w:val="20"/>
        </w:rPr>
        <w:t>adekwatne</w:t>
      </w:r>
      <w:r w:rsidRPr="00F13FB2">
        <w:rPr>
          <w:rFonts w:ascii="Verdana" w:hAnsi="Verdana" w:cs="TTE1768698t00"/>
          <w:color w:val="auto"/>
          <w:sz w:val="20"/>
          <w:szCs w:val="20"/>
        </w:rPr>
        <w:t xml:space="preserve"> do wykonywa</w:t>
      </w:r>
      <w:r w:rsidR="00912D80" w:rsidRPr="00F13FB2">
        <w:rPr>
          <w:rFonts w:ascii="Verdana" w:hAnsi="Verdana" w:cs="TTE1768698t00"/>
          <w:color w:val="auto"/>
          <w:sz w:val="20"/>
          <w:szCs w:val="20"/>
        </w:rPr>
        <w:t>nych</w:t>
      </w:r>
      <w:r w:rsidRPr="00F13FB2">
        <w:rPr>
          <w:rFonts w:ascii="Verdana" w:hAnsi="Verdana" w:cs="TTE1768698t00"/>
          <w:color w:val="auto"/>
          <w:sz w:val="20"/>
          <w:szCs w:val="20"/>
        </w:rPr>
        <w:t xml:space="preserve"> obowiązków w związku z realizacją Umowy.</w:t>
      </w:r>
    </w:p>
    <w:p w14:paraId="3088CB1E" w14:textId="5EF17543" w:rsidR="00967C35" w:rsidRDefault="00967C35" w:rsidP="00967C35">
      <w:pPr>
        <w:shd w:val="clear" w:color="auto" w:fill="FFFFFF" w:themeFill="background1"/>
        <w:spacing w:after="120"/>
        <w:jc w:val="both"/>
        <w:rPr>
          <w:rFonts w:ascii="Verdana" w:hAnsi="Verdana" w:cs="TTE1768698t00"/>
          <w:sz w:val="20"/>
          <w:szCs w:val="20"/>
        </w:rPr>
      </w:pPr>
    </w:p>
    <w:p w14:paraId="702C6BEB" w14:textId="6BD557D2" w:rsidR="00967C35" w:rsidRDefault="00967C35" w:rsidP="00967C35">
      <w:pPr>
        <w:shd w:val="clear" w:color="auto" w:fill="FFFFFF" w:themeFill="background1"/>
        <w:spacing w:after="120"/>
        <w:jc w:val="both"/>
        <w:rPr>
          <w:rFonts w:ascii="Verdana" w:hAnsi="Verdana" w:cs="TTE1768698t00"/>
          <w:sz w:val="20"/>
          <w:szCs w:val="20"/>
        </w:rPr>
      </w:pPr>
    </w:p>
    <w:p w14:paraId="72970254" w14:textId="77777777" w:rsidR="00967C35" w:rsidRPr="00967C35" w:rsidRDefault="00967C35" w:rsidP="00967C35">
      <w:pPr>
        <w:shd w:val="clear" w:color="auto" w:fill="FFFFFF" w:themeFill="background1"/>
        <w:spacing w:after="120"/>
        <w:jc w:val="both"/>
        <w:rPr>
          <w:rFonts w:ascii="Verdana" w:hAnsi="Verdana" w:cs="TTE1768698t00"/>
          <w:sz w:val="20"/>
          <w:szCs w:val="20"/>
        </w:rPr>
      </w:pPr>
    </w:p>
    <w:p w14:paraId="585B633C" w14:textId="5B95DFFA" w:rsidR="000A3A68" w:rsidRPr="00F13FB2" w:rsidRDefault="000A3A68" w:rsidP="00606AF6">
      <w:pPr>
        <w:spacing w:after="120"/>
        <w:jc w:val="center"/>
        <w:outlineLvl w:val="0"/>
        <w:rPr>
          <w:rFonts w:ascii="Verdana" w:hAnsi="Verdana" w:cs="TTE1768698t00"/>
          <w:b/>
          <w:sz w:val="20"/>
          <w:szCs w:val="20"/>
        </w:rPr>
      </w:pPr>
      <w:bookmarkStart w:id="24" w:name="_Toc451267364"/>
      <w:r w:rsidRPr="00F13FB2">
        <w:rPr>
          <w:rFonts w:ascii="Verdana" w:hAnsi="Verdana" w:cs="TTE1768698t00"/>
          <w:b/>
          <w:sz w:val="20"/>
          <w:szCs w:val="20"/>
        </w:rPr>
        <w:t>§</w:t>
      </w:r>
      <w:bookmarkEnd w:id="24"/>
      <w:r w:rsidR="006F1F3F" w:rsidRPr="00F13FB2">
        <w:rPr>
          <w:rFonts w:ascii="Verdana" w:hAnsi="Verdana" w:cs="TTE1768698t00"/>
          <w:b/>
          <w:sz w:val="20"/>
          <w:szCs w:val="20"/>
        </w:rPr>
        <w:t xml:space="preserve"> </w:t>
      </w:r>
      <w:r w:rsidR="00A75998" w:rsidRPr="00F13FB2">
        <w:rPr>
          <w:rFonts w:ascii="Verdana" w:hAnsi="Verdana" w:cs="TTE1768698t00"/>
          <w:b/>
          <w:sz w:val="20"/>
          <w:szCs w:val="20"/>
        </w:rPr>
        <w:t>1</w:t>
      </w:r>
      <w:r w:rsidR="00C67933">
        <w:rPr>
          <w:rFonts w:ascii="Verdana" w:hAnsi="Verdana" w:cs="TTE1768698t00"/>
          <w:b/>
          <w:sz w:val="20"/>
          <w:szCs w:val="20"/>
        </w:rPr>
        <w:t>1</w:t>
      </w:r>
    </w:p>
    <w:p w14:paraId="44FAD60E" w14:textId="112E5DF0" w:rsidR="00235B6A" w:rsidRPr="00F13FB2" w:rsidRDefault="000A3A68"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2D33A5" w:rsidRPr="00F13FB2">
        <w:rPr>
          <w:rFonts w:ascii="Verdana" w:hAnsi="Verdana" w:cs="TTE1768698t00"/>
          <w:b/>
          <w:sz w:val="20"/>
          <w:szCs w:val="20"/>
        </w:rPr>
        <w:t>P</w:t>
      </w:r>
      <w:r w:rsidRPr="00F13FB2">
        <w:rPr>
          <w:rFonts w:ascii="Verdana" w:hAnsi="Verdana" w:cs="TTE1768698t00"/>
          <w:b/>
          <w:sz w:val="20"/>
          <w:szCs w:val="20"/>
        </w:rPr>
        <w:t>odwykonawcy)</w:t>
      </w:r>
    </w:p>
    <w:p w14:paraId="2C34B9B3" w14:textId="23FFE21B" w:rsidR="00C67933" w:rsidRPr="00C60BBD" w:rsidRDefault="00C67933" w:rsidP="009225BA">
      <w:pPr>
        <w:numPr>
          <w:ilvl w:val="0"/>
          <w:numId w:val="22"/>
        </w:numPr>
        <w:suppressAutoHyphens/>
        <w:spacing w:after="120" w:line="276" w:lineRule="auto"/>
        <w:ind w:left="567" w:hanging="567"/>
        <w:jc w:val="both"/>
        <w:rPr>
          <w:rFonts w:ascii="Verdana" w:hAnsi="Verdana"/>
          <w:sz w:val="20"/>
          <w:szCs w:val="20"/>
          <w:lang w:eastAsia="ar-SA"/>
        </w:rPr>
      </w:pPr>
      <w:r w:rsidRPr="00C67933">
        <w:rPr>
          <w:rFonts w:ascii="Verdana" w:hAnsi="Verdana"/>
          <w:sz w:val="20"/>
          <w:szCs w:val="20"/>
          <w:lang w:eastAsia="ar-SA"/>
        </w:rPr>
        <w:t xml:space="preserve">W trakcie realizacji zamówienia Wykonawca może dokonać powierzenia wykonania części </w:t>
      </w:r>
      <w:r w:rsidR="00D222AB">
        <w:rPr>
          <w:rFonts w:ascii="Verdana" w:hAnsi="Verdana"/>
          <w:sz w:val="20"/>
          <w:szCs w:val="20"/>
          <w:lang w:eastAsia="ar-SA"/>
        </w:rPr>
        <w:t>P</w:t>
      </w:r>
      <w:r w:rsidRPr="00C67933">
        <w:rPr>
          <w:rFonts w:ascii="Verdana" w:hAnsi="Verdana"/>
          <w:sz w:val="20"/>
          <w:szCs w:val="20"/>
          <w:lang w:eastAsia="ar-SA"/>
        </w:rPr>
        <w:t xml:space="preserve">rzedmiotu Umowy </w:t>
      </w:r>
      <w:r w:rsidR="00D222AB">
        <w:rPr>
          <w:rFonts w:ascii="Verdana" w:hAnsi="Verdana"/>
          <w:sz w:val="20"/>
          <w:szCs w:val="20"/>
          <w:lang w:eastAsia="ar-SA"/>
        </w:rPr>
        <w:t>P</w:t>
      </w:r>
      <w:r w:rsidRPr="00C67933">
        <w:rPr>
          <w:rFonts w:ascii="Verdana" w:hAnsi="Verdana"/>
          <w:sz w:val="20"/>
          <w:szCs w:val="20"/>
          <w:lang w:eastAsia="ar-SA"/>
        </w:rPr>
        <w:t>odwykonawcy.</w:t>
      </w:r>
    </w:p>
    <w:p w14:paraId="7DC4E53C" w14:textId="57B6AE78" w:rsidR="00C67933" w:rsidRPr="00490653" w:rsidRDefault="00C67933" w:rsidP="009225BA">
      <w:pPr>
        <w:numPr>
          <w:ilvl w:val="0"/>
          <w:numId w:val="22"/>
        </w:numPr>
        <w:suppressAutoHyphens/>
        <w:spacing w:after="120" w:line="276" w:lineRule="auto"/>
        <w:ind w:left="567" w:hanging="567"/>
        <w:jc w:val="both"/>
        <w:rPr>
          <w:rFonts w:ascii="Verdana" w:hAnsi="Verdana"/>
          <w:sz w:val="20"/>
          <w:szCs w:val="20"/>
          <w:lang w:eastAsia="ar-SA"/>
        </w:rPr>
      </w:pPr>
      <w:r w:rsidRPr="00490653">
        <w:rPr>
          <w:rFonts w:ascii="Verdana" w:hAnsi="Verdana"/>
          <w:sz w:val="20"/>
          <w:szCs w:val="20"/>
          <w:lang w:eastAsia="ar-SA"/>
        </w:rPr>
        <w:lastRenderedPageBreak/>
        <w:t xml:space="preserve">Zatrudnienie przez Wykonawcę </w:t>
      </w:r>
      <w:r w:rsidR="00466F62">
        <w:rPr>
          <w:rFonts w:ascii="Verdana" w:hAnsi="Verdana"/>
          <w:sz w:val="20"/>
          <w:szCs w:val="20"/>
          <w:lang w:eastAsia="ar-SA"/>
        </w:rPr>
        <w:t>P</w:t>
      </w:r>
      <w:r w:rsidRPr="00490653">
        <w:rPr>
          <w:rFonts w:ascii="Verdana" w:hAnsi="Verdana"/>
          <w:sz w:val="20"/>
          <w:szCs w:val="20"/>
          <w:lang w:eastAsia="ar-SA"/>
        </w:rPr>
        <w:t>odwykonawców wymaga</w:t>
      </w:r>
      <w:r>
        <w:rPr>
          <w:rFonts w:ascii="Verdana" w:hAnsi="Verdana"/>
          <w:sz w:val="20"/>
          <w:szCs w:val="20"/>
          <w:lang w:eastAsia="ar-SA"/>
        </w:rPr>
        <w:t xml:space="preserve"> uprzedniej pisemnej zgody</w:t>
      </w:r>
      <w:r w:rsidRPr="00490653">
        <w:rPr>
          <w:rFonts w:ascii="Verdana" w:hAnsi="Verdana"/>
          <w:sz w:val="20"/>
          <w:szCs w:val="20"/>
          <w:lang w:eastAsia="ar-SA"/>
        </w:rPr>
        <w:t xml:space="preserve"> Zamawiającego. Zamawiający zaakceptuje </w:t>
      </w:r>
      <w:r w:rsidR="00466F62">
        <w:rPr>
          <w:rFonts w:ascii="Verdana" w:hAnsi="Verdana"/>
          <w:sz w:val="20"/>
          <w:szCs w:val="20"/>
          <w:lang w:eastAsia="ar-SA"/>
        </w:rPr>
        <w:t>P</w:t>
      </w:r>
      <w:r w:rsidRPr="00490653">
        <w:rPr>
          <w:rFonts w:ascii="Verdana" w:hAnsi="Verdana"/>
          <w:sz w:val="20"/>
          <w:szCs w:val="20"/>
          <w:lang w:eastAsia="ar-SA"/>
        </w:rPr>
        <w:t xml:space="preserve">odwykonawcę tylko wtedy, gdy </w:t>
      </w:r>
      <w:r>
        <w:rPr>
          <w:rFonts w:ascii="Verdana" w:hAnsi="Verdana"/>
          <w:sz w:val="20"/>
          <w:szCs w:val="20"/>
          <w:lang w:eastAsia="ar-SA"/>
        </w:rPr>
        <w:t>k</w:t>
      </w:r>
      <w:r w:rsidRPr="00490653">
        <w:rPr>
          <w:rFonts w:ascii="Verdana" w:hAnsi="Verdana"/>
          <w:sz w:val="20"/>
          <w:szCs w:val="20"/>
          <w:lang w:eastAsia="ar-SA"/>
        </w:rPr>
        <w:t>walifikacje i do</w:t>
      </w:r>
      <w:r>
        <w:rPr>
          <w:rFonts w:ascii="Verdana" w:hAnsi="Verdana"/>
          <w:sz w:val="20"/>
          <w:szCs w:val="20"/>
          <w:lang w:eastAsia="ar-SA"/>
        </w:rPr>
        <w:t xml:space="preserve">świadczenie </w:t>
      </w:r>
      <w:r w:rsidR="00466F62">
        <w:rPr>
          <w:rFonts w:ascii="Verdana" w:hAnsi="Verdana"/>
          <w:sz w:val="20"/>
          <w:szCs w:val="20"/>
          <w:lang w:eastAsia="ar-SA"/>
        </w:rPr>
        <w:t>P</w:t>
      </w:r>
      <w:r>
        <w:rPr>
          <w:rFonts w:ascii="Verdana" w:hAnsi="Verdana"/>
          <w:sz w:val="20"/>
          <w:szCs w:val="20"/>
          <w:lang w:eastAsia="ar-SA"/>
        </w:rPr>
        <w:t xml:space="preserve">odwykonawcy będą </w:t>
      </w:r>
      <w:r w:rsidRPr="00490653">
        <w:rPr>
          <w:rFonts w:ascii="Verdana" w:hAnsi="Verdana"/>
          <w:sz w:val="20"/>
          <w:szCs w:val="20"/>
          <w:lang w:eastAsia="ar-SA"/>
        </w:rPr>
        <w:t>odpowiednie do zakresu prac przewidzianych do podzlecenia</w:t>
      </w:r>
      <w:r>
        <w:rPr>
          <w:rFonts w:ascii="Verdana" w:hAnsi="Verdana"/>
          <w:sz w:val="20"/>
          <w:szCs w:val="20"/>
          <w:lang w:eastAsia="ar-SA"/>
        </w:rPr>
        <w:t xml:space="preserve"> oraz zgodne z warunkami Umowy</w:t>
      </w:r>
      <w:r w:rsidRPr="00490653">
        <w:rPr>
          <w:rFonts w:ascii="Verdana" w:hAnsi="Verdana"/>
          <w:sz w:val="20"/>
          <w:szCs w:val="20"/>
          <w:lang w:eastAsia="ar-SA"/>
        </w:rPr>
        <w:t>.</w:t>
      </w:r>
    </w:p>
    <w:p w14:paraId="059B2D81" w14:textId="67F05474" w:rsidR="00C67933" w:rsidRPr="00502781" w:rsidRDefault="00C67933" w:rsidP="009225BA">
      <w:pPr>
        <w:numPr>
          <w:ilvl w:val="0"/>
          <w:numId w:val="22"/>
        </w:numPr>
        <w:suppressAutoHyphens/>
        <w:spacing w:after="120" w:line="276" w:lineRule="auto"/>
        <w:ind w:left="567" w:hanging="567"/>
        <w:jc w:val="both"/>
        <w:rPr>
          <w:rFonts w:ascii="Verdana" w:hAnsi="Verdana"/>
          <w:sz w:val="20"/>
          <w:szCs w:val="20"/>
          <w:lang w:eastAsia="ar-SA"/>
        </w:rPr>
      </w:pPr>
      <w:r w:rsidRPr="00C67933">
        <w:rPr>
          <w:rFonts w:ascii="Verdana" w:hAnsi="Verdana"/>
          <w:sz w:val="20"/>
          <w:szCs w:val="20"/>
          <w:lang w:eastAsia="ar-SA"/>
        </w:rPr>
        <w:t xml:space="preserve">Wykonawca przedstawi do wglądu kopię umów z </w:t>
      </w:r>
      <w:r w:rsidR="00466F62">
        <w:rPr>
          <w:rFonts w:ascii="Verdana" w:hAnsi="Verdana"/>
          <w:sz w:val="20"/>
          <w:szCs w:val="20"/>
          <w:lang w:eastAsia="ar-SA"/>
        </w:rPr>
        <w:t>P</w:t>
      </w:r>
      <w:r w:rsidRPr="00C67933">
        <w:rPr>
          <w:rFonts w:ascii="Verdana" w:hAnsi="Verdana"/>
          <w:sz w:val="20"/>
          <w:szCs w:val="20"/>
          <w:lang w:eastAsia="ar-SA"/>
        </w:rPr>
        <w:t xml:space="preserve">odwykonawcami, przy czym umowa z </w:t>
      </w:r>
      <w:r w:rsidR="00466F62">
        <w:rPr>
          <w:rFonts w:ascii="Verdana" w:hAnsi="Verdana"/>
          <w:sz w:val="20"/>
          <w:szCs w:val="20"/>
          <w:lang w:eastAsia="ar-SA"/>
        </w:rPr>
        <w:t>P</w:t>
      </w:r>
      <w:r w:rsidRPr="00C67933">
        <w:rPr>
          <w:rFonts w:ascii="Verdana" w:hAnsi="Verdana"/>
          <w:sz w:val="20"/>
          <w:szCs w:val="20"/>
          <w:lang w:eastAsia="ar-SA"/>
        </w:rPr>
        <w:t xml:space="preserve">odwykonawcą będzie zawierać w szczególności postanowienia dotyczące waloryzacji wynagrodzenia z uwzględnieniem zasad zmiany wysokości wynagrodzenia, o których mowa w § </w:t>
      </w:r>
      <w:r w:rsidR="00360100">
        <w:rPr>
          <w:rFonts w:ascii="Verdana" w:hAnsi="Verdana"/>
          <w:sz w:val="20"/>
          <w:szCs w:val="20"/>
          <w:lang w:eastAsia="ar-SA"/>
        </w:rPr>
        <w:t>3</w:t>
      </w:r>
      <w:r w:rsidRPr="00C67933">
        <w:rPr>
          <w:rFonts w:ascii="Verdana" w:hAnsi="Verdana"/>
          <w:sz w:val="20"/>
          <w:szCs w:val="20"/>
          <w:lang w:eastAsia="ar-SA"/>
        </w:rPr>
        <w:t xml:space="preserve"> Umowy.</w:t>
      </w:r>
    </w:p>
    <w:p w14:paraId="5B5EA0DB" w14:textId="77777777" w:rsidR="00B471DB" w:rsidRPr="00F13FB2" w:rsidRDefault="00B471DB" w:rsidP="009225BA">
      <w:pPr>
        <w:pStyle w:val="BodyText2"/>
        <w:numPr>
          <w:ilvl w:val="0"/>
          <w:numId w:val="22"/>
        </w:numPr>
        <w:shd w:val="clear" w:color="auto" w:fill="auto"/>
        <w:spacing w:before="120" w:after="120" w:line="276" w:lineRule="auto"/>
        <w:ind w:left="567" w:right="-2" w:hanging="567"/>
        <w:jc w:val="both"/>
        <w:rPr>
          <w:rFonts w:ascii="Verdana" w:hAnsi="Verdana" w:cstheme="minorHAnsi"/>
        </w:rPr>
      </w:pPr>
      <w:r w:rsidRPr="00F13FB2">
        <w:rPr>
          <w:rFonts w:ascii="Verdana" w:hAnsi="Verdana" w:cstheme="minorHAnsi"/>
        </w:rPr>
        <w:t>W</w:t>
      </w:r>
      <w:r w:rsidR="00482741" w:rsidRPr="00F13FB2">
        <w:rPr>
          <w:rFonts w:ascii="Verdana" w:hAnsi="Verdana" w:cstheme="minorHAnsi"/>
        </w:rPr>
        <w:t xml:space="preserve"> </w:t>
      </w:r>
      <w:r w:rsidRPr="00F13FB2">
        <w:rPr>
          <w:rFonts w:ascii="Verdana" w:hAnsi="Verdana" w:cstheme="minorHAnsi"/>
        </w:rPr>
        <w:t>przypadku zawarcia umowy z Podwykonawcą, Wykonawca zobowiązany jest</w:t>
      </w:r>
      <w:r w:rsidR="00723295" w:rsidRPr="00F13FB2">
        <w:rPr>
          <w:rFonts w:ascii="Verdana" w:hAnsi="Verdana" w:cstheme="minorHAnsi"/>
        </w:rPr>
        <w:t> </w:t>
      </w:r>
      <w:r w:rsidRPr="00F13FB2">
        <w:rPr>
          <w:rFonts w:ascii="Verdana" w:hAnsi="Verdana" w:cstheme="minorHAnsi"/>
        </w:rPr>
        <w:t>do</w:t>
      </w:r>
      <w:r w:rsidR="00723295" w:rsidRPr="00F13FB2">
        <w:rPr>
          <w:rFonts w:ascii="Verdana" w:hAnsi="Verdana" w:cstheme="minorHAnsi"/>
        </w:rPr>
        <w:t> </w:t>
      </w:r>
      <w:r w:rsidRPr="00F13FB2">
        <w:rPr>
          <w:rFonts w:ascii="Verdana" w:hAnsi="Verdana" w:cstheme="minorHAnsi"/>
        </w:rPr>
        <w:t>uzyskania autorskich praw majątkowych oraz praw zależnych wraz ze zgodą na</w:t>
      </w:r>
      <w:r w:rsidR="00723295" w:rsidRPr="00F13FB2">
        <w:rPr>
          <w:rFonts w:ascii="Verdana" w:hAnsi="Verdana" w:cstheme="minorHAnsi"/>
        </w:rPr>
        <w:t> </w:t>
      </w:r>
      <w:r w:rsidRPr="00F13FB2">
        <w:rPr>
          <w:rFonts w:ascii="Verdana" w:hAnsi="Verdana" w:cstheme="minorHAnsi"/>
        </w:rPr>
        <w:t xml:space="preserve">wykonywanie praw osobistych do </w:t>
      </w:r>
      <w:r w:rsidR="00466667" w:rsidRPr="00F13FB2">
        <w:rPr>
          <w:rFonts w:ascii="Verdana" w:hAnsi="Verdana" w:cstheme="minorHAnsi"/>
        </w:rPr>
        <w:t>U</w:t>
      </w:r>
      <w:r w:rsidRPr="00F13FB2">
        <w:rPr>
          <w:rFonts w:ascii="Verdana" w:hAnsi="Verdana" w:cstheme="minorHAnsi"/>
        </w:rPr>
        <w:t>tworów wytworzonych w ramach tej umowy</w:t>
      </w:r>
      <w:r w:rsidR="00723295" w:rsidRPr="00F13FB2">
        <w:rPr>
          <w:rFonts w:ascii="Verdana" w:hAnsi="Verdana" w:cstheme="minorHAnsi"/>
        </w:rPr>
        <w:t xml:space="preserve"> </w:t>
      </w:r>
      <w:r w:rsidRPr="00F13FB2">
        <w:rPr>
          <w:rFonts w:ascii="Verdana" w:hAnsi="Verdana" w:cstheme="minorHAnsi"/>
        </w:rPr>
        <w:t>w</w:t>
      </w:r>
      <w:r w:rsidR="00723295" w:rsidRPr="00F13FB2">
        <w:rPr>
          <w:rFonts w:ascii="Verdana" w:hAnsi="Verdana" w:cstheme="minorHAnsi"/>
        </w:rPr>
        <w:t> </w:t>
      </w:r>
      <w:r w:rsidRPr="00F13FB2">
        <w:rPr>
          <w:rFonts w:ascii="Verdana" w:hAnsi="Verdana" w:cstheme="minorHAnsi"/>
        </w:rPr>
        <w:t>zakresie tożsamym z określonym w niniejszej Umowie oraz przeniesienia ich</w:t>
      </w:r>
      <w:r w:rsidR="00723295" w:rsidRPr="00F13FB2">
        <w:rPr>
          <w:rFonts w:ascii="Verdana" w:hAnsi="Verdana" w:cstheme="minorHAnsi"/>
        </w:rPr>
        <w:t> </w:t>
      </w:r>
      <w:r w:rsidRPr="00F13FB2">
        <w:rPr>
          <w:rFonts w:ascii="Verdana" w:hAnsi="Verdana" w:cstheme="minorHAnsi"/>
        </w:rPr>
        <w:t>na</w:t>
      </w:r>
      <w:r w:rsidR="00723295" w:rsidRPr="00F13FB2">
        <w:rPr>
          <w:rFonts w:ascii="Verdana" w:hAnsi="Verdana" w:cstheme="minorHAnsi"/>
        </w:rPr>
        <w:t> </w:t>
      </w:r>
      <w:r w:rsidRPr="00F13FB2">
        <w:rPr>
          <w:rFonts w:ascii="Verdana" w:hAnsi="Verdana" w:cstheme="minorHAnsi"/>
        </w:rPr>
        <w:t>Zamawiającego zgodnie z niniejszą Umową</w:t>
      </w:r>
      <w:r w:rsidR="00B966E4" w:rsidRPr="00F13FB2">
        <w:rPr>
          <w:rFonts w:ascii="Verdana" w:hAnsi="Verdana" w:cstheme="minorHAnsi"/>
        </w:rPr>
        <w:t>.</w:t>
      </w:r>
    </w:p>
    <w:p w14:paraId="584DE04D" w14:textId="12FBD3ED" w:rsidR="005167E3" w:rsidRPr="00F13FB2" w:rsidRDefault="54446F5F" w:rsidP="009225BA">
      <w:pPr>
        <w:numPr>
          <w:ilvl w:val="0"/>
          <w:numId w:val="22"/>
        </w:numPr>
        <w:suppressAutoHyphens/>
        <w:spacing w:after="120" w:line="276" w:lineRule="auto"/>
        <w:ind w:left="567" w:hanging="567"/>
        <w:jc w:val="both"/>
        <w:rPr>
          <w:rFonts w:ascii="Verdana" w:hAnsi="Verdana" w:cs="TTE1768698t00"/>
          <w:b/>
          <w:bCs/>
          <w:sz w:val="20"/>
          <w:szCs w:val="20"/>
        </w:rPr>
      </w:pPr>
      <w:r w:rsidRPr="00F13FB2">
        <w:rPr>
          <w:rFonts w:ascii="Verdana" w:hAnsi="Verdana" w:cs="TTE1771BD8t00"/>
          <w:sz w:val="20"/>
          <w:szCs w:val="20"/>
        </w:rPr>
        <w:t>Wykonawca odpowiada za działania Podwykonawców jak za własne. Wykonawca zapewnia, że</w:t>
      </w:r>
      <w:r w:rsidR="413E2F9B" w:rsidRPr="00F13FB2">
        <w:rPr>
          <w:rFonts w:ascii="Verdana" w:hAnsi="Verdana" w:cs="TTE1771BD8t00"/>
          <w:sz w:val="20"/>
          <w:szCs w:val="20"/>
        </w:rPr>
        <w:t xml:space="preserve"> </w:t>
      </w:r>
      <w:r w:rsidRPr="00F13FB2">
        <w:rPr>
          <w:rFonts w:ascii="Verdana" w:hAnsi="Verdana" w:cs="TTE1771BD8t00"/>
          <w:sz w:val="20"/>
          <w:szCs w:val="20"/>
        </w:rPr>
        <w:t>Podwykonawcy będą przestrzegać wszelkich postanowień Umowy.</w:t>
      </w:r>
    </w:p>
    <w:p w14:paraId="3EA2D5A5" w14:textId="77777777" w:rsidR="00E5445B" w:rsidRPr="00F13FB2" w:rsidRDefault="00D909FD" w:rsidP="009225BA">
      <w:pPr>
        <w:numPr>
          <w:ilvl w:val="0"/>
          <w:numId w:val="22"/>
        </w:numPr>
        <w:suppressAutoHyphens/>
        <w:spacing w:after="120" w:line="276" w:lineRule="auto"/>
        <w:ind w:left="567" w:hanging="567"/>
        <w:jc w:val="both"/>
        <w:rPr>
          <w:rFonts w:ascii="Verdana" w:hAnsi="Verdana" w:cs="TTE1771BD8t00"/>
          <w:sz w:val="20"/>
          <w:szCs w:val="20"/>
        </w:rPr>
      </w:pPr>
      <w:r w:rsidRPr="00F13FB2">
        <w:rPr>
          <w:rFonts w:ascii="Verdana" w:hAnsi="Verdana" w:cs="TTE1771BD8t00"/>
          <w:sz w:val="20"/>
          <w:szCs w:val="20"/>
        </w:rPr>
        <w:t>Zamawiający nie odpowiada za jakiekolwiek zobowiązania Wykonawcy wobec Podwykonawców, jak</w:t>
      </w:r>
      <w:r w:rsidR="00FC77B6" w:rsidRPr="00F13FB2">
        <w:rPr>
          <w:rFonts w:ascii="Verdana" w:hAnsi="Verdana" w:cs="TTE1771BD8t00"/>
          <w:sz w:val="20"/>
          <w:szCs w:val="20"/>
        </w:rPr>
        <w:t> </w:t>
      </w:r>
      <w:r w:rsidRPr="00F13FB2">
        <w:rPr>
          <w:rFonts w:ascii="Verdana" w:hAnsi="Verdana" w:cs="TTE1771BD8t00"/>
          <w:sz w:val="20"/>
          <w:szCs w:val="20"/>
        </w:rPr>
        <w:t>również za zobowiązania Podwykonawców wobec osób trzecich</w:t>
      </w:r>
      <w:r w:rsidR="00BA7A46" w:rsidRPr="00F13FB2">
        <w:rPr>
          <w:rFonts w:ascii="Verdana" w:hAnsi="Verdana" w:cs="TTE1771BD8t00"/>
          <w:sz w:val="20"/>
          <w:szCs w:val="20"/>
        </w:rPr>
        <w:t>.</w:t>
      </w:r>
    </w:p>
    <w:p w14:paraId="07EAF575" w14:textId="580F4AD0" w:rsidR="00235B6A" w:rsidRPr="00F13FB2" w:rsidRDefault="00235B6A" w:rsidP="009225BA">
      <w:pPr>
        <w:numPr>
          <w:ilvl w:val="0"/>
          <w:numId w:val="22"/>
        </w:numPr>
        <w:suppressAutoHyphens/>
        <w:spacing w:after="120" w:line="276" w:lineRule="auto"/>
        <w:ind w:left="567" w:hanging="567"/>
        <w:jc w:val="both"/>
        <w:rPr>
          <w:rFonts w:ascii="Verdana" w:hAnsi="Verdana" w:cs="TTE1771BD8t00"/>
          <w:sz w:val="20"/>
          <w:szCs w:val="20"/>
        </w:rPr>
      </w:pPr>
      <w:r w:rsidRPr="00F13FB2">
        <w:rPr>
          <w:rFonts w:ascii="Verdana" w:hAnsi="Verdana" w:cs="TTE1771BD8t00"/>
          <w:sz w:val="20"/>
          <w:szCs w:val="20"/>
        </w:rPr>
        <w:t>Zakres prac do podzlecenia nie może wykraczać poza zakres przewidziany w Ofercie Wykonawcy</w:t>
      </w:r>
      <w:r w:rsidR="00F866A2" w:rsidRPr="00F13FB2">
        <w:rPr>
          <w:rFonts w:ascii="Verdana" w:hAnsi="Verdana" w:cs="TTE1771BD8t00"/>
          <w:sz w:val="20"/>
          <w:szCs w:val="20"/>
        </w:rPr>
        <w:t xml:space="preserve">, z zastrzeżeniem </w:t>
      </w:r>
      <w:r w:rsidR="00F866A2" w:rsidRPr="00F13FB2">
        <w:rPr>
          <w:rFonts w:ascii="Verdana" w:hAnsi="Verdana"/>
          <w:sz w:val="20"/>
          <w:szCs w:val="20"/>
        </w:rPr>
        <w:t>§</w:t>
      </w:r>
      <w:r w:rsidR="006323AC" w:rsidRPr="00F13FB2">
        <w:rPr>
          <w:rFonts w:ascii="Verdana" w:hAnsi="Verdana"/>
          <w:sz w:val="20"/>
          <w:szCs w:val="20"/>
        </w:rPr>
        <w:t xml:space="preserve"> </w:t>
      </w:r>
      <w:r w:rsidR="00413ACA">
        <w:rPr>
          <w:rFonts w:ascii="Verdana" w:hAnsi="Verdana"/>
          <w:sz w:val="20"/>
          <w:szCs w:val="20"/>
        </w:rPr>
        <w:t>5</w:t>
      </w:r>
      <w:r w:rsidR="00B53EB0" w:rsidRPr="00F13FB2">
        <w:rPr>
          <w:rFonts w:ascii="Verdana" w:hAnsi="Verdana"/>
          <w:sz w:val="20"/>
          <w:szCs w:val="20"/>
        </w:rPr>
        <w:t xml:space="preserve"> Umowy</w:t>
      </w:r>
      <w:r w:rsidRPr="00F13FB2">
        <w:rPr>
          <w:rFonts w:ascii="Verdana" w:hAnsi="Verdana" w:cs="TTE1771BD8t00"/>
          <w:sz w:val="20"/>
          <w:szCs w:val="20"/>
        </w:rPr>
        <w:t>.</w:t>
      </w:r>
    </w:p>
    <w:p w14:paraId="7A879661" w14:textId="77777777" w:rsidR="00413ACA" w:rsidRDefault="00413ACA" w:rsidP="009225BA">
      <w:pPr>
        <w:spacing w:before="120" w:after="120" w:line="276" w:lineRule="auto"/>
        <w:jc w:val="center"/>
        <w:outlineLvl w:val="0"/>
        <w:rPr>
          <w:rFonts w:ascii="Verdana" w:hAnsi="Verdana" w:cs="TTE1768698t00"/>
          <w:b/>
          <w:sz w:val="20"/>
          <w:szCs w:val="20"/>
        </w:rPr>
      </w:pPr>
    </w:p>
    <w:p w14:paraId="14995E67" w14:textId="343B2983" w:rsidR="005E2286" w:rsidRPr="00F13FB2" w:rsidRDefault="005E2286"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A75998" w:rsidRPr="00F13FB2">
        <w:rPr>
          <w:rFonts w:ascii="Verdana" w:hAnsi="Verdana" w:cs="TTE1768698t00"/>
          <w:b/>
          <w:sz w:val="20"/>
          <w:szCs w:val="20"/>
        </w:rPr>
        <w:t>1</w:t>
      </w:r>
      <w:r w:rsidR="004361BA">
        <w:rPr>
          <w:rFonts w:ascii="Verdana" w:hAnsi="Verdana" w:cs="TTE1768698t00"/>
          <w:b/>
          <w:sz w:val="20"/>
          <w:szCs w:val="20"/>
        </w:rPr>
        <w:t>2</w:t>
      </w:r>
    </w:p>
    <w:p w14:paraId="5AC741A0" w14:textId="77777777" w:rsidR="005E2286" w:rsidRPr="00F13FB2" w:rsidRDefault="005E2286"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9C4664" w:rsidRPr="00F13FB2">
        <w:rPr>
          <w:rFonts w:ascii="Verdana" w:hAnsi="Verdana" w:cs="TTE1768698t00"/>
          <w:b/>
          <w:sz w:val="20"/>
          <w:szCs w:val="20"/>
        </w:rPr>
        <w:t>C</w:t>
      </w:r>
      <w:r w:rsidRPr="00F13FB2">
        <w:rPr>
          <w:rFonts w:ascii="Verdana" w:hAnsi="Verdana" w:cs="TTE1768698t00"/>
          <w:b/>
          <w:sz w:val="20"/>
          <w:szCs w:val="20"/>
        </w:rPr>
        <w:t xml:space="preserve">esja </w:t>
      </w:r>
      <w:r w:rsidR="00FE54D3" w:rsidRPr="00F13FB2">
        <w:rPr>
          <w:rFonts w:ascii="Verdana" w:hAnsi="Verdana" w:cs="TTE1768698t00"/>
          <w:b/>
          <w:sz w:val="20"/>
          <w:szCs w:val="20"/>
        </w:rPr>
        <w:t xml:space="preserve">i Zastaw </w:t>
      </w:r>
      <w:r w:rsidR="009C4664" w:rsidRPr="00F13FB2">
        <w:rPr>
          <w:rFonts w:ascii="Verdana" w:hAnsi="Verdana" w:cs="TTE1768698t00"/>
          <w:b/>
          <w:sz w:val="20"/>
          <w:szCs w:val="20"/>
        </w:rPr>
        <w:t>W</w:t>
      </w:r>
      <w:r w:rsidRPr="00F13FB2">
        <w:rPr>
          <w:rFonts w:ascii="Verdana" w:hAnsi="Verdana" w:cs="TTE1768698t00"/>
          <w:b/>
          <w:sz w:val="20"/>
          <w:szCs w:val="20"/>
        </w:rPr>
        <w:t>ierzytelności)</w:t>
      </w:r>
    </w:p>
    <w:p w14:paraId="292D7769" w14:textId="77777777" w:rsidR="00FE54D3" w:rsidRPr="00F13FB2" w:rsidRDefault="00FE54D3" w:rsidP="009225BA">
      <w:pPr>
        <w:pStyle w:val="Tekstpodstawowy"/>
        <w:numPr>
          <w:ilvl w:val="0"/>
          <w:numId w:val="28"/>
        </w:numPr>
        <w:spacing w:after="80" w:line="276" w:lineRule="auto"/>
        <w:ind w:left="567" w:hanging="567"/>
        <w:jc w:val="both"/>
        <w:rPr>
          <w:rFonts w:ascii="Verdana" w:hAnsi="Verdana"/>
          <w:sz w:val="20"/>
          <w:szCs w:val="20"/>
        </w:rPr>
      </w:pPr>
      <w:r w:rsidRPr="00F13FB2">
        <w:rPr>
          <w:rFonts w:ascii="Verdana" w:hAnsi="Verdana"/>
          <w:sz w:val="20"/>
          <w:szCs w:val="20"/>
        </w:rPr>
        <w:t>Wierzytelności wynikające z Umowy nie mogą być przedmiotem zastawu lub cesji (przelewu) na rzecz osoby trzeciej, bez pisemnej, pod rygorem nieważności, zgody Zamawiającego.</w:t>
      </w:r>
    </w:p>
    <w:p w14:paraId="504ABA48" w14:textId="1EE74F19" w:rsidR="00FE54D3" w:rsidRPr="00F13FB2" w:rsidRDefault="4C1216AC" w:rsidP="009225BA">
      <w:pPr>
        <w:pStyle w:val="Tekstpodstawowy"/>
        <w:numPr>
          <w:ilvl w:val="0"/>
          <w:numId w:val="28"/>
        </w:numPr>
        <w:spacing w:after="80" w:line="276" w:lineRule="auto"/>
        <w:ind w:left="567" w:hanging="567"/>
        <w:jc w:val="both"/>
        <w:rPr>
          <w:rFonts w:ascii="Verdana" w:hAnsi="Verdana"/>
          <w:sz w:val="20"/>
          <w:szCs w:val="20"/>
        </w:rPr>
      </w:pPr>
      <w:r w:rsidRPr="00F13FB2">
        <w:rPr>
          <w:rFonts w:ascii="Verdana" w:hAnsi="Verdana"/>
          <w:sz w:val="20"/>
          <w:szCs w:val="20"/>
        </w:rPr>
        <w:t>W przypadku, gdy Wykonawca występuje jako Konsorcjum, z wnioskiem o wyrażenie zgody na zastaw lub cesję (przelew) jakiejkolwiek wierzytelności wynikającej z Umowy muszą wystąpić łącznie wszyscy członkowie Konsorcjum (tj. Lider oraz pozostałe podmioty wspólnie realizujące Umowę). Zastaw lub cesja (przelew), po uzyskaniu zgody Zamawiającego, powinn</w:t>
      </w:r>
      <w:r w:rsidR="006D660B" w:rsidRPr="00F13FB2">
        <w:rPr>
          <w:rFonts w:ascii="Verdana" w:hAnsi="Verdana"/>
          <w:sz w:val="20"/>
          <w:szCs w:val="20"/>
        </w:rPr>
        <w:t>y</w:t>
      </w:r>
      <w:r w:rsidRPr="00F13FB2">
        <w:rPr>
          <w:rFonts w:ascii="Verdana" w:hAnsi="Verdana"/>
          <w:sz w:val="20"/>
          <w:szCs w:val="20"/>
        </w:rPr>
        <w:t xml:space="preserve"> zostać zawart</w:t>
      </w:r>
      <w:r w:rsidR="006D660B" w:rsidRPr="00F13FB2">
        <w:rPr>
          <w:rFonts w:ascii="Verdana" w:hAnsi="Verdana"/>
          <w:sz w:val="20"/>
          <w:szCs w:val="20"/>
        </w:rPr>
        <w:t>e</w:t>
      </w:r>
      <w:r w:rsidRPr="00F13FB2">
        <w:rPr>
          <w:rFonts w:ascii="Verdana" w:hAnsi="Verdana"/>
          <w:sz w:val="20"/>
          <w:szCs w:val="20"/>
        </w:rPr>
        <w:t xml:space="preserve"> łącznie przez wszystkich członków Konsorcjum (tj. Lidera oraz pozostałe podmioty).</w:t>
      </w:r>
    </w:p>
    <w:p w14:paraId="798794AE" w14:textId="77777777" w:rsidR="001B2E62" w:rsidRPr="00F13FB2" w:rsidRDefault="001B2E62" w:rsidP="009225BA">
      <w:pPr>
        <w:spacing w:before="120" w:after="120" w:line="276" w:lineRule="auto"/>
        <w:jc w:val="center"/>
        <w:outlineLvl w:val="0"/>
        <w:rPr>
          <w:rFonts w:ascii="Verdana" w:hAnsi="Verdana" w:cs="TTE1768698t00"/>
          <w:b/>
          <w:sz w:val="20"/>
          <w:szCs w:val="20"/>
        </w:rPr>
      </w:pPr>
    </w:p>
    <w:p w14:paraId="03494316" w14:textId="0EB06FF7" w:rsidR="005E2286" w:rsidRPr="00F13FB2" w:rsidRDefault="005E2286"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A75998" w:rsidRPr="00F13FB2">
        <w:rPr>
          <w:rFonts w:ascii="Verdana" w:hAnsi="Verdana" w:cs="TTE1768698t00"/>
          <w:b/>
          <w:sz w:val="20"/>
          <w:szCs w:val="20"/>
        </w:rPr>
        <w:t>1</w:t>
      </w:r>
      <w:r w:rsidR="004361BA">
        <w:rPr>
          <w:rFonts w:ascii="Verdana" w:hAnsi="Verdana" w:cs="TTE1768698t00"/>
          <w:b/>
          <w:sz w:val="20"/>
          <w:szCs w:val="20"/>
        </w:rPr>
        <w:t>3</w:t>
      </w:r>
    </w:p>
    <w:p w14:paraId="2C9F67B4" w14:textId="77777777" w:rsidR="005E2286" w:rsidRPr="00F13FB2" w:rsidRDefault="005E2286" w:rsidP="00606AF6">
      <w:pPr>
        <w:spacing w:after="120"/>
        <w:jc w:val="center"/>
        <w:outlineLvl w:val="0"/>
        <w:rPr>
          <w:rFonts w:ascii="Verdana" w:hAnsi="Verdana" w:cs="TTE1768698t00"/>
          <w:sz w:val="20"/>
          <w:szCs w:val="20"/>
        </w:rPr>
      </w:pPr>
      <w:r w:rsidRPr="00F13FB2">
        <w:rPr>
          <w:rFonts w:ascii="Verdana" w:hAnsi="Verdana" w:cs="TTE1768698t00"/>
          <w:b/>
          <w:sz w:val="20"/>
          <w:szCs w:val="20"/>
        </w:rPr>
        <w:t>(</w:t>
      </w:r>
      <w:r w:rsidR="009C4664" w:rsidRPr="00F13FB2">
        <w:rPr>
          <w:rFonts w:ascii="Verdana" w:hAnsi="Verdana" w:cs="TTE1768698t00"/>
          <w:b/>
          <w:sz w:val="20"/>
          <w:szCs w:val="20"/>
        </w:rPr>
        <w:t>Z</w:t>
      </w:r>
      <w:r w:rsidRPr="00F13FB2">
        <w:rPr>
          <w:rFonts w:ascii="Verdana" w:hAnsi="Verdana" w:cs="TTE1768698t00"/>
          <w:b/>
          <w:sz w:val="20"/>
          <w:szCs w:val="20"/>
        </w:rPr>
        <w:t xml:space="preserve">abezpieczenie </w:t>
      </w:r>
      <w:r w:rsidR="009C4664" w:rsidRPr="00F13FB2">
        <w:rPr>
          <w:rFonts w:ascii="Verdana" w:hAnsi="Verdana" w:cs="TTE1768698t00"/>
          <w:b/>
          <w:sz w:val="20"/>
          <w:szCs w:val="20"/>
        </w:rPr>
        <w:t>N</w:t>
      </w:r>
      <w:r w:rsidRPr="00F13FB2">
        <w:rPr>
          <w:rFonts w:ascii="Verdana" w:hAnsi="Verdana" w:cs="TTE1768698t00"/>
          <w:b/>
          <w:sz w:val="20"/>
          <w:szCs w:val="20"/>
        </w:rPr>
        <w:t xml:space="preserve">ależytego </w:t>
      </w:r>
      <w:r w:rsidR="009C4664" w:rsidRPr="00F13FB2">
        <w:rPr>
          <w:rFonts w:ascii="Verdana" w:hAnsi="Verdana" w:cs="TTE1768698t00"/>
          <w:b/>
          <w:sz w:val="20"/>
          <w:szCs w:val="20"/>
        </w:rPr>
        <w:t>W</w:t>
      </w:r>
      <w:r w:rsidRPr="00F13FB2">
        <w:rPr>
          <w:rFonts w:ascii="Verdana" w:hAnsi="Verdana" w:cs="TTE1768698t00"/>
          <w:b/>
          <w:sz w:val="20"/>
          <w:szCs w:val="20"/>
        </w:rPr>
        <w:t>ykonania Umowy)</w:t>
      </w:r>
    </w:p>
    <w:p w14:paraId="7A5A2D85" w14:textId="72F11F0A" w:rsidR="00282045" w:rsidRPr="00F13FB2" w:rsidRDefault="00282045" w:rsidP="00C439F2">
      <w:pPr>
        <w:pStyle w:val="Akapitzlist"/>
        <w:numPr>
          <w:ilvl w:val="3"/>
          <w:numId w:val="47"/>
        </w:numPr>
        <w:spacing w:before="120" w:after="120" w:line="276" w:lineRule="auto"/>
        <w:ind w:left="567" w:right="-85" w:hanging="567"/>
        <w:contextualSpacing w:val="0"/>
        <w:jc w:val="both"/>
        <w:rPr>
          <w:rFonts w:ascii="Verdana" w:hAnsi="Verdana"/>
          <w:color w:val="auto"/>
          <w:sz w:val="20"/>
          <w:szCs w:val="20"/>
        </w:rPr>
      </w:pPr>
      <w:r w:rsidRPr="00F13FB2">
        <w:rPr>
          <w:rFonts w:ascii="Verdana" w:hAnsi="Verdana"/>
          <w:color w:val="auto"/>
          <w:sz w:val="20"/>
          <w:szCs w:val="20"/>
        </w:rPr>
        <w:t xml:space="preserve">Ustala się zabezpieczenie należytego wykonania Umowy w wysokości </w:t>
      </w:r>
      <w:r w:rsidR="00D174D5" w:rsidRPr="00F13FB2">
        <w:rPr>
          <w:rFonts w:ascii="Verdana" w:hAnsi="Verdana"/>
          <w:color w:val="auto"/>
          <w:sz w:val="20"/>
          <w:szCs w:val="20"/>
        </w:rPr>
        <w:t>5</w:t>
      </w:r>
      <w:r w:rsidRPr="00F13FB2">
        <w:rPr>
          <w:rFonts w:ascii="Verdana" w:hAnsi="Verdana"/>
          <w:color w:val="auto"/>
          <w:sz w:val="20"/>
          <w:szCs w:val="20"/>
        </w:rPr>
        <w:t xml:space="preserve">% wynagrodzenia brutto, o którym mowa w </w:t>
      </w:r>
      <w:r w:rsidR="0034497C" w:rsidRPr="00F13FB2">
        <w:rPr>
          <w:rFonts w:ascii="Verdana" w:hAnsi="Verdana"/>
          <w:color w:val="auto"/>
          <w:sz w:val="20"/>
          <w:szCs w:val="20"/>
        </w:rPr>
        <w:t>§ 2</w:t>
      </w:r>
      <w:r w:rsidRPr="00F13FB2">
        <w:rPr>
          <w:rFonts w:ascii="Verdana" w:hAnsi="Verdana"/>
          <w:color w:val="auto"/>
          <w:sz w:val="20"/>
          <w:szCs w:val="20"/>
        </w:rPr>
        <w:t xml:space="preserve"> ust. 1 Umowy, tj. kwotę</w:t>
      </w:r>
      <w:r w:rsidR="00AD5C15" w:rsidRPr="00F13FB2">
        <w:rPr>
          <w:rFonts w:ascii="Verdana" w:hAnsi="Verdana"/>
          <w:color w:val="auto"/>
          <w:sz w:val="20"/>
          <w:szCs w:val="20"/>
        </w:rPr>
        <w:t xml:space="preserve"> </w:t>
      </w:r>
      <w:r w:rsidR="00BC32D6" w:rsidRPr="00F13FB2">
        <w:rPr>
          <w:rFonts w:ascii="Verdana" w:hAnsi="Verdana"/>
          <w:color w:val="auto"/>
          <w:sz w:val="20"/>
          <w:szCs w:val="20"/>
        </w:rPr>
        <w:t xml:space="preserve">[…] </w:t>
      </w:r>
      <w:r w:rsidRPr="00F13FB2">
        <w:rPr>
          <w:rFonts w:ascii="Verdana" w:hAnsi="Verdana"/>
          <w:color w:val="auto"/>
          <w:sz w:val="20"/>
          <w:szCs w:val="20"/>
        </w:rPr>
        <w:t xml:space="preserve">zł (słownie: </w:t>
      </w:r>
      <w:r w:rsidR="00BC32D6" w:rsidRPr="00F13FB2">
        <w:rPr>
          <w:rFonts w:ascii="Verdana" w:hAnsi="Verdana"/>
          <w:color w:val="auto"/>
          <w:sz w:val="20"/>
          <w:szCs w:val="20"/>
        </w:rPr>
        <w:t>[…]).</w:t>
      </w:r>
    </w:p>
    <w:p w14:paraId="709142F2" w14:textId="0A9DFB8E" w:rsidR="00282045" w:rsidRPr="00F13FB2" w:rsidRDefault="4B1FDD6C" w:rsidP="00C439F2">
      <w:pPr>
        <w:pStyle w:val="Akapitzlist"/>
        <w:numPr>
          <w:ilvl w:val="3"/>
          <w:numId w:val="47"/>
        </w:numPr>
        <w:spacing w:before="120" w:after="120" w:line="276" w:lineRule="auto"/>
        <w:ind w:left="567" w:right="-85" w:hanging="567"/>
        <w:contextualSpacing w:val="0"/>
        <w:jc w:val="both"/>
        <w:rPr>
          <w:rFonts w:ascii="Verdana" w:hAnsi="Verdana"/>
          <w:color w:val="auto"/>
          <w:sz w:val="20"/>
          <w:szCs w:val="20"/>
        </w:rPr>
      </w:pPr>
      <w:r w:rsidRPr="00F13FB2">
        <w:rPr>
          <w:rFonts w:ascii="Verdana" w:hAnsi="Verdana"/>
          <w:color w:val="auto"/>
          <w:sz w:val="20"/>
          <w:szCs w:val="20"/>
        </w:rPr>
        <w:t xml:space="preserve">Przed zawarciem Umowy Wykonawca wniósł ustaloną w ust. 1 kwotę zabezpieczenia należytego wykonania Umowy w formie </w:t>
      </w:r>
      <w:r w:rsidR="5600777E" w:rsidRPr="00F13FB2">
        <w:rPr>
          <w:rFonts w:ascii="Verdana" w:hAnsi="Verdana"/>
          <w:color w:val="auto"/>
          <w:sz w:val="20"/>
          <w:szCs w:val="20"/>
        </w:rPr>
        <w:t>[…]</w:t>
      </w:r>
      <w:r w:rsidR="002449AA" w:rsidRPr="00F13FB2">
        <w:rPr>
          <w:rFonts w:ascii="Verdana" w:hAnsi="Verdana"/>
          <w:color w:val="auto"/>
          <w:sz w:val="20"/>
          <w:szCs w:val="20"/>
        </w:rPr>
        <w:t>.</w:t>
      </w:r>
      <w:r w:rsidR="009D2351" w:rsidRPr="00F13FB2">
        <w:rPr>
          <w:rFonts w:ascii="Verdana" w:hAnsi="Verdana"/>
          <w:color w:val="auto"/>
          <w:sz w:val="20"/>
          <w:szCs w:val="20"/>
        </w:rPr>
        <w:t xml:space="preserve">W przypadku zmiany formy zabezpieczenia należytego wykonania Umowy </w:t>
      </w:r>
      <w:r w:rsidR="009D2351" w:rsidRPr="00F13FB2">
        <w:rPr>
          <w:rFonts w:ascii="Verdana" w:hAnsi="Verdana"/>
          <w:color w:val="auto"/>
          <w:sz w:val="20"/>
          <w:szCs w:val="20"/>
          <w:lang w:val="pl-PL"/>
        </w:rPr>
        <w:t>z</w:t>
      </w:r>
      <w:r w:rsidR="004A32FB" w:rsidRPr="00F13FB2">
        <w:rPr>
          <w:rFonts w:ascii="Verdana" w:hAnsi="Verdana"/>
          <w:color w:val="auto"/>
          <w:sz w:val="20"/>
          <w:szCs w:val="20"/>
          <w:lang w:val="pl-PL"/>
        </w:rPr>
        <w:t>miana jest dokonywana z zachowaniem ciągłości zabezpieczenia i bez zmniejszenia jego wysokości</w:t>
      </w:r>
      <w:r w:rsidR="009D2351" w:rsidRPr="00F13FB2">
        <w:rPr>
          <w:rFonts w:ascii="Verdana" w:hAnsi="Verdana"/>
          <w:color w:val="auto"/>
          <w:sz w:val="20"/>
          <w:szCs w:val="20"/>
          <w:lang w:val="pl-PL"/>
        </w:rPr>
        <w:t>.</w:t>
      </w:r>
    </w:p>
    <w:p w14:paraId="0FC23308" w14:textId="3C34A54D" w:rsidR="00A3270D" w:rsidRPr="00F13FB2" w:rsidRDefault="00A3270D" w:rsidP="00C439F2">
      <w:pPr>
        <w:pStyle w:val="Akapitzlist"/>
        <w:numPr>
          <w:ilvl w:val="3"/>
          <w:numId w:val="47"/>
        </w:numPr>
        <w:spacing w:before="120" w:after="120" w:line="276" w:lineRule="auto"/>
        <w:ind w:left="567" w:right="-85" w:hanging="567"/>
        <w:contextualSpacing w:val="0"/>
        <w:jc w:val="both"/>
        <w:rPr>
          <w:rFonts w:ascii="Verdana" w:hAnsi="Verdana"/>
          <w:color w:val="auto"/>
          <w:sz w:val="20"/>
          <w:szCs w:val="20"/>
        </w:rPr>
      </w:pPr>
      <w:r w:rsidRPr="00F13FB2">
        <w:rPr>
          <w:rFonts w:ascii="Verdana" w:hAnsi="Verdana"/>
          <w:color w:val="auto"/>
          <w:sz w:val="20"/>
          <w:szCs w:val="20"/>
        </w:rPr>
        <w:t xml:space="preserve">Jeżeli zabezpieczenie </w:t>
      </w:r>
      <w:r w:rsidRPr="00F13FB2">
        <w:rPr>
          <w:rFonts w:ascii="Verdana" w:hAnsi="Verdana"/>
          <w:iCs/>
          <w:color w:val="auto"/>
          <w:sz w:val="20"/>
          <w:szCs w:val="20"/>
        </w:rPr>
        <w:t>należytego</w:t>
      </w:r>
      <w:r w:rsidRPr="00F13FB2">
        <w:rPr>
          <w:rFonts w:ascii="Verdana" w:hAnsi="Verdana"/>
          <w:color w:val="auto"/>
          <w:sz w:val="20"/>
          <w:szCs w:val="20"/>
        </w:rPr>
        <w:t xml:space="preserve"> wykonania będzie wniesione w jednej z poniższych form:</w:t>
      </w:r>
    </w:p>
    <w:p w14:paraId="282C69CA" w14:textId="3206F383" w:rsidR="00A3270D" w:rsidRPr="00F13FB2" w:rsidRDefault="00A3270D" w:rsidP="00606AF6">
      <w:pPr>
        <w:spacing w:before="120" w:after="120" w:line="276" w:lineRule="auto"/>
        <w:ind w:left="993" w:right="-85" w:hanging="426"/>
        <w:jc w:val="both"/>
        <w:rPr>
          <w:rFonts w:ascii="Verdana" w:hAnsi="Verdana"/>
          <w:sz w:val="20"/>
          <w:szCs w:val="20"/>
        </w:rPr>
      </w:pPr>
      <w:r w:rsidRPr="00F13FB2">
        <w:rPr>
          <w:rFonts w:ascii="Verdana" w:hAnsi="Verdana"/>
          <w:sz w:val="20"/>
          <w:szCs w:val="20"/>
        </w:rPr>
        <w:t xml:space="preserve">1) </w:t>
      </w:r>
      <w:r w:rsidR="006274D7" w:rsidRPr="00F13FB2">
        <w:rPr>
          <w:rFonts w:ascii="Verdana" w:hAnsi="Verdana"/>
          <w:sz w:val="20"/>
          <w:szCs w:val="20"/>
        </w:rPr>
        <w:tab/>
      </w:r>
      <w:r w:rsidRPr="00F13FB2">
        <w:rPr>
          <w:rFonts w:ascii="Verdana" w:hAnsi="Verdana"/>
          <w:sz w:val="20"/>
          <w:szCs w:val="20"/>
        </w:rPr>
        <w:t xml:space="preserve">w pieniądzu – Wykonawca wniesie zabezpieczenie </w:t>
      </w:r>
      <w:r w:rsidRPr="00F13FB2">
        <w:rPr>
          <w:rFonts w:ascii="Verdana" w:hAnsi="Verdana"/>
          <w:iCs/>
          <w:sz w:val="20"/>
          <w:szCs w:val="20"/>
        </w:rPr>
        <w:t>należytego</w:t>
      </w:r>
      <w:r w:rsidRPr="00F13FB2">
        <w:rPr>
          <w:rFonts w:ascii="Verdana" w:hAnsi="Verdana"/>
          <w:sz w:val="20"/>
          <w:szCs w:val="20"/>
        </w:rPr>
        <w:t xml:space="preserve"> wykonania na cały okres obowiązywania Umowy, lub</w:t>
      </w:r>
    </w:p>
    <w:p w14:paraId="4AE3207B" w14:textId="74E869E2" w:rsidR="00A3270D" w:rsidRPr="00F13FB2" w:rsidRDefault="00A3270D" w:rsidP="00606AF6">
      <w:pPr>
        <w:spacing w:before="120" w:after="120" w:line="276" w:lineRule="auto"/>
        <w:ind w:left="993" w:right="-85" w:hanging="426"/>
        <w:jc w:val="both"/>
        <w:rPr>
          <w:rFonts w:ascii="Verdana" w:hAnsi="Verdana"/>
          <w:sz w:val="20"/>
          <w:szCs w:val="20"/>
        </w:rPr>
      </w:pPr>
      <w:r w:rsidRPr="00F13FB2">
        <w:rPr>
          <w:rFonts w:ascii="Verdana" w:hAnsi="Verdana"/>
          <w:sz w:val="20"/>
          <w:szCs w:val="20"/>
        </w:rPr>
        <w:lastRenderedPageBreak/>
        <w:t xml:space="preserve">2) </w:t>
      </w:r>
      <w:r w:rsidR="006274D7" w:rsidRPr="00F13FB2">
        <w:rPr>
          <w:rFonts w:ascii="Verdana" w:hAnsi="Verdana"/>
          <w:sz w:val="20"/>
          <w:szCs w:val="20"/>
        </w:rPr>
        <w:tab/>
      </w:r>
      <w:r w:rsidRPr="00F13FB2">
        <w:rPr>
          <w:rFonts w:ascii="Verdana" w:hAnsi="Verdana"/>
          <w:sz w:val="20"/>
          <w:szCs w:val="20"/>
        </w:rPr>
        <w:t xml:space="preserve">innej, niż w pieniądzu - Wykonawca wniesie zabezpieczenie </w:t>
      </w:r>
      <w:r w:rsidRPr="00F13FB2">
        <w:rPr>
          <w:rFonts w:ascii="Verdana" w:hAnsi="Verdana"/>
          <w:iCs/>
          <w:sz w:val="20"/>
          <w:szCs w:val="20"/>
        </w:rPr>
        <w:t>należytego</w:t>
      </w:r>
      <w:r w:rsidRPr="00F13FB2">
        <w:rPr>
          <w:rFonts w:ascii="Verdana" w:hAnsi="Verdana"/>
          <w:sz w:val="20"/>
          <w:szCs w:val="20"/>
        </w:rPr>
        <w:t xml:space="preserve"> wykonania na cały okres obowiązywania Umowy lub na okres nie krótszy niż 5 lat z</w:t>
      </w:r>
      <w:r w:rsidR="009511A0" w:rsidRPr="00F13FB2">
        <w:rPr>
          <w:rFonts w:ascii="Verdana" w:hAnsi="Verdana"/>
          <w:sz w:val="20"/>
          <w:szCs w:val="20"/>
        </w:rPr>
        <w:t> </w:t>
      </w:r>
      <w:r w:rsidRPr="00F13FB2">
        <w:rPr>
          <w:rFonts w:ascii="Verdana" w:hAnsi="Verdana"/>
          <w:sz w:val="20"/>
          <w:szCs w:val="20"/>
        </w:rPr>
        <w:t xml:space="preserve">jednoczesnym zobowiązaniem do przedłużania </w:t>
      </w:r>
      <w:r w:rsidR="00950A42" w:rsidRPr="00F13FB2">
        <w:rPr>
          <w:rFonts w:ascii="Verdana" w:hAnsi="Verdana"/>
          <w:sz w:val="20"/>
          <w:szCs w:val="20"/>
        </w:rPr>
        <w:t>z</w:t>
      </w:r>
      <w:r w:rsidRPr="00F13FB2">
        <w:rPr>
          <w:rFonts w:ascii="Verdana" w:hAnsi="Verdana"/>
          <w:sz w:val="20"/>
          <w:szCs w:val="20"/>
        </w:rPr>
        <w:t xml:space="preserve">abezpieczenia </w:t>
      </w:r>
      <w:r w:rsidR="00950A42" w:rsidRPr="00F13FB2">
        <w:rPr>
          <w:rFonts w:ascii="Verdana" w:hAnsi="Verdana"/>
          <w:sz w:val="20"/>
          <w:szCs w:val="20"/>
        </w:rPr>
        <w:t>w</w:t>
      </w:r>
      <w:r w:rsidRPr="00F13FB2">
        <w:rPr>
          <w:rFonts w:ascii="Verdana" w:hAnsi="Verdana"/>
          <w:sz w:val="20"/>
          <w:szCs w:val="20"/>
        </w:rPr>
        <w:t xml:space="preserve">ykonania lub wniesienia nowego </w:t>
      </w:r>
      <w:r w:rsidR="00950A42" w:rsidRPr="00F13FB2">
        <w:rPr>
          <w:rFonts w:ascii="Verdana" w:hAnsi="Verdana"/>
          <w:sz w:val="20"/>
          <w:szCs w:val="20"/>
        </w:rPr>
        <w:t>z</w:t>
      </w:r>
      <w:r w:rsidRPr="00F13FB2">
        <w:rPr>
          <w:rFonts w:ascii="Verdana" w:hAnsi="Verdana"/>
          <w:sz w:val="20"/>
          <w:szCs w:val="20"/>
        </w:rPr>
        <w:t xml:space="preserve">abezpieczenia </w:t>
      </w:r>
      <w:r w:rsidR="00950A42" w:rsidRPr="00F13FB2">
        <w:rPr>
          <w:rFonts w:ascii="Verdana" w:hAnsi="Verdana"/>
          <w:sz w:val="20"/>
          <w:szCs w:val="20"/>
        </w:rPr>
        <w:t>w</w:t>
      </w:r>
      <w:r w:rsidRPr="00F13FB2">
        <w:rPr>
          <w:rFonts w:ascii="Verdana" w:hAnsi="Verdana"/>
          <w:sz w:val="20"/>
          <w:szCs w:val="20"/>
        </w:rPr>
        <w:t>ykonania na kolejne okresy.</w:t>
      </w:r>
    </w:p>
    <w:p w14:paraId="0661EE12" w14:textId="5A5B6E06" w:rsidR="00282045" w:rsidRPr="00F13FB2" w:rsidRDefault="005F57EC" w:rsidP="009225BA">
      <w:pPr>
        <w:spacing w:before="120" w:after="120" w:line="276" w:lineRule="auto"/>
        <w:ind w:left="567" w:right="-85" w:hanging="567"/>
        <w:jc w:val="both"/>
        <w:rPr>
          <w:rFonts w:ascii="Verdana" w:hAnsi="Verdana"/>
          <w:sz w:val="20"/>
          <w:szCs w:val="20"/>
        </w:rPr>
      </w:pPr>
      <w:r w:rsidRPr="00F13FB2">
        <w:rPr>
          <w:rFonts w:ascii="Verdana" w:hAnsi="Verdana"/>
          <w:sz w:val="20"/>
          <w:szCs w:val="20"/>
        </w:rPr>
        <w:t>5</w:t>
      </w:r>
      <w:r w:rsidR="00282045" w:rsidRPr="00F13FB2">
        <w:rPr>
          <w:rFonts w:ascii="Verdana" w:hAnsi="Verdana"/>
          <w:sz w:val="20"/>
          <w:szCs w:val="20"/>
        </w:rPr>
        <w:t xml:space="preserve">. </w:t>
      </w:r>
      <w:r w:rsidR="006274D7" w:rsidRPr="00F13FB2">
        <w:rPr>
          <w:rFonts w:ascii="Verdana" w:hAnsi="Verdana"/>
          <w:sz w:val="20"/>
          <w:szCs w:val="20"/>
        </w:rPr>
        <w:tab/>
      </w:r>
      <w:r w:rsidR="00282045" w:rsidRPr="00F13FB2">
        <w:rPr>
          <w:rFonts w:ascii="Verdana" w:hAnsi="Verdana"/>
          <w:sz w:val="20"/>
          <w:szCs w:val="20"/>
        </w:rPr>
        <w:t xml:space="preserve">Zabezpieczenie należytego wykonania Umowy będzie zwrócone Wykonawcy w terminie 30 </w:t>
      </w:r>
      <w:r w:rsidR="00403BCC" w:rsidRPr="00F13FB2">
        <w:rPr>
          <w:rFonts w:ascii="Verdana" w:hAnsi="Verdana"/>
          <w:sz w:val="20"/>
          <w:szCs w:val="20"/>
        </w:rPr>
        <w:t>D</w:t>
      </w:r>
      <w:r w:rsidR="00282045" w:rsidRPr="00F13FB2">
        <w:rPr>
          <w:rFonts w:ascii="Verdana" w:hAnsi="Verdana"/>
          <w:sz w:val="20"/>
          <w:szCs w:val="20"/>
        </w:rPr>
        <w:t>ni od daty</w:t>
      </w:r>
      <w:r w:rsidR="00CD4CC5" w:rsidRPr="00F13FB2">
        <w:rPr>
          <w:rFonts w:ascii="Verdana" w:hAnsi="Verdana"/>
          <w:sz w:val="20"/>
          <w:szCs w:val="20"/>
        </w:rPr>
        <w:t xml:space="preserve"> </w:t>
      </w:r>
      <w:r w:rsidR="00CD4CC5" w:rsidRPr="00646A89">
        <w:rPr>
          <w:rFonts w:ascii="Verdana" w:hAnsi="Verdana"/>
          <w:sz w:val="20"/>
          <w:szCs w:val="20"/>
        </w:rPr>
        <w:t>podpisania</w:t>
      </w:r>
      <w:r w:rsidR="00282045" w:rsidRPr="00646A89">
        <w:rPr>
          <w:rFonts w:ascii="Verdana" w:hAnsi="Verdana"/>
          <w:sz w:val="20"/>
          <w:szCs w:val="20"/>
        </w:rPr>
        <w:t xml:space="preserve"> </w:t>
      </w:r>
      <w:r w:rsidR="00606AF6" w:rsidRPr="00606AF6">
        <w:rPr>
          <w:rFonts w:ascii="Verdana" w:hAnsi="Verdana"/>
          <w:sz w:val="20"/>
          <w:szCs w:val="20"/>
        </w:rPr>
        <w:t>P</w:t>
      </w:r>
      <w:r w:rsidR="0099132D" w:rsidRPr="00606AF6">
        <w:rPr>
          <w:rFonts w:ascii="Verdana" w:hAnsi="Verdana"/>
          <w:sz w:val="20"/>
          <w:szCs w:val="20"/>
        </w:rPr>
        <w:t xml:space="preserve">rotokołu </w:t>
      </w:r>
      <w:r w:rsidR="00606AF6" w:rsidRPr="00606AF6">
        <w:rPr>
          <w:rFonts w:ascii="Verdana" w:hAnsi="Verdana"/>
          <w:sz w:val="20"/>
          <w:szCs w:val="20"/>
        </w:rPr>
        <w:t>O</w:t>
      </w:r>
      <w:r w:rsidR="0099132D" w:rsidRPr="00606AF6">
        <w:rPr>
          <w:rFonts w:ascii="Verdana" w:hAnsi="Verdana"/>
          <w:sz w:val="20"/>
          <w:szCs w:val="20"/>
        </w:rPr>
        <w:t>dbioru końcowego</w:t>
      </w:r>
      <w:r w:rsidR="00282045" w:rsidRPr="00606AF6">
        <w:rPr>
          <w:rFonts w:ascii="Verdana" w:hAnsi="Verdana"/>
          <w:sz w:val="20"/>
          <w:szCs w:val="20"/>
        </w:rPr>
        <w:t>,</w:t>
      </w:r>
      <w:r w:rsidR="00282045" w:rsidRPr="00F13FB2">
        <w:rPr>
          <w:rFonts w:ascii="Verdana" w:hAnsi="Verdana"/>
          <w:sz w:val="20"/>
          <w:szCs w:val="20"/>
        </w:rPr>
        <w:t xml:space="preserve"> z zastrzeżeniem, iż Zamawiający pozostawi na zabezpieczenie roszczeń</w:t>
      </w:r>
      <w:r w:rsidR="000C34F1" w:rsidRPr="00F13FB2">
        <w:rPr>
          <w:rFonts w:ascii="Verdana" w:hAnsi="Verdana"/>
          <w:sz w:val="20"/>
          <w:szCs w:val="20"/>
        </w:rPr>
        <w:t xml:space="preserve"> </w:t>
      </w:r>
      <w:r w:rsidR="00282045" w:rsidRPr="00F13FB2">
        <w:rPr>
          <w:rFonts w:ascii="Verdana" w:hAnsi="Verdana"/>
          <w:sz w:val="20"/>
          <w:szCs w:val="20"/>
        </w:rPr>
        <w:t xml:space="preserve">z tytułu rękojmi za </w:t>
      </w:r>
      <w:r w:rsidR="007B3B26" w:rsidRPr="00F13FB2">
        <w:rPr>
          <w:rFonts w:ascii="Verdana" w:hAnsi="Verdana"/>
          <w:sz w:val="20"/>
          <w:szCs w:val="20"/>
        </w:rPr>
        <w:t>W</w:t>
      </w:r>
      <w:r w:rsidR="00282045" w:rsidRPr="00F13FB2">
        <w:rPr>
          <w:rFonts w:ascii="Verdana" w:hAnsi="Verdana"/>
          <w:sz w:val="20"/>
          <w:szCs w:val="20"/>
        </w:rPr>
        <w:t xml:space="preserve">ady równowartość 30 % zabezpieczenia należytego wykonania Umowy. Kwota ta zostanie zwrócona Wykonawcy nie później niż w 15 </w:t>
      </w:r>
      <w:r w:rsidR="00403BCC" w:rsidRPr="00F13FB2">
        <w:rPr>
          <w:rFonts w:ascii="Verdana" w:hAnsi="Verdana"/>
          <w:sz w:val="20"/>
          <w:szCs w:val="20"/>
        </w:rPr>
        <w:t>D</w:t>
      </w:r>
      <w:r w:rsidR="00282045" w:rsidRPr="00F13FB2">
        <w:rPr>
          <w:rFonts w:ascii="Verdana" w:hAnsi="Verdana"/>
          <w:sz w:val="20"/>
          <w:szCs w:val="20"/>
        </w:rPr>
        <w:t xml:space="preserve">niu po upływie okresu rękojmi za </w:t>
      </w:r>
      <w:r w:rsidR="00FD2389" w:rsidRPr="00F13FB2">
        <w:rPr>
          <w:rFonts w:ascii="Verdana" w:hAnsi="Verdana"/>
          <w:sz w:val="20"/>
          <w:szCs w:val="20"/>
        </w:rPr>
        <w:t>W</w:t>
      </w:r>
      <w:r w:rsidR="00282045" w:rsidRPr="00F13FB2">
        <w:rPr>
          <w:rFonts w:ascii="Verdana" w:hAnsi="Verdana"/>
          <w:sz w:val="20"/>
          <w:szCs w:val="20"/>
        </w:rPr>
        <w:t>ady.</w:t>
      </w:r>
    </w:p>
    <w:p w14:paraId="75F6E4C7" w14:textId="50B7C2BC" w:rsidR="00282045" w:rsidRPr="00F13FB2" w:rsidRDefault="005F57EC" w:rsidP="009225BA">
      <w:pPr>
        <w:spacing w:before="120" w:after="120" w:line="276" w:lineRule="auto"/>
        <w:ind w:left="567" w:right="-85" w:hanging="567"/>
        <w:jc w:val="both"/>
        <w:rPr>
          <w:rFonts w:ascii="Verdana" w:hAnsi="Verdana"/>
          <w:sz w:val="20"/>
          <w:szCs w:val="20"/>
        </w:rPr>
      </w:pPr>
      <w:r w:rsidRPr="00F13FB2">
        <w:rPr>
          <w:rFonts w:ascii="Verdana" w:hAnsi="Verdana"/>
          <w:sz w:val="20"/>
          <w:szCs w:val="20"/>
        </w:rPr>
        <w:t>6</w:t>
      </w:r>
      <w:r w:rsidR="1CC9D4C2" w:rsidRPr="00F13FB2">
        <w:rPr>
          <w:rFonts w:ascii="Verdana" w:hAnsi="Verdana"/>
          <w:sz w:val="20"/>
          <w:szCs w:val="20"/>
        </w:rPr>
        <w:t xml:space="preserve">. </w:t>
      </w:r>
      <w:r w:rsidR="006274D7" w:rsidRPr="00F13FB2">
        <w:rPr>
          <w:rFonts w:ascii="Verdana" w:hAnsi="Verdana"/>
          <w:sz w:val="20"/>
          <w:szCs w:val="20"/>
        </w:rPr>
        <w:tab/>
      </w:r>
      <w:r w:rsidR="1CC9D4C2" w:rsidRPr="00F13FB2">
        <w:rPr>
          <w:rFonts w:ascii="Verdana" w:hAnsi="Verdana"/>
          <w:sz w:val="20"/>
          <w:szCs w:val="20"/>
        </w:rPr>
        <w:t xml:space="preserve">W przypadku wydłużenia terminu realizacji Umowy, Wykonawca zobowiązany będzie do odpowiedniego przedłużenia ważności zabezpieczenia należytego wykonania Umowy lub wniesienia nowego zabezpieczenia, bez odrębnego w tym zakresie wezwania przez Zamawiającego, najpóźniej na </w:t>
      </w:r>
      <w:del w:id="25" w:author="Łatecka Agata" w:date="2025-09-18T09:02:00Z">
        <w:r w:rsidR="005070B4" w:rsidDel="0084559D">
          <w:rPr>
            <w:rFonts w:ascii="Verdana" w:hAnsi="Verdana"/>
            <w:sz w:val="20"/>
            <w:szCs w:val="20"/>
          </w:rPr>
          <w:delText>14</w:delText>
        </w:r>
        <w:r w:rsidR="1CC9D4C2" w:rsidRPr="00F13FB2" w:rsidDel="0084559D">
          <w:rPr>
            <w:rFonts w:ascii="Verdana" w:hAnsi="Verdana"/>
            <w:sz w:val="20"/>
            <w:szCs w:val="20"/>
          </w:rPr>
          <w:delText xml:space="preserve"> </w:delText>
        </w:r>
      </w:del>
      <w:ins w:id="26" w:author="Łatecka Agata" w:date="2025-09-18T09:02:00Z">
        <w:r w:rsidR="0084559D">
          <w:rPr>
            <w:rFonts w:ascii="Verdana" w:hAnsi="Verdana"/>
            <w:sz w:val="20"/>
            <w:szCs w:val="20"/>
          </w:rPr>
          <w:t>25</w:t>
        </w:r>
        <w:r w:rsidR="0084559D" w:rsidRPr="00F13FB2">
          <w:rPr>
            <w:rFonts w:ascii="Verdana" w:hAnsi="Verdana"/>
            <w:sz w:val="20"/>
            <w:szCs w:val="20"/>
          </w:rPr>
          <w:t xml:space="preserve"> </w:t>
        </w:r>
      </w:ins>
      <w:r w:rsidR="3405A85A" w:rsidRPr="00F13FB2">
        <w:rPr>
          <w:rFonts w:ascii="Verdana" w:hAnsi="Verdana"/>
          <w:sz w:val="20"/>
          <w:szCs w:val="20"/>
        </w:rPr>
        <w:t>D</w:t>
      </w:r>
      <w:r w:rsidR="1CC9D4C2" w:rsidRPr="00F13FB2">
        <w:rPr>
          <w:rFonts w:ascii="Verdana" w:hAnsi="Verdana"/>
          <w:sz w:val="20"/>
          <w:szCs w:val="20"/>
        </w:rPr>
        <w:t xml:space="preserve">ni przed upływem terminu ważności zabezpieczenia należytego wykonania Umowy. Koszty przedłużenia ważności zabezpieczenia należytego wykonania </w:t>
      </w:r>
      <w:r w:rsidR="768B61ED" w:rsidRPr="00F13FB2">
        <w:rPr>
          <w:rFonts w:ascii="Verdana" w:hAnsi="Verdana"/>
          <w:sz w:val="20"/>
          <w:szCs w:val="20"/>
        </w:rPr>
        <w:t>U</w:t>
      </w:r>
      <w:r w:rsidR="1CC9D4C2" w:rsidRPr="00F13FB2">
        <w:rPr>
          <w:rFonts w:ascii="Verdana" w:hAnsi="Verdana"/>
          <w:sz w:val="20"/>
          <w:szCs w:val="20"/>
        </w:rPr>
        <w:t>mowy ponosi Wykonawca</w:t>
      </w:r>
      <w:r w:rsidR="4015D041" w:rsidRPr="00F13FB2">
        <w:rPr>
          <w:rFonts w:ascii="Verdana" w:eastAsia="Verdana" w:hAnsi="Verdana" w:cs="Verdana"/>
          <w:sz w:val="20"/>
          <w:szCs w:val="20"/>
        </w:rPr>
        <w:t xml:space="preserve">, jeżeli </w:t>
      </w:r>
      <w:r w:rsidR="006323AC" w:rsidRPr="00F13FB2">
        <w:rPr>
          <w:rFonts w:ascii="Verdana" w:eastAsia="Verdana" w:hAnsi="Verdana" w:cs="Verdana"/>
          <w:sz w:val="20"/>
          <w:szCs w:val="20"/>
        </w:rPr>
        <w:t>wy</w:t>
      </w:r>
      <w:r w:rsidR="4015D041" w:rsidRPr="00F13FB2">
        <w:rPr>
          <w:rFonts w:ascii="Verdana" w:eastAsia="Verdana" w:hAnsi="Verdana" w:cs="Verdana"/>
          <w:sz w:val="20"/>
          <w:szCs w:val="20"/>
        </w:rPr>
        <w:t xml:space="preserve">dłużenie terminu realizacji </w:t>
      </w:r>
      <w:r w:rsidR="006323AC" w:rsidRPr="00F13FB2">
        <w:rPr>
          <w:rFonts w:ascii="Verdana" w:eastAsia="Verdana" w:hAnsi="Verdana" w:cs="Verdana"/>
          <w:sz w:val="20"/>
          <w:szCs w:val="20"/>
        </w:rPr>
        <w:t xml:space="preserve">Umowy </w:t>
      </w:r>
      <w:r w:rsidR="4015D041" w:rsidRPr="00F13FB2">
        <w:rPr>
          <w:rFonts w:ascii="Verdana" w:eastAsia="Verdana" w:hAnsi="Verdana" w:cs="Verdana"/>
          <w:sz w:val="20"/>
          <w:szCs w:val="20"/>
        </w:rPr>
        <w:t>nastąpiło z jego winy</w:t>
      </w:r>
      <w:r w:rsidR="001D0D1D" w:rsidRPr="00F13FB2">
        <w:rPr>
          <w:rFonts w:ascii="Verdana" w:eastAsia="Verdana" w:hAnsi="Verdana"/>
          <w:sz w:val="20"/>
        </w:rPr>
        <w:t>.</w:t>
      </w:r>
    </w:p>
    <w:p w14:paraId="1BB3A7FF" w14:textId="2F28D0B3" w:rsidR="00282045" w:rsidRPr="00F13FB2" w:rsidRDefault="005F57EC" w:rsidP="009225BA">
      <w:pPr>
        <w:spacing w:before="120" w:after="120" w:line="276" w:lineRule="auto"/>
        <w:ind w:left="567" w:right="-85" w:hanging="567"/>
        <w:jc w:val="both"/>
        <w:rPr>
          <w:rFonts w:ascii="Verdana" w:hAnsi="Verdana"/>
          <w:sz w:val="20"/>
          <w:szCs w:val="20"/>
        </w:rPr>
      </w:pPr>
      <w:r w:rsidRPr="00F13FB2">
        <w:rPr>
          <w:rFonts w:ascii="Verdana" w:hAnsi="Verdana"/>
          <w:sz w:val="20"/>
          <w:szCs w:val="20"/>
        </w:rPr>
        <w:t>7</w:t>
      </w:r>
      <w:r w:rsidR="00282045" w:rsidRPr="00F13FB2">
        <w:rPr>
          <w:rFonts w:ascii="Verdana" w:hAnsi="Verdana"/>
          <w:sz w:val="20"/>
          <w:szCs w:val="20"/>
        </w:rPr>
        <w:t xml:space="preserve">. </w:t>
      </w:r>
      <w:r w:rsidR="006274D7" w:rsidRPr="00F13FB2">
        <w:rPr>
          <w:rFonts w:ascii="Verdana" w:hAnsi="Verdana"/>
          <w:sz w:val="20"/>
          <w:szCs w:val="20"/>
        </w:rPr>
        <w:tab/>
      </w:r>
      <w:r w:rsidR="00282045" w:rsidRPr="00F13FB2">
        <w:rPr>
          <w:rFonts w:ascii="Verdana" w:hAnsi="Verdana"/>
          <w:sz w:val="20"/>
          <w:szCs w:val="20"/>
        </w:rPr>
        <w:t xml:space="preserve">Jeżeli Wykonawca w terminie, o którym mowa w ust. </w:t>
      </w:r>
      <w:r w:rsidRPr="00F13FB2">
        <w:rPr>
          <w:rFonts w:ascii="Verdana" w:hAnsi="Verdana"/>
          <w:sz w:val="20"/>
          <w:szCs w:val="20"/>
        </w:rPr>
        <w:t>6</w:t>
      </w:r>
      <w:r w:rsidR="00416A89" w:rsidRPr="00F13FB2">
        <w:rPr>
          <w:rFonts w:ascii="Verdana" w:hAnsi="Verdana"/>
          <w:sz w:val="20"/>
          <w:szCs w:val="20"/>
        </w:rPr>
        <w:t>,</w:t>
      </w:r>
      <w:r w:rsidR="00282045" w:rsidRPr="00F13FB2">
        <w:rPr>
          <w:rFonts w:ascii="Verdana" w:hAnsi="Verdana"/>
          <w:sz w:val="20"/>
          <w:szCs w:val="20"/>
        </w:rPr>
        <w:t xml:space="preserve"> nie dostarczy Zamawiającemu przedłużonego zabezpieczenia należytego wykonania Umowy lub nie wniesie nowego zabezpieczenia, Zamawiający zmieni formę na zabezpieczenie w pieniądzu, poprzez wypłatę kwoty z dotychczasowego zabezpieczenia.</w:t>
      </w:r>
    </w:p>
    <w:p w14:paraId="08E26E15" w14:textId="753AFC8B" w:rsidR="00DD51A4" w:rsidRPr="00F13FB2" w:rsidRDefault="005F57EC" w:rsidP="009225BA">
      <w:pPr>
        <w:spacing w:before="120" w:after="120" w:line="276" w:lineRule="auto"/>
        <w:ind w:left="567" w:right="-85" w:hanging="567"/>
        <w:jc w:val="both"/>
        <w:rPr>
          <w:rFonts w:ascii="Verdana" w:hAnsi="Verdana"/>
          <w:sz w:val="20"/>
          <w:szCs w:val="20"/>
        </w:rPr>
      </w:pPr>
      <w:r w:rsidRPr="00F13FB2">
        <w:rPr>
          <w:rFonts w:ascii="Verdana" w:hAnsi="Verdana"/>
          <w:sz w:val="20"/>
          <w:szCs w:val="20"/>
        </w:rPr>
        <w:t>8</w:t>
      </w:r>
      <w:r w:rsidR="00282045" w:rsidRPr="00F13FB2">
        <w:rPr>
          <w:rFonts w:ascii="Verdana" w:hAnsi="Verdana"/>
          <w:sz w:val="20"/>
          <w:szCs w:val="20"/>
        </w:rPr>
        <w:t xml:space="preserve">. </w:t>
      </w:r>
      <w:r w:rsidR="006274D7" w:rsidRPr="00F13FB2">
        <w:rPr>
          <w:rFonts w:ascii="Verdana" w:hAnsi="Verdana"/>
          <w:sz w:val="20"/>
          <w:szCs w:val="20"/>
        </w:rPr>
        <w:tab/>
      </w:r>
      <w:r w:rsidR="00282045" w:rsidRPr="00F13FB2">
        <w:rPr>
          <w:rFonts w:ascii="Verdana" w:hAnsi="Verdana"/>
          <w:sz w:val="20"/>
          <w:szCs w:val="20"/>
        </w:rPr>
        <w:t xml:space="preserve">Wypłata, o której mowa w ust. </w:t>
      </w:r>
      <w:r w:rsidRPr="00F13FB2">
        <w:rPr>
          <w:rFonts w:ascii="Verdana" w:hAnsi="Verdana"/>
          <w:sz w:val="20"/>
          <w:szCs w:val="20"/>
        </w:rPr>
        <w:t>7</w:t>
      </w:r>
      <w:r w:rsidR="00282045" w:rsidRPr="00F13FB2">
        <w:rPr>
          <w:rFonts w:ascii="Verdana" w:hAnsi="Verdana"/>
          <w:sz w:val="20"/>
          <w:szCs w:val="20"/>
        </w:rPr>
        <w:t>, nastąpi po upływie terminu przewidzianego na przedłużenie lub wniesienie nowego zabezpieczenia</w:t>
      </w:r>
      <w:r w:rsidR="009C473C" w:rsidRPr="00F13FB2">
        <w:rPr>
          <w:rFonts w:ascii="Verdana" w:hAnsi="Verdana"/>
          <w:sz w:val="20"/>
          <w:szCs w:val="20"/>
        </w:rPr>
        <w:t>,</w:t>
      </w:r>
      <w:r w:rsidR="00282045" w:rsidRPr="00F13FB2">
        <w:rPr>
          <w:rFonts w:ascii="Verdana" w:hAnsi="Verdana"/>
          <w:sz w:val="20"/>
          <w:szCs w:val="20"/>
        </w:rPr>
        <w:t xml:space="preserve"> lecz nie później niż w ostatnim </w:t>
      </w:r>
      <w:r w:rsidR="00403BCC" w:rsidRPr="00F13FB2">
        <w:rPr>
          <w:rFonts w:ascii="Verdana" w:hAnsi="Verdana"/>
          <w:sz w:val="20"/>
          <w:szCs w:val="20"/>
        </w:rPr>
        <w:t>D</w:t>
      </w:r>
      <w:r w:rsidR="00282045" w:rsidRPr="00F13FB2">
        <w:rPr>
          <w:rFonts w:ascii="Verdana" w:hAnsi="Verdana"/>
          <w:sz w:val="20"/>
          <w:szCs w:val="20"/>
        </w:rPr>
        <w:t>niu ważności dotychczasowego zabezpieczenia.</w:t>
      </w:r>
    </w:p>
    <w:p w14:paraId="2B527462" w14:textId="28884A35" w:rsidR="001106B1" w:rsidRPr="00F13FB2" w:rsidRDefault="005F57EC" w:rsidP="009225BA">
      <w:pPr>
        <w:spacing w:before="120" w:after="120" w:line="276" w:lineRule="auto"/>
        <w:ind w:left="567" w:right="-85" w:hanging="567"/>
        <w:jc w:val="both"/>
        <w:rPr>
          <w:rFonts w:ascii="Verdana" w:hAnsi="Verdana"/>
          <w:sz w:val="20"/>
          <w:szCs w:val="20"/>
        </w:rPr>
      </w:pPr>
      <w:r w:rsidRPr="00F13FB2">
        <w:rPr>
          <w:rFonts w:ascii="Verdana" w:hAnsi="Verdana"/>
          <w:sz w:val="20"/>
          <w:szCs w:val="20"/>
        </w:rPr>
        <w:t>9</w:t>
      </w:r>
      <w:r w:rsidR="00A414EA" w:rsidRPr="00F13FB2">
        <w:rPr>
          <w:rFonts w:ascii="Verdana" w:hAnsi="Verdana"/>
          <w:sz w:val="20"/>
          <w:szCs w:val="20"/>
        </w:rPr>
        <w:t xml:space="preserve">.  </w:t>
      </w:r>
      <w:r w:rsidR="00AF05C7" w:rsidRPr="00F13FB2">
        <w:rPr>
          <w:rFonts w:ascii="Verdana" w:hAnsi="Verdana"/>
          <w:sz w:val="20"/>
          <w:szCs w:val="20"/>
        </w:rPr>
        <w:tab/>
      </w:r>
      <w:r w:rsidR="00A414EA" w:rsidRPr="00F13FB2">
        <w:rPr>
          <w:rFonts w:ascii="Verdana" w:hAnsi="Verdana"/>
          <w:sz w:val="20"/>
          <w:szCs w:val="20"/>
        </w:rPr>
        <w:t xml:space="preserve">Gwarancje bankowe lub ubezpieczeniowe przekazane na poczet </w:t>
      </w:r>
      <w:r w:rsidR="000F4A05" w:rsidRPr="00F13FB2">
        <w:rPr>
          <w:rFonts w:ascii="Verdana" w:hAnsi="Verdana"/>
          <w:sz w:val="20"/>
          <w:szCs w:val="20"/>
        </w:rPr>
        <w:t>z</w:t>
      </w:r>
      <w:r w:rsidR="00A414EA" w:rsidRPr="00F13FB2">
        <w:rPr>
          <w:rFonts w:ascii="Verdana" w:hAnsi="Verdana"/>
          <w:sz w:val="20"/>
          <w:szCs w:val="20"/>
        </w:rPr>
        <w:t xml:space="preserve">abezpieczenia </w:t>
      </w:r>
      <w:r w:rsidR="000F4A05" w:rsidRPr="00F13FB2">
        <w:rPr>
          <w:rFonts w:ascii="Verdana" w:hAnsi="Verdana"/>
          <w:sz w:val="20"/>
          <w:szCs w:val="20"/>
        </w:rPr>
        <w:t>n</w:t>
      </w:r>
      <w:r w:rsidR="00A414EA" w:rsidRPr="00F13FB2">
        <w:rPr>
          <w:rFonts w:ascii="Verdana" w:hAnsi="Verdana"/>
          <w:sz w:val="20"/>
          <w:szCs w:val="20"/>
        </w:rPr>
        <w:t xml:space="preserve">ależytego </w:t>
      </w:r>
      <w:r w:rsidR="000F4A05" w:rsidRPr="00F13FB2">
        <w:rPr>
          <w:rFonts w:ascii="Verdana" w:hAnsi="Verdana"/>
          <w:sz w:val="20"/>
          <w:szCs w:val="20"/>
        </w:rPr>
        <w:t>w</w:t>
      </w:r>
      <w:r w:rsidR="00A414EA" w:rsidRPr="00F13FB2">
        <w:rPr>
          <w:rFonts w:ascii="Verdana" w:hAnsi="Verdana"/>
          <w:sz w:val="20"/>
          <w:szCs w:val="20"/>
        </w:rPr>
        <w:t>ykonania</w:t>
      </w:r>
      <w:r w:rsidR="00A414EA" w:rsidRPr="00F13FB2" w:rsidDel="000538B1">
        <w:rPr>
          <w:rFonts w:ascii="Verdana" w:hAnsi="Verdana"/>
          <w:sz w:val="20"/>
          <w:szCs w:val="20"/>
        </w:rPr>
        <w:t xml:space="preserve"> </w:t>
      </w:r>
      <w:r w:rsidR="00A414EA" w:rsidRPr="00F13FB2">
        <w:rPr>
          <w:rFonts w:ascii="Verdana" w:hAnsi="Verdana"/>
          <w:sz w:val="20"/>
          <w:szCs w:val="20"/>
        </w:rPr>
        <w:t>będą bezwarunkowe i płatne na pierwsze żądanie Zamawiającego</w:t>
      </w:r>
      <w:r w:rsidR="00046F53" w:rsidRPr="00F13FB2">
        <w:rPr>
          <w:rFonts w:ascii="Verdana" w:hAnsi="Verdana"/>
          <w:sz w:val="20"/>
          <w:szCs w:val="20"/>
        </w:rPr>
        <w:t>.</w:t>
      </w:r>
    </w:p>
    <w:p w14:paraId="40CD554C" w14:textId="54791DEF" w:rsidR="00046F53" w:rsidRPr="00F13FB2" w:rsidRDefault="00046F53" w:rsidP="00C439F2">
      <w:pPr>
        <w:pStyle w:val="Akapitzlist"/>
        <w:numPr>
          <w:ilvl w:val="0"/>
          <w:numId w:val="63"/>
        </w:numPr>
        <w:spacing w:before="120" w:after="120" w:line="276" w:lineRule="auto"/>
        <w:ind w:left="567" w:right="-85" w:hanging="567"/>
        <w:jc w:val="both"/>
        <w:rPr>
          <w:rFonts w:ascii="Verdana" w:hAnsi="Verdana"/>
          <w:sz w:val="20"/>
          <w:szCs w:val="20"/>
        </w:rPr>
      </w:pPr>
      <w:r w:rsidRPr="00F13FB2">
        <w:rPr>
          <w:rFonts w:ascii="Verdana" w:hAnsi="Verdana"/>
          <w:sz w:val="20"/>
          <w:szCs w:val="20"/>
        </w:rPr>
        <w:t>Gwarancje bankowe lub ubezpieczeniowe wydane będą przez podmiot mający siedzibę na terytorium:</w:t>
      </w:r>
    </w:p>
    <w:p w14:paraId="6D5251B6" w14:textId="00419813" w:rsidR="00046F53" w:rsidRPr="00F13FB2" w:rsidRDefault="00046F53" w:rsidP="00C439F2">
      <w:pPr>
        <w:pStyle w:val="Akapitzlist"/>
        <w:numPr>
          <w:ilvl w:val="0"/>
          <w:numId w:val="62"/>
        </w:numPr>
        <w:shd w:val="clear" w:color="auto" w:fill="FFFFFF"/>
        <w:spacing w:before="120" w:after="120" w:line="276" w:lineRule="auto"/>
        <w:contextualSpacing w:val="0"/>
        <w:jc w:val="both"/>
        <w:rPr>
          <w:rFonts w:ascii="Verdana" w:hAnsi="Verdana"/>
          <w:sz w:val="20"/>
          <w:szCs w:val="20"/>
        </w:rPr>
      </w:pPr>
      <w:r w:rsidRPr="00F13FB2">
        <w:rPr>
          <w:rFonts w:ascii="Verdana" w:hAnsi="Verdana"/>
          <w:sz w:val="20"/>
          <w:szCs w:val="20"/>
        </w:rPr>
        <w:t>państwa członkowskiego Unii Europejskiej,</w:t>
      </w:r>
    </w:p>
    <w:p w14:paraId="0A1591C1" w14:textId="1EA85D26" w:rsidR="00046F53" w:rsidRPr="00F13FB2" w:rsidRDefault="00046F53" w:rsidP="00C439F2">
      <w:pPr>
        <w:pStyle w:val="Akapitzlist"/>
        <w:numPr>
          <w:ilvl w:val="0"/>
          <w:numId w:val="62"/>
        </w:numPr>
        <w:shd w:val="clear" w:color="auto" w:fill="FFFFFF"/>
        <w:spacing w:before="120" w:after="120" w:line="276" w:lineRule="auto"/>
        <w:contextualSpacing w:val="0"/>
        <w:jc w:val="both"/>
        <w:rPr>
          <w:rFonts w:ascii="Verdana" w:hAnsi="Verdana"/>
          <w:sz w:val="20"/>
          <w:szCs w:val="20"/>
        </w:rPr>
      </w:pPr>
      <w:r w:rsidRPr="00F13FB2">
        <w:rPr>
          <w:rFonts w:ascii="Verdana" w:hAnsi="Verdana"/>
          <w:sz w:val="20"/>
          <w:szCs w:val="20"/>
        </w:rPr>
        <w:t>państwa będącego stroną Porozumienia WTO w sprawie zamówień rządowych</w:t>
      </w:r>
    </w:p>
    <w:p w14:paraId="4A01DB67" w14:textId="3591E12B" w:rsidR="00046F53" w:rsidRPr="00F13FB2" w:rsidRDefault="00046F53" w:rsidP="009225BA">
      <w:pPr>
        <w:pStyle w:val="Akapitzlist"/>
        <w:shd w:val="clear" w:color="auto" w:fill="FFFFFF"/>
        <w:spacing w:before="120" w:after="120" w:line="276" w:lineRule="auto"/>
        <w:ind w:left="927"/>
        <w:contextualSpacing w:val="0"/>
        <w:jc w:val="both"/>
        <w:rPr>
          <w:rFonts w:ascii="Verdana" w:hAnsi="Verdana"/>
          <w:sz w:val="20"/>
          <w:szCs w:val="20"/>
        </w:rPr>
      </w:pPr>
      <w:r w:rsidRPr="00F13FB2">
        <w:rPr>
          <w:rFonts w:ascii="Verdana" w:hAnsi="Verdana"/>
          <w:sz w:val="20"/>
          <w:szCs w:val="20"/>
        </w:rPr>
        <w:t>(GPA) w brzmieniu nadanym Decyzją Rady z dnia 2 grudnia 2013 r. dotyczącą zawarcia</w:t>
      </w:r>
      <w:r w:rsidR="003D39D5" w:rsidRPr="00F13FB2">
        <w:rPr>
          <w:rFonts w:ascii="Verdana" w:hAnsi="Verdana"/>
          <w:sz w:val="20"/>
          <w:szCs w:val="20"/>
        </w:rPr>
        <w:t xml:space="preserve"> </w:t>
      </w:r>
      <w:r w:rsidRPr="00F13FB2">
        <w:rPr>
          <w:rFonts w:ascii="Verdana" w:hAnsi="Verdana"/>
          <w:sz w:val="20"/>
          <w:szCs w:val="20"/>
        </w:rPr>
        <w:t>Protokołu zmieniającego Porozumienie w sprawie zamówień rządowych (2014/115/UE;</w:t>
      </w:r>
      <w:r w:rsidR="003D39D5" w:rsidRPr="00F13FB2">
        <w:rPr>
          <w:rFonts w:ascii="Verdana" w:hAnsi="Verdana"/>
          <w:sz w:val="20"/>
          <w:szCs w:val="20"/>
        </w:rPr>
        <w:t xml:space="preserve"> </w:t>
      </w:r>
      <w:r w:rsidRPr="00F13FB2">
        <w:rPr>
          <w:rFonts w:ascii="Verdana" w:hAnsi="Verdana"/>
          <w:sz w:val="20"/>
          <w:szCs w:val="20"/>
        </w:rPr>
        <w:t>Dz.U. UE L68 tom 57) lub</w:t>
      </w:r>
    </w:p>
    <w:p w14:paraId="0717C4FD" w14:textId="29A059F6" w:rsidR="00046F53" w:rsidRPr="00F13FB2" w:rsidRDefault="00046F53" w:rsidP="00C439F2">
      <w:pPr>
        <w:pStyle w:val="Akapitzlist"/>
        <w:numPr>
          <w:ilvl w:val="0"/>
          <w:numId w:val="62"/>
        </w:numPr>
        <w:shd w:val="clear" w:color="auto" w:fill="FFFFFF"/>
        <w:spacing w:before="120" w:after="120" w:line="276" w:lineRule="auto"/>
        <w:contextualSpacing w:val="0"/>
        <w:jc w:val="both"/>
        <w:rPr>
          <w:rFonts w:ascii="Verdana" w:hAnsi="Verdana"/>
          <w:sz w:val="20"/>
          <w:szCs w:val="20"/>
        </w:rPr>
      </w:pPr>
      <w:r w:rsidRPr="00F13FB2">
        <w:rPr>
          <w:rFonts w:ascii="Verdana" w:hAnsi="Verdana"/>
          <w:sz w:val="20"/>
          <w:szCs w:val="20"/>
        </w:rPr>
        <w:t>państwa będącego stroną umowy bilateralnej lub regionalnej zawartej przez Unię</w:t>
      </w:r>
      <w:r w:rsidR="003D39D5" w:rsidRPr="00F13FB2">
        <w:rPr>
          <w:rFonts w:ascii="Verdana" w:hAnsi="Verdana"/>
          <w:sz w:val="20"/>
          <w:szCs w:val="20"/>
        </w:rPr>
        <w:t xml:space="preserve"> </w:t>
      </w:r>
      <w:r w:rsidRPr="00F13FB2">
        <w:rPr>
          <w:rFonts w:ascii="Verdana" w:hAnsi="Verdana"/>
          <w:sz w:val="20"/>
          <w:szCs w:val="20"/>
        </w:rPr>
        <w:t>Europejską w zakresie zamówień publicznych</w:t>
      </w:r>
    </w:p>
    <w:p w14:paraId="29745E46" w14:textId="7123F511" w:rsidR="00A414EA" w:rsidRPr="00F13FB2" w:rsidRDefault="00046F53" w:rsidP="009225BA">
      <w:pPr>
        <w:spacing w:before="120" w:after="120" w:line="276" w:lineRule="auto"/>
        <w:ind w:left="567" w:right="-85"/>
        <w:jc w:val="both"/>
        <w:rPr>
          <w:rFonts w:ascii="Verdana" w:hAnsi="Verdana"/>
          <w:sz w:val="20"/>
          <w:szCs w:val="20"/>
        </w:rPr>
      </w:pPr>
      <w:r w:rsidRPr="00F13FB2">
        <w:rPr>
          <w:rFonts w:ascii="Verdana" w:hAnsi="Verdana"/>
          <w:sz w:val="20"/>
          <w:szCs w:val="20"/>
        </w:rPr>
        <w:t>zgodnie z przepisami prawa polskiego, a w przypadku gwarancji</w:t>
      </w:r>
      <w:r w:rsidR="003D39D5" w:rsidRPr="00F13FB2">
        <w:rPr>
          <w:rFonts w:ascii="Verdana" w:hAnsi="Verdana"/>
          <w:sz w:val="20"/>
          <w:szCs w:val="20"/>
        </w:rPr>
        <w:t xml:space="preserve"> </w:t>
      </w:r>
      <w:r w:rsidRPr="00F13FB2">
        <w:rPr>
          <w:rFonts w:ascii="Verdana" w:hAnsi="Verdana"/>
          <w:sz w:val="20"/>
          <w:szCs w:val="20"/>
        </w:rPr>
        <w:t>ubezpieczeniowych w szczególności zgodnie z ustawą z dnia 11 września 2015 r.</w:t>
      </w:r>
      <w:r w:rsidR="003D39D5" w:rsidRPr="00F13FB2">
        <w:rPr>
          <w:rFonts w:ascii="Verdana" w:hAnsi="Verdana"/>
          <w:sz w:val="20"/>
          <w:szCs w:val="20"/>
        </w:rPr>
        <w:t xml:space="preserve"> </w:t>
      </w:r>
      <w:r w:rsidRPr="00F13FB2">
        <w:rPr>
          <w:rFonts w:ascii="Verdana" w:hAnsi="Verdana"/>
          <w:sz w:val="20"/>
          <w:szCs w:val="20"/>
        </w:rPr>
        <w:t>o działalności ubezpieczeniowej i reasekuracyjnej (tj. Dz. U. z 2024 r., poz. 838 ze</w:t>
      </w:r>
      <w:r w:rsidR="003D39D5" w:rsidRPr="00F13FB2">
        <w:rPr>
          <w:rFonts w:ascii="Verdana" w:hAnsi="Verdana"/>
          <w:sz w:val="20"/>
          <w:szCs w:val="20"/>
        </w:rPr>
        <w:t xml:space="preserve"> </w:t>
      </w:r>
      <w:r w:rsidRPr="00F13FB2">
        <w:rPr>
          <w:rFonts w:ascii="Verdana" w:hAnsi="Verdana"/>
          <w:sz w:val="20"/>
          <w:szCs w:val="20"/>
        </w:rPr>
        <w:t>zm.). Gwarant nie może być notowany na liście ostrzeżeń publicznych prowadzonej przez</w:t>
      </w:r>
      <w:r w:rsidR="003D39D5" w:rsidRPr="00F13FB2">
        <w:rPr>
          <w:rFonts w:ascii="Verdana" w:hAnsi="Verdana"/>
          <w:sz w:val="20"/>
          <w:szCs w:val="20"/>
        </w:rPr>
        <w:t xml:space="preserve"> </w:t>
      </w:r>
      <w:r w:rsidRPr="00F13FB2">
        <w:rPr>
          <w:rFonts w:ascii="Verdana" w:hAnsi="Verdana"/>
          <w:sz w:val="20"/>
          <w:szCs w:val="20"/>
        </w:rPr>
        <w:t>Komisję Nadzoru Finansowego. Gwarancja musi przewidywać taki sposób doręczenia</w:t>
      </w:r>
      <w:r w:rsidR="003D39D5" w:rsidRPr="00F13FB2">
        <w:rPr>
          <w:rFonts w:ascii="Verdana" w:hAnsi="Verdana"/>
          <w:sz w:val="20"/>
          <w:szCs w:val="20"/>
        </w:rPr>
        <w:t xml:space="preserve"> </w:t>
      </w:r>
      <w:r w:rsidR="00882016" w:rsidRPr="00F13FB2">
        <w:rPr>
          <w:rFonts w:ascii="Verdana" w:hAnsi="Verdana"/>
          <w:sz w:val="20"/>
          <w:szCs w:val="20"/>
        </w:rPr>
        <w:t>g</w:t>
      </w:r>
      <w:r w:rsidRPr="00F13FB2">
        <w:rPr>
          <w:rFonts w:ascii="Verdana" w:hAnsi="Verdana"/>
          <w:sz w:val="20"/>
          <w:szCs w:val="20"/>
        </w:rPr>
        <w:t>warantowi żądania zapłaty z gwarancji przez Zamawiającego, aby Zamawiający miał</w:t>
      </w:r>
      <w:r w:rsidR="003D39D5" w:rsidRPr="00F13FB2">
        <w:rPr>
          <w:rFonts w:ascii="Verdana" w:hAnsi="Verdana"/>
          <w:sz w:val="20"/>
          <w:szCs w:val="20"/>
        </w:rPr>
        <w:t xml:space="preserve"> </w:t>
      </w:r>
      <w:r w:rsidRPr="00F13FB2">
        <w:rPr>
          <w:rFonts w:ascii="Verdana" w:hAnsi="Verdana"/>
          <w:sz w:val="20"/>
          <w:szCs w:val="20"/>
        </w:rPr>
        <w:t>możliwość otrzymania potwierdzenia, z jaką datą żądanie zapłaty zostało doręczone</w:t>
      </w:r>
      <w:r w:rsidR="003D39D5" w:rsidRPr="00F13FB2">
        <w:rPr>
          <w:rFonts w:ascii="Verdana" w:hAnsi="Verdana"/>
          <w:sz w:val="20"/>
          <w:szCs w:val="20"/>
        </w:rPr>
        <w:t xml:space="preserve"> </w:t>
      </w:r>
      <w:r w:rsidR="00882016" w:rsidRPr="00F13FB2">
        <w:rPr>
          <w:rFonts w:ascii="Verdana" w:hAnsi="Verdana"/>
          <w:sz w:val="20"/>
          <w:szCs w:val="20"/>
        </w:rPr>
        <w:t>g</w:t>
      </w:r>
      <w:r w:rsidRPr="00F13FB2">
        <w:rPr>
          <w:rFonts w:ascii="Verdana" w:hAnsi="Verdana"/>
          <w:sz w:val="20"/>
          <w:szCs w:val="20"/>
        </w:rPr>
        <w:t>warantowi</w:t>
      </w:r>
      <w:r w:rsidRPr="00F13FB2">
        <w:rPr>
          <w:rFonts w:ascii="Verdana" w:hAnsi="Verdana"/>
          <w:i/>
          <w:iCs/>
          <w:sz w:val="20"/>
          <w:szCs w:val="20"/>
        </w:rPr>
        <w:t>.</w:t>
      </w:r>
    </w:p>
    <w:p w14:paraId="196AB4CD" w14:textId="77777777" w:rsidR="001B2E62" w:rsidRPr="00F13FB2" w:rsidRDefault="001B2E62" w:rsidP="00606AF6">
      <w:pPr>
        <w:spacing w:after="120"/>
        <w:ind w:left="567" w:right="-85"/>
        <w:jc w:val="both"/>
        <w:rPr>
          <w:rFonts w:ascii="Verdana" w:hAnsi="Verdana"/>
          <w:sz w:val="20"/>
          <w:szCs w:val="20"/>
        </w:rPr>
      </w:pPr>
    </w:p>
    <w:p w14:paraId="71A5C0A4" w14:textId="334EA507" w:rsidR="005E2286" w:rsidRPr="00F13FB2" w:rsidRDefault="00215017"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6F1F3F" w:rsidRPr="00F13FB2">
        <w:rPr>
          <w:rFonts w:ascii="Verdana" w:hAnsi="Verdana" w:cs="TTE1768698t00"/>
          <w:b/>
          <w:sz w:val="20"/>
          <w:szCs w:val="20"/>
        </w:rPr>
        <w:t xml:space="preserve"> </w:t>
      </w:r>
      <w:r w:rsidR="00943605" w:rsidRPr="00F13FB2">
        <w:rPr>
          <w:rFonts w:ascii="Verdana" w:hAnsi="Verdana" w:cs="TTE1768698t00"/>
          <w:b/>
          <w:sz w:val="20"/>
          <w:szCs w:val="20"/>
        </w:rPr>
        <w:t>1</w:t>
      </w:r>
      <w:r w:rsidR="005070B4">
        <w:rPr>
          <w:rFonts w:ascii="Verdana" w:hAnsi="Verdana" w:cs="TTE1768698t00"/>
          <w:b/>
          <w:sz w:val="20"/>
          <w:szCs w:val="20"/>
        </w:rPr>
        <w:t>4</w:t>
      </w:r>
    </w:p>
    <w:p w14:paraId="7EDC4970" w14:textId="77777777" w:rsidR="00215017" w:rsidRPr="00F13FB2" w:rsidRDefault="00215017"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0365A3" w:rsidRPr="00F13FB2">
        <w:rPr>
          <w:rFonts w:ascii="Verdana" w:hAnsi="Verdana" w:cs="TTE1768698t00"/>
          <w:b/>
          <w:sz w:val="20"/>
          <w:szCs w:val="20"/>
        </w:rPr>
        <w:t>U</w:t>
      </w:r>
      <w:r w:rsidRPr="00F13FB2">
        <w:rPr>
          <w:rFonts w:ascii="Verdana" w:hAnsi="Verdana" w:cs="TTE1768698t00"/>
          <w:b/>
          <w:sz w:val="20"/>
          <w:szCs w:val="20"/>
        </w:rPr>
        <w:t>bezpieczenie)</w:t>
      </w:r>
    </w:p>
    <w:p w14:paraId="63FA4340" w14:textId="2D2B32C9" w:rsidR="001A1EC2" w:rsidRPr="00F13FB2" w:rsidRDefault="001A1EC2" w:rsidP="009225BA">
      <w:pPr>
        <w:numPr>
          <w:ilvl w:val="0"/>
          <w:numId w:val="24"/>
        </w:numPr>
        <w:spacing w:after="80" w:line="276" w:lineRule="auto"/>
        <w:ind w:left="567" w:hanging="567"/>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Wykonawca oświadcza, że jest ubezpieczony z tytułu następstw</w:t>
      </w:r>
      <w:r w:rsidR="00320851" w:rsidRPr="00F13FB2">
        <w:rPr>
          <w:rFonts w:ascii="Verdana" w:eastAsia="Arial Unicode MS" w:hAnsi="Verdana" w:cs="TTE1768698t00"/>
          <w:sz w:val="20"/>
          <w:szCs w:val="20"/>
          <w:lang w:val="pl"/>
        </w:rPr>
        <w:t xml:space="preserve"> Wad</w:t>
      </w:r>
      <w:r w:rsidRPr="00F13FB2">
        <w:rPr>
          <w:rFonts w:ascii="Verdana" w:eastAsia="Arial Unicode MS" w:hAnsi="Verdana" w:cs="TTE1768698t00"/>
          <w:sz w:val="20"/>
          <w:szCs w:val="20"/>
          <w:lang w:val="pl"/>
        </w:rPr>
        <w:t xml:space="preserve"> mogących powstać w toku realizacji Umowy, </w:t>
      </w:r>
      <w:r w:rsidR="00FA4130" w:rsidRPr="00F13FB2">
        <w:rPr>
          <w:rFonts w:ascii="Verdana" w:eastAsia="Arial Unicode MS" w:hAnsi="Verdana" w:cs="TTE1768698t00"/>
          <w:sz w:val="20"/>
          <w:szCs w:val="20"/>
          <w:lang w:val="pl"/>
        </w:rPr>
        <w:t xml:space="preserve">z </w:t>
      </w:r>
      <w:r w:rsidR="00FA4130" w:rsidRPr="00F13FB2">
        <w:rPr>
          <w:rFonts w:ascii="Verdana" w:eastAsia="Arial Unicode MS" w:hAnsi="Verdana" w:cstheme="minorHAnsi"/>
          <w:sz w:val="20"/>
          <w:szCs w:val="20"/>
          <w:lang w:val="pl"/>
        </w:rPr>
        <w:t>wyłączeniem Wad prawnych</w:t>
      </w:r>
      <w:r w:rsidR="001B460D" w:rsidRPr="00F13FB2">
        <w:rPr>
          <w:rFonts w:ascii="Verdana" w:eastAsia="Arial Unicode MS" w:hAnsi="Verdana" w:cstheme="minorHAnsi"/>
          <w:sz w:val="20"/>
          <w:szCs w:val="20"/>
          <w:lang w:val="pl"/>
        </w:rPr>
        <w:t xml:space="preserve"> </w:t>
      </w:r>
      <w:r w:rsidR="00BE0CDE" w:rsidRPr="00F13FB2">
        <w:rPr>
          <w:rFonts w:ascii="Verdana" w:eastAsia="Arial Unicode MS" w:hAnsi="Verdana" w:cstheme="minorHAnsi"/>
          <w:sz w:val="20"/>
          <w:szCs w:val="20"/>
          <w:lang w:val="pl"/>
        </w:rPr>
        <w:t xml:space="preserve">w rozumieniu Definicji w pkt </w:t>
      </w:r>
      <w:r w:rsidR="001F6C2D" w:rsidRPr="00F13FB2">
        <w:rPr>
          <w:rFonts w:ascii="Verdana" w:eastAsia="Arial Unicode MS" w:hAnsi="Verdana" w:cstheme="minorHAnsi"/>
          <w:sz w:val="20"/>
          <w:szCs w:val="20"/>
          <w:lang w:val="pl"/>
        </w:rPr>
        <w:t>1</w:t>
      </w:r>
      <w:r w:rsidR="00CF2D02">
        <w:rPr>
          <w:rFonts w:ascii="Verdana" w:eastAsia="Arial Unicode MS" w:hAnsi="Verdana" w:cstheme="minorHAnsi"/>
          <w:sz w:val="20"/>
          <w:szCs w:val="20"/>
          <w:lang w:val="pl"/>
        </w:rPr>
        <w:t>4</w:t>
      </w:r>
      <w:r w:rsidR="001F6C2D" w:rsidRPr="00F13FB2">
        <w:rPr>
          <w:rFonts w:ascii="Verdana" w:eastAsia="Arial Unicode MS" w:hAnsi="Verdana" w:cstheme="minorHAnsi"/>
          <w:sz w:val="20"/>
          <w:szCs w:val="20"/>
          <w:lang w:val="pl"/>
        </w:rPr>
        <w:t xml:space="preserve"> </w:t>
      </w:r>
      <w:proofErr w:type="spellStart"/>
      <w:r w:rsidR="00BE0CDE" w:rsidRPr="00F13FB2">
        <w:rPr>
          <w:rFonts w:ascii="Verdana" w:eastAsia="Arial Unicode MS" w:hAnsi="Verdana" w:cstheme="minorHAnsi"/>
          <w:sz w:val="20"/>
          <w:szCs w:val="20"/>
          <w:lang w:val="pl"/>
        </w:rPr>
        <w:lastRenderedPageBreak/>
        <w:t>ppkt</w:t>
      </w:r>
      <w:proofErr w:type="spellEnd"/>
      <w:r w:rsidR="00BE0CDE" w:rsidRPr="00F13FB2">
        <w:rPr>
          <w:rFonts w:ascii="Verdana" w:eastAsia="Arial Unicode MS" w:hAnsi="Verdana" w:cstheme="minorHAnsi"/>
          <w:sz w:val="20"/>
          <w:szCs w:val="20"/>
          <w:lang w:val="pl"/>
        </w:rPr>
        <w:t xml:space="preserve"> </w:t>
      </w:r>
      <w:r w:rsidR="001F6C2D" w:rsidRPr="00F13FB2">
        <w:rPr>
          <w:rFonts w:ascii="Verdana" w:eastAsia="Arial Unicode MS" w:hAnsi="Verdana" w:cstheme="minorHAnsi"/>
          <w:sz w:val="20"/>
          <w:szCs w:val="20"/>
          <w:lang w:val="pl"/>
        </w:rPr>
        <w:t xml:space="preserve">I </w:t>
      </w:r>
      <w:r w:rsidR="00BE0CDE" w:rsidRPr="00F13FB2">
        <w:rPr>
          <w:rFonts w:ascii="Verdana" w:eastAsia="Arial Unicode MS" w:hAnsi="Verdana" w:cstheme="minorHAnsi"/>
          <w:sz w:val="20"/>
          <w:szCs w:val="20"/>
          <w:lang w:val="pl"/>
        </w:rPr>
        <w:t xml:space="preserve">lit. </w:t>
      </w:r>
      <w:r w:rsidR="001F6C2D" w:rsidRPr="00F13FB2">
        <w:rPr>
          <w:rFonts w:ascii="Verdana" w:eastAsia="Arial Unicode MS" w:hAnsi="Verdana" w:cstheme="minorHAnsi"/>
          <w:sz w:val="20"/>
          <w:szCs w:val="20"/>
          <w:lang w:val="pl"/>
        </w:rPr>
        <w:t xml:space="preserve">b </w:t>
      </w:r>
      <w:r w:rsidRPr="00F13FB2">
        <w:rPr>
          <w:rFonts w:ascii="Verdana" w:eastAsia="Arial Unicode MS" w:hAnsi="Verdana" w:cs="TTE1768698t00"/>
          <w:sz w:val="20"/>
          <w:szCs w:val="20"/>
          <w:lang w:val="pl"/>
        </w:rPr>
        <w:t>na kwotę nie</w:t>
      </w:r>
      <w:r w:rsidR="000C23F0" w:rsidRPr="00F13FB2">
        <w:rPr>
          <w:rFonts w:ascii="Verdana" w:eastAsia="Arial Unicode MS" w:hAnsi="Verdana" w:cs="TTE1768698t00"/>
          <w:sz w:val="20"/>
          <w:szCs w:val="20"/>
          <w:lang w:val="pl"/>
        </w:rPr>
        <w:t> </w:t>
      </w:r>
      <w:r w:rsidRPr="00F13FB2">
        <w:rPr>
          <w:rFonts w:ascii="Verdana" w:eastAsia="Arial Unicode MS" w:hAnsi="Verdana" w:cs="TTE1768698t00"/>
          <w:sz w:val="20"/>
          <w:szCs w:val="20"/>
          <w:lang w:val="pl"/>
        </w:rPr>
        <w:t>mniejszą niż 50% wynagrodzenia brutto określonego w §</w:t>
      </w:r>
      <w:r w:rsidR="000365A3" w:rsidRPr="00F13FB2">
        <w:rPr>
          <w:rFonts w:ascii="Verdana" w:eastAsia="Arial Unicode MS" w:hAnsi="Verdana" w:cs="TTE1768698t00"/>
          <w:sz w:val="20"/>
          <w:szCs w:val="20"/>
          <w:lang w:val="pl"/>
        </w:rPr>
        <w:t xml:space="preserve"> </w:t>
      </w:r>
      <w:r w:rsidRPr="00F13FB2">
        <w:rPr>
          <w:rFonts w:ascii="Verdana" w:eastAsia="Arial Unicode MS" w:hAnsi="Verdana" w:cs="TTE1768698t00"/>
          <w:sz w:val="20"/>
          <w:szCs w:val="20"/>
          <w:lang w:val="pl"/>
        </w:rPr>
        <w:t>2 ust</w:t>
      </w:r>
      <w:r w:rsidR="00435F18" w:rsidRPr="00F13FB2">
        <w:rPr>
          <w:rFonts w:ascii="Verdana" w:eastAsia="Arial Unicode MS" w:hAnsi="Verdana" w:cs="TTE1768698t00"/>
          <w:sz w:val="20"/>
          <w:szCs w:val="20"/>
          <w:lang w:val="pl"/>
        </w:rPr>
        <w:t>.</w:t>
      </w:r>
      <w:r w:rsidRPr="00F13FB2">
        <w:rPr>
          <w:rFonts w:ascii="Verdana" w:eastAsia="Arial Unicode MS" w:hAnsi="Verdana" w:cs="TTE1768698t00"/>
          <w:sz w:val="20"/>
          <w:szCs w:val="20"/>
          <w:lang w:val="pl"/>
        </w:rPr>
        <w:t xml:space="preserve"> 1 Umowy</w:t>
      </w:r>
      <w:r w:rsidR="009A08E3" w:rsidRPr="00F13FB2">
        <w:rPr>
          <w:rFonts w:ascii="Verdana" w:eastAsia="Arial Unicode MS" w:hAnsi="Verdana" w:cs="TTE1768698t00"/>
          <w:sz w:val="20"/>
          <w:szCs w:val="20"/>
          <w:lang w:val="pl"/>
        </w:rPr>
        <w:t xml:space="preserve"> </w:t>
      </w:r>
      <w:r w:rsidR="000A7499" w:rsidRPr="00F13FB2">
        <w:rPr>
          <w:rFonts w:ascii="Verdana" w:eastAsia="Arial Unicode MS" w:hAnsi="Verdana" w:cs="TTE1768698t00"/>
          <w:sz w:val="20"/>
          <w:szCs w:val="20"/>
          <w:lang w:val="pl"/>
        </w:rPr>
        <w:t>na dzień zawarcia Umowy.</w:t>
      </w:r>
      <w:r w:rsidR="00401189" w:rsidRPr="00F13FB2">
        <w:rPr>
          <w:rFonts w:ascii="Verdana" w:eastAsia="Arial Unicode MS" w:hAnsi="Verdana" w:cs="TTE1768698t00"/>
          <w:sz w:val="20"/>
          <w:szCs w:val="20"/>
          <w:lang w:val="pl"/>
        </w:rPr>
        <w:t xml:space="preserve"> </w:t>
      </w:r>
    </w:p>
    <w:p w14:paraId="703913FA" w14:textId="7FE7D65E" w:rsidR="00566D4F" w:rsidRPr="00F13FB2" w:rsidRDefault="00566D4F" w:rsidP="009225BA">
      <w:pPr>
        <w:numPr>
          <w:ilvl w:val="0"/>
          <w:numId w:val="24"/>
        </w:numPr>
        <w:spacing w:after="80" w:line="276" w:lineRule="auto"/>
        <w:ind w:left="567" w:hanging="567"/>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 xml:space="preserve">Zamawiający dopuszcza przedstawienie przez Wykonawcę umowy ubezpieczenia, </w:t>
      </w:r>
      <w:r w:rsidR="0027093F" w:rsidRPr="00F13FB2">
        <w:rPr>
          <w:rFonts w:ascii="Verdana" w:eastAsia="Arial Unicode MS" w:hAnsi="Verdana" w:cs="TTE1768698t00"/>
          <w:sz w:val="20"/>
          <w:szCs w:val="20"/>
          <w:lang w:val="pl"/>
        </w:rPr>
        <w:br/>
      </w:r>
      <w:r w:rsidRPr="00F13FB2">
        <w:rPr>
          <w:rFonts w:ascii="Verdana" w:eastAsia="Arial Unicode MS" w:hAnsi="Verdana" w:cs="TTE1768698t00"/>
          <w:sz w:val="20"/>
          <w:szCs w:val="20"/>
          <w:lang w:val="pl"/>
        </w:rPr>
        <w:t xml:space="preserve">w której dla szkód rzeczowych lub czystych strat finansowych będzie miała zastosowanie franszyza </w:t>
      </w:r>
      <w:r w:rsidR="00C96C9F" w:rsidRPr="00F13FB2">
        <w:rPr>
          <w:rFonts w:ascii="Verdana" w:eastAsia="Arial Unicode MS" w:hAnsi="Verdana" w:cs="TTE1768698t00"/>
          <w:sz w:val="20"/>
          <w:szCs w:val="20"/>
          <w:lang w:val="pl"/>
        </w:rPr>
        <w:t xml:space="preserve">redukcyjna </w:t>
      </w:r>
      <w:r w:rsidRPr="00F13FB2">
        <w:rPr>
          <w:rFonts w:ascii="Verdana" w:eastAsia="Arial Unicode MS" w:hAnsi="Verdana" w:cs="TTE1768698t00"/>
          <w:sz w:val="20"/>
          <w:szCs w:val="20"/>
          <w:lang w:val="pl"/>
        </w:rPr>
        <w:t xml:space="preserve">lub udział własny w kwocie nie wyższej niż </w:t>
      </w:r>
      <w:r w:rsidR="00CF2D02">
        <w:rPr>
          <w:rFonts w:ascii="Verdana" w:eastAsia="Arial Unicode MS" w:hAnsi="Verdana" w:cs="TTE1768698t00"/>
          <w:sz w:val="20"/>
          <w:szCs w:val="20"/>
          <w:lang w:val="pl"/>
        </w:rPr>
        <w:t xml:space="preserve">10 000 </w:t>
      </w:r>
      <w:r w:rsidR="00CF2D02" w:rsidRPr="00CF2D02">
        <w:rPr>
          <w:rFonts w:ascii="Verdana" w:eastAsia="Arial Unicode MS" w:hAnsi="Verdana" w:cs="TTE1768698t00"/>
          <w:sz w:val="20"/>
          <w:szCs w:val="20"/>
          <w:lang w:val="pl"/>
        </w:rPr>
        <w:t>zł</w:t>
      </w:r>
      <w:r w:rsidR="005F4B9D" w:rsidRPr="00CF2D02">
        <w:rPr>
          <w:rFonts w:ascii="Verdana" w:eastAsia="MS Reference Sans Serif" w:hAnsi="Verdana" w:cstheme="minorBidi"/>
          <w:i/>
          <w:sz w:val="20"/>
          <w:szCs w:val="20"/>
        </w:rPr>
        <w:t xml:space="preserve"> (dla szkód rzeczowych lub czystych strat finansowych, z wyłączeniem jej zastosowania do szkód osobowych)</w:t>
      </w:r>
      <w:r w:rsidRPr="00CF2D02">
        <w:rPr>
          <w:rFonts w:ascii="Verdana" w:eastAsia="Arial Unicode MS" w:hAnsi="Verdana" w:cs="TTE1768698t00"/>
          <w:sz w:val="20"/>
          <w:szCs w:val="20"/>
          <w:lang w:val="pl"/>
        </w:rPr>
        <w:t xml:space="preserve">, z zastrzeżeniem, że wypłata odszkodowania przez </w:t>
      </w:r>
      <w:r w:rsidRPr="00F13FB2">
        <w:rPr>
          <w:rFonts w:ascii="Verdana" w:eastAsia="Arial Unicode MS" w:hAnsi="Verdana" w:cs="TTE1768698t00"/>
          <w:sz w:val="20"/>
          <w:szCs w:val="20"/>
          <w:lang w:val="pl"/>
        </w:rPr>
        <w:t>ubezpieczyciela na rzecz poszkodowanego realizowana będzie w pełnej wysokości wyliczonej przez ubezpieczyciela bez potrącania ustalonego w polisie udziału własnego lub franszyzy. Wykonawca po realizacji wypłaty odszkodowania na rzecz poszkodowanego zobowiązuje się do zwrotu na rzecz ubezpieczyciela kwoty wynikającej</w:t>
      </w:r>
      <w:r w:rsidR="005F4B9D">
        <w:rPr>
          <w:rFonts w:ascii="Verdana" w:eastAsia="Arial Unicode MS" w:hAnsi="Verdana" w:cs="TTE1768698t00"/>
          <w:sz w:val="20"/>
          <w:szCs w:val="20"/>
          <w:lang w:val="pl"/>
        </w:rPr>
        <w:t xml:space="preserve"> </w:t>
      </w:r>
      <w:r w:rsidRPr="00F13FB2">
        <w:rPr>
          <w:rFonts w:ascii="Verdana" w:eastAsia="Arial Unicode MS" w:hAnsi="Verdana" w:cs="TTE1768698t00"/>
          <w:sz w:val="20"/>
          <w:szCs w:val="20"/>
          <w:lang w:val="pl"/>
        </w:rPr>
        <w:t>z udziału własnego lub franszyzy określonej w umowie ubezpieczenia.</w:t>
      </w:r>
    </w:p>
    <w:p w14:paraId="27704B96" w14:textId="255C4EE1" w:rsidR="00BE0CDE" w:rsidRPr="00F13FB2" w:rsidRDefault="00BE0CDE" w:rsidP="009225BA">
      <w:pPr>
        <w:numPr>
          <w:ilvl w:val="0"/>
          <w:numId w:val="24"/>
        </w:numPr>
        <w:spacing w:after="80" w:line="276" w:lineRule="auto"/>
        <w:ind w:left="567" w:hanging="567"/>
        <w:jc w:val="both"/>
        <w:rPr>
          <w:rFonts w:ascii="Verdana" w:eastAsia="Arial Unicode MS" w:hAnsi="Verdana" w:cs="TTE1768698t00"/>
          <w:sz w:val="20"/>
          <w:szCs w:val="20"/>
          <w:lang w:val="pl"/>
        </w:rPr>
      </w:pPr>
      <w:r w:rsidRPr="00F13FB2">
        <w:rPr>
          <w:rFonts w:ascii="Verdana" w:hAnsi="Verdana"/>
          <w:iCs/>
          <w:sz w:val="20"/>
          <w:szCs w:val="20"/>
        </w:rPr>
        <w:t>Zastosowanie w umowach ubezpieczenia, o których mowa</w:t>
      </w:r>
      <w:r w:rsidR="00CC188C" w:rsidRPr="00F13FB2">
        <w:rPr>
          <w:rFonts w:ascii="Verdana" w:hAnsi="Verdana"/>
          <w:iCs/>
          <w:sz w:val="20"/>
          <w:szCs w:val="20"/>
        </w:rPr>
        <w:t xml:space="preserve"> w ust. 2</w:t>
      </w:r>
      <w:r w:rsidRPr="00F13FB2">
        <w:rPr>
          <w:rFonts w:ascii="Verdana" w:hAnsi="Verdana"/>
          <w:iCs/>
          <w:sz w:val="20"/>
          <w:szCs w:val="20"/>
        </w:rPr>
        <w:t>, klauzul restrykcyjnych, dodatkowych lub obniżonych limitów odpowiedzialności, podwyższonych poziomów franszyz lub udziałów własnych lub wyłączenia odpowiedzialności ubezpieczyciela niezgodneg</w:t>
      </w:r>
      <w:r w:rsidR="00F9075F" w:rsidRPr="00F13FB2">
        <w:rPr>
          <w:rFonts w:ascii="Verdana" w:hAnsi="Verdana"/>
          <w:iCs/>
          <w:sz w:val="20"/>
          <w:szCs w:val="20"/>
        </w:rPr>
        <w:t xml:space="preserve">o z wymogami zawartymi w Umowie, </w:t>
      </w:r>
      <w:r w:rsidRPr="00F13FB2">
        <w:rPr>
          <w:rFonts w:ascii="Verdana" w:hAnsi="Verdana"/>
          <w:iCs/>
          <w:sz w:val="20"/>
          <w:szCs w:val="20"/>
        </w:rPr>
        <w:t xml:space="preserve">każdorazowo wymagać będzie </w:t>
      </w:r>
      <w:r w:rsidR="00866745" w:rsidRPr="00F13FB2">
        <w:rPr>
          <w:rFonts w:ascii="Verdana" w:hAnsi="Verdana"/>
          <w:iCs/>
          <w:sz w:val="20"/>
          <w:szCs w:val="20"/>
        </w:rPr>
        <w:t xml:space="preserve">uprzedniej </w:t>
      </w:r>
      <w:r w:rsidRPr="00F13FB2">
        <w:rPr>
          <w:rFonts w:ascii="Verdana" w:hAnsi="Verdana"/>
          <w:iCs/>
          <w:sz w:val="20"/>
          <w:szCs w:val="20"/>
        </w:rPr>
        <w:t>zgody Zamawiającego</w:t>
      </w:r>
      <w:r w:rsidR="00196DE2" w:rsidRPr="00F13FB2">
        <w:rPr>
          <w:rFonts w:ascii="Verdana" w:hAnsi="Verdana"/>
          <w:iCs/>
          <w:sz w:val="20"/>
          <w:szCs w:val="20"/>
        </w:rPr>
        <w:t>.</w:t>
      </w:r>
      <w:r w:rsidR="000A7499" w:rsidRPr="00F13FB2">
        <w:rPr>
          <w:rFonts w:ascii="Verdana" w:hAnsi="Verdana"/>
          <w:iCs/>
          <w:sz w:val="20"/>
          <w:szCs w:val="20"/>
        </w:rPr>
        <w:t xml:space="preserve"> </w:t>
      </w:r>
      <w:r w:rsidR="00196DE2" w:rsidRPr="00F13FB2">
        <w:rPr>
          <w:rFonts w:ascii="Verdana" w:hAnsi="Verdana"/>
          <w:iCs/>
          <w:sz w:val="20"/>
          <w:szCs w:val="20"/>
        </w:rPr>
        <w:t>Zamawiający udzieli zgody w</w:t>
      </w:r>
      <w:r w:rsidR="000A7499" w:rsidRPr="00F13FB2">
        <w:rPr>
          <w:rFonts w:ascii="Verdana" w:hAnsi="Verdana"/>
          <w:iCs/>
          <w:sz w:val="20"/>
          <w:szCs w:val="20"/>
        </w:rPr>
        <w:t xml:space="preserve"> </w:t>
      </w:r>
      <w:r w:rsidR="00866745" w:rsidRPr="00F13FB2">
        <w:rPr>
          <w:rFonts w:ascii="Verdana" w:hAnsi="Verdana"/>
          <w:iCs/>
          <w:sz w:val="20"/>
          <w:szCs w:val="20"/>
        </w:rPr>
        <w:t xml:space="preserve">formie pisemnej w </w:t>
      </w:r>
      <w:r w:rsidR="000A7499" w:rsidRPr="00F13FB2">
        <w:rPr>
          <w:rFonts w:ascii="Verdana" w:hAnsi="Verdana"/>
          <w:iCs/>
          <w:sz w:val="20"/>
          <w:szCs w:val="20"/>
        </w:rPr>
        <w:t xml:space="preserve">terminie </w:t>
      </w:r>
      <w:r w:rsidR="00895FAE" w:rsidRPr="00F13FB2">
        <w:rPr>
          <w:rFonts w:ascii="Verdana" w:hAnsi="Verdana"/>
          <w:iCs/>
          <w:sz w:val="20"/>
          <w:szCs w:val="20"/>
        </w:rPr>
        <w:t xml:space="preserve">14 Dni od zaistnienia okoliczności. </w:t>
      </w:r>
    </w:p>
    <w:p w14:paraId="12F2C7F1" w14:textId="77777777" w:rsidR="00C81F0C" w:rsidRPr="00F13FB2" w:rsidRDefault="001A1EC2" w:rsidP="009225BA">
      <w:pPr>
        <w:numPr>
          <w:ilvl w:val="0"/>
          <w:numId w:val="24"/>
        </w:numPr>
        <w:spacing w:after="80" w:line="276" w:lineRule="auto"/>
        <w:ind w:left="567" w:hanging="567"/>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 xml:space="preserve">Wykonawca jest zobowiązany do przekazania Zamawiającemu, w terminie </w:t>
      </w:r>
      <w:r w:rsidR="00B0121C" w:rsidRPr="00F13FB2">
        <w:rPr>
          <w:rFonts w:ascii="Verdana" w:eastAsia="Arial Unicode MS" w:hAnsi="Verdana" w:cs="TTE1768698t00"/>
          <w:sz w:val="20"/>
          <w:szCs w:val="20"/>
          <w:lang w:val="pl"/>
        </w:rPr>
        <w:t>14</w:t>
      </w:r>
      <w:r w:rsidR="00EC02CF" w:rsidRPr="00F13FB2">
        <w:rPr>
          <w:rFonts w:ascii="Verdana" w:eastAsia="Arial Unicode MS" w:hAnsi="Verdana" w:cs="TTE1768698t00"/>
          <w:sz w:val="20"/>
          <w:szCs w:val="20"/>
          <w:lang w:val="pl"/>
        </w:rPr>
        <w:t xml:space="preserve"> </w:t>
      </w:r>
      <w:r w:rsidR="00403BCC" w:rsidRPr="00F13FB2">
        <w:rPr>
          <w:rFonts w:ascii="Verdana" w:eastAsia="Arial Unicode MS" w:hAnsi="Verdana" w:cs="TTE1768698t00"/>
          <w:sz w:val="20"/>
          <w:szCs w:val="20"/>
          <w:lang w:val="pl"/>
        </w:rPr>
        <w:t>D</w:t>
      </w:r>
      <w:r w:rsidRPr="00F13FB2">
        <w:rPr>
          <w:rFonts w:ascii="Verdana" w:eastAsia="Arial Unicode MS" w:hAnsi="Verdana" w:cs="TTE1768698t00"/>
          <w:sz w:val="20"/>
          <w:szCs w:val="20"/>
          <w:lang w:val="pl"/>
        </w:rPr>
        <w:t xml:space="preserve">ni od </w:t>
      </w:r>
      <w:r w:rsidR="00403BCC" w:rsidRPr="00F13FB2">
        <w:rPr>
          <w:rFonts w:ascii="Verdana" w:eastAsia="Arial Unicode MS" w:hAnsi="Verdana" w:cs="TTE1768698t00"/>
          <w:sz w:val="20"/>
          <w:szCs w:val="20"/>
          <w:lang w:val="pl"/>
        </w:rPr>
        <w:t>D</w:t>
      </w:r>
      <w:r w:rsidRPr="00F13FB2">
        <w:rPr>
          <w:rFonts w:ascii="Verdana" w:eastAsia="Arial Unicode MS" w:hAnsi="Verdana" w:cs="TTE1768698t00"/>
          <w:sz w:val="20"/>
          <w:szCs w:val="20"/>
          <w:lang w:val="pl"/>
        </w:rPr>
        <w:t>nia zawarcia Umowy, kopii polisy ubezpieczeniowej (lub innego dokumentu) potwierdzającej ubezpieczenie (poświadczonej</w:t>
      </w:r>
      <w:r w:rsidR="00AD5C15" w:rsidRPr="00F13FB2">
        <w:rPr>
          <w:rFonts w:ascii="Verdana" w:eastAsia="Arial Unicode MS" w:hAnsi="Verdana" w:cs="TTE1768698t00"/>
          <w:sz w:val="20"/>
          <w:szCs w:val="20"/>
          <w:lang w:val="pl"/>
        </w:rPr>
        <w:t xml:space="preserve"> </w:t>
      </w:r>
      <w:r w:rsidRPr="00F13FB2">
        <w:rPr>
          <w:rFonts w:ascii="Verdana" w:eastAsia="Arial Unicode MS" w:hAnsi="Verdana" w:cs="TTE1768698t00"/>
          <w:sz w:val="20"/>
          <w:szCs w:val="20"/>
          <w:lang w:val="pl"/>
        </w:rPr>
        <w:t>za zgodność z oryginałem przez Wykonawcę), o której mowa w ust. </w:t>
      </w:r>
      <w:r w:rsidR="00CE316E" w:rsidRPr="00F13FB2">
        <w:rPr>
          <w:rFonts w:ascii="Verdana" w:eastAsia="Arial Unicode MS" w:hAnsi="Verdana" w:cs="TTE1768698t00"/>
          <w:sz w:val="20"/>
          <w:szCs w:val="20"/>
          <w:lang w:val="pl"/>
        </w:rPr>
        <w:t>1</w:t>
      </w:r>
      <w:r w:rsidR="00435F18" w:rsidRPr="00F13FB2">
        <w:rPr>
          <w:rFonts w:ascii="Verdana" w:eastAsia="Arial Unicode MS" w:hAnsi="Verdana" w:cs="TTE1768698t00"/>
          <w:sz w:val="20"/>
          <w:szCs w:val="20"/>
          <w:lang w:val="pl"/>
        </w:rPr>
        <w:t xml:space="preserve"> wraz z potwierdzeniem dokonania zapłaty składek</w:t>
      </w:r>
      <w:r w:rsidRPr="00F13FB2">
        <w:rPr>
          <w:rFonts w:ascii="Verdana" w:eastAsia="Arial Unicode MS" w:hAnsi="Verdana" w:cs="TTE1768698t00"/>
          <w:sz w:val="20"/>
          <w:szCs w:val="20"/>
          <w:lang w:val="pl"/>
        </w:rPr>
        <w:t xml:space="preserve">. </w:t>
      </w:r>
    </w:p>
    <w:p w14:paraId="06ED2C4A" w14:textId="734BFEC6" w:rsidR="001A1EC2" w:rsidRPr="00F13FB2" w:rsidRDefault="004B08BE" w:rsidP="009225BA">
      <w:pPr>
        <w:numPr>
          <w:ilvl w:val="0"/>
          <w:numId w:val="24"/>
        </w:numPr>
        <w:spacing w:after="80" w:line="276" w:lineRule="auto"/>
        <w:ind w:left="567" w:hanging="567"/>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Opóźnienie</w:t>
      </w:r>
      <w:r w:rsidR="1A45A80A" w:rsidRPr="00F13FB2">
        <w:rPr>
          <w:rFonts w:ascii="Verdana" w:eastAsia="Arial Unicode MS" w:hAnsi="Verdana" w:cs="TTE1768698t00"/>
          <w:sz w:val="20"/>
          <w:szCs w:val="20"/>
          <w:lang w:val="pl"/>
        </w:rPr>
        <w:t xml:space="preserve"> w przekazaniu przedmiotowego ubezpieczenia lub uaktualnionej polisy wynoszące co najmniej 45 Dni, licząc odpowiednio od Dnia zawarcia Umowy lub terminu do przedłożenia uaktualnionej polisy, stanowi podstawę do odstąpienia przez Zamawiającego od Umowy z przyczyn leżących po stronie Wykonawcy bez wyznaczania mu przez Zamawiającego dodatkowego terminu. Uprawnienie do odstąpienia od Umowy przysługuje Zamawiającemu w ciągu </w:t>
      </w:r>
      <w:r w:rsidR="1650AAC8" w:rsidRPr="00F13FB2">
        <w:rPr>
          <w:rFonts w:ascii="Verdana" w:eastAsia="Arial Unicode MS" w:hAnsi="Verdana" w:cs="TTE1768698t00"/>
          <w:sz w:val="20"/>
          <w:szCs w:val="20"/>
          <w:lang w:val="pl"/>
        </w:rPr>
        <w:t>30</w:t>
      </w:r>
      <w:r w:rsidR="69D3559D" w:rsidRPr="00F13FB2">
        <w:rPr>
          <w:rFonts w:ascii="Verdana" w:eastAsia="Arial Unicode MS" w:hAnsi="Verdana" w:cs="TTE1768698t00"/>
          <w:sz w:val="20"/>
          <w:szCs w:val="20"/>
          <w:lang w:val="pl"/>
        </w:rPr>
        <w:t xml:space="preserve"> </w:t>
      </w:r>
      <w:r w:rsidR="1A45A80A" w:rsidRPr="00F13FB2">
        <w:rPr>
          <w:rFonts w:ascii="Verdana" w:eastAsia="Arial Unicode MS" w:hAnsi="Verdana" w:cs="TTE1768698t00"/>
          <w:sz w:val="20"/>
          <w:szCs w:val="20"/>
          <w:lang w:val="pl"/>
        </w:rPr>
        <w:t xml:space="preserve">Dni </w:t>
      </w:r>
      <w:r w:rsidR="000013D5" w:rsidRPr="00F13FB2">
        <w:rPr>
          <w:rFonts w:ascii="Verdana" w:eastAsia="Arial Unicode MS" w:hAnsi="Verdana" w:cs="TTE1768698t00"/>
          <w:sz w:val="20"/>
          <w:szCs w:val="20"/>
          <w:lang w:val="pl"/>
        </w:rPr>
        <w:t>R</w:t>
      </w:r>
      <w:r w:rsidR="000A46E8" w:rsidRPr="00F13FB2">
        <w:rPr>
          <w:rFonts w:ascii="Verdana" w:eastAsia="Arial Unicode MS" w:hAnsi="Verdana" w:cs="TTE1768698t00"/>
          <w:sz w:val="20"/>
          <w:szCs w:val="20"/>
          <w:lang w:val="pl"/>
        </w:rPr>
        <w:t xml:space="preserve">oboczych </w:t>
      </w:r>
      <w:r w:rsidR="1A45A80A" w:rsidRPr="00F13FB2">
        <w:rPr>
          <w:rFonts w:ascii="Verdana" w:eastAsia="Arial Unicode MS" w:hAnsi="Verdana" w:cs="TTE1768698t00"/>
          <w:sz w:val="20"/>
          <w:szCs w:val="20"/>
          <w:lang w:val="pl"/>
        </w:rPr>
        <w:t xml:space="preserve">od </w:t>
      </w:r>
      <w:r w:rsidR="00866745" w:rsidRPr="00F13FB2">
        <w:rPr>
          <w:rFonts w:ascii="Verdana" w:eastAsia="Arial Unicode MS" w:hAnsi="Verdana" w:cs="TTE1768698t00"/>
          <w:sz w:val="20"/>
          <w:szCs w:val="20"/>
          <w:lang w:val="pl"/>
        </w:rPr>
        <w:t xml:space="preserve">upływu terminu na przedstawienie ubezpieczenia lub uaktualnionej polisy jednak nie później niż </w:t>
      </w:r>
      <w:r w:rsidR="005F46EE" w:rsidRPr="00F13FB2">
        <w:rPr>
          <w:rFonts w:ascii="Verdana" w:eastAsia="Arial Unicode MS" w:hAnsi="Verdana" w:cs="TTE1768698t00"/>
          <w:sz w:val="20"/>
          <w:szCs w:val="20"/>
        </w:rPr>
        <w:t xml:space="preserve">do </w:t>
      </w:r>
      <w:r w:rsidR="007B1385" w:rsidRPr="00F13FB2">
        <w:rPr>
          <w:rFonts w:ascii="Verdana" w:eastAsia="Arial Unicode MS" w:hAnsi="Verdana" w:cs="TTE1768698t00"/>
          <w:sz w:val="20"/>
          <w:szCs w:val="20"/>
        </w:rPr>
        <w:t>180</w:t>
      </w:r>
      <w:r w:rsidR="005F46EE" w:rsidRPr="00F13FB2">
        <w:rPr>
          <w:rFonts w:ascii="Verdana" w:eastAsia="Arial Unicode MS" w:hAnsi="Verdana" w:cs="TTE1768698t00"/>
          <w:sz w:val="20"/>
          <w:szCs w:val="20"/>
        </w:rPr>
        <w:t xml:space="preserve"> Dni od upływu terminu wykonania Umowy określonego w § </w:t>
      </w:r>
      <w:r w:rsidR="009F0955">
        <w:rPr>
          <w:rFonts w:ascii="Verdana" w:eastAsia="Arial Unicode MS" w:hAnsi="Verdana" w:cs="TTE1768698t00"/>
          <w:sz w:val="20"/>
          <w:szCs w:val="20"/>
        </w:rPr>
        <w:t>4</w:t>
      </w:r>
      <w:r w:rsidR="005F46EE" w:rsidRPr="00F13FB2">
        <w:rPr>
          <w:rFonts w:ascii="Verdana" w:eastAsia="Arial Unicode MS" w:hAnsi="Verdana" w:cs="TTE1768698t00"/>
          <w:sz w:val="20"/>
          <w:szCs w:val="20"/>
        </w:rPr>
        <w:t xml:space="preserve"> ust. 1 </w:t>
      </w:r>
      <w:r w:rsidR="009F0955">
        <w:rPr>
          <w:rFonts w:ascii="Verdana" w:eastAsia="Arial Unicode MS" w:hAnsi="Verdana" w:cs="TTE1768698t00"/>
          <w:sz w:val="20"/>
          <w:szCs w:val="20"/>
        </w:rPr>
        <w:t>U</w:t>
      </w:r>
      <w:r w:rsidR="005F46EE" w:rsidRPr="00F13FB2">
        <w:rPr>
          <w:rFonts w:ascii="Verdana" w:eastAsia="Arial Unicode MS" w:hAnsi="Verdana" w:cs="TTE1768698t00"/>
          <w:sz w:val="20"/>
          <w:szCs w:val="20"/>
        </w:rPr>
        <w:t>mowy.</w:t>
      </w:r>
      <w:r w:rsidR="005F46EE" w:rsidRPr="00F13FB2">
        <w:rPr>
          <w:rFonts w:ascii="Verdana" w:eastAsia="Arial Unicode MS" w:hAnsi="Verdana"/>
          <w:sz w:val="20"/>
        </w:rPr>
        <w:t xml:space="preserve"> </w:t>
      </w:r>
    </w:p>
    <w:p w14:paraId="53C8CE26" w14:textId="77777777" w:rsidR="001A1EC2" w:rsidRPr="00F13FB2" w:rsidRDefault="001A1EC2" w:rsidP="009225BA">
      <w:pPr>
        <w:numPr>
          <w:ilvl w:val="0"/>
          <w:numId w:val="24"/>
        </w:numPr>
        <w:spacing w:after="80" w:line="276" w:lineRule="auto"/>
        <w:ind w:left="567" w:hanging="567"/>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Wykonawca zobowiązuje się do utrzymania ciągłości zawartej umowy ubezpieczenia w</w:t>
      </w:r>
      <w:r w:rsidR="000C23F0" w:rsidRPr="00F13FB2">
        <w:rPr>
          <w:rFonts w:ascii="Verdana" w:eastAsia="Arial Unicode MS" w:hAnsi="Verdana" w:cs="TTE1768698t00"/>
          <w:sz w:val="20"/>
          <w:szCs w:val="20"/>
          <w:lang w:val="pl"/>
        </w:rPr>
        <w:t> </w:t>
      </w:r>
      <w:r w:rsidRPr="00F13FB2">
        <w:rPr>
          <w:rFonts w:ascii="Verdana" w:eastAsia="Arial Unicode MS" w:hAnsi="Verdana" w:cs="TTE1768698t00"/>
          <w:sz w:val="20"/>
          <w:szCs w:val="20"/>
          <w:lang w:val="pl"/>
        </w:rPr>
        <w:t>całym okresie wykonywania Umowy i obowiązywania rękojmi</w:t>
      </w:r>
      <w:r w:rsidR="000A4D8E" w:rsidRPr="00F13FB2">
        <w:rPr>
          <w:rFonts w:ascii="Verdana" w:eastAsia="Arial Unicode MS" w:hAnsi="Verdana" w:cs="TTE1768698t00"/>
          <w:sz w:val="20"/>
          <w:szCs w:val="20"/>
          <w:lang w:val="pl"/>
        </w:rPr>
        <w:t xml:space="preserve"> za Wady</w:t>
      </w:r>
      <w:r w:rsidRPr="00F13FB2">
        <w:rPr>
          <w:rFonts w:ascii="Verdana" w:eastAsia="Arial Unicode MS" w:hAnsi="Verdana" w:cs="TTE1768698t00"/>
          <w:sz w:val="20"/>
          <w:szCs w:val="20"/>
          <w:lang w:val="pl"/>
        </w:rPr>
        <w:t>.</w:t>
      </w:r>
    </w:p>
    <w:p w14:paraId="59997BA5" w14:textId="75DA3A58" w:rsidR="001A1EC2" w:rsidRPr="00F13FB2" w:rsidRDefault="63C80DFA" w:rsidP="009225BA">
      <w:pPr>
        <w:numPr>
          <w:ilvl w:val="0"/>
          <w:numId w:val="24"/>
        </w:numPr>
        <w:spacing w:after="80" w:line="276" w:lineRule="auto"/>
        <w:ind w:left="567" w:right="32" w:hanging="567"/>
        <w:jc w:val="both"/>
        <w:rPr>
          <w:rFonts w:ascii="Verdana" w:hAnsi="Verdana"/>
          <w:spacing w:val="-2"/>
          <w:sz w:val="20"/>
          <w:szCs w:val="20"/>
        </w:rPr>
      </w:pPr>
      <w:r w:rsidRPr="00F13FB2">
        <w:rPr>
          <w:rFonts w:ascii="Verdana" w:hAnsi="Verdana"/>
          <w:spacing w:val="-2"/>
          <w:sz w:val="20"/>
          <w:szCs w:val="20"/>
        </w:rPr>
        <w:t>Jeżeli termin, na który została zawarta polisa (lub inny dokument) ubezpieczenia, kończy</w:t>
      </w:r>
      <w:r w:rsidR="648C3FC1" w:rsidRPr="00F13FB2">
        <w:rPr>
          <w:rFonts w:ascii="Verdana" w:hAnsi="Verdana"/>
          <w:spacing w:val="-2"/>
          <w:sz w:val="20"/>
          <w:szCs w:val="20"/>
        </w:rPr>
        <w:t> </w:t>
      </w:r>
      <w:r w:rsidRPr="00F13FB2">
        <w:rPr>
          <w:rFonts w:ascii="Verdana" w:hAnsi="Verdana"/>
          <w:spacing w:val="-2"/>
          <w:sz w:val="20"/>
          <w:szCs w:val="20"/>
        </w:rPr>
        <w:t>się w okresie realizacji zamówienia, lub w okresie rękojmi</w:t>
      </w:r>
      <w:r w:rsidR="432C3082" w:rsidRPr="00F13FB2">
        <w:rPr>
          <w:rFonts w:ascii="Verdana" w:hAnsi="Verdana"/>
          <w:spacing w:val="-2"/>
          <w:sz w:val="20"/>
          <w:szCs w:val="20"/>
        </w:rPr>
        <w:t xml:space="preserve"> za Wady</w:t>
      </w:r>
      <w:r w:rsidRPr="00F13FB2">
        <w:rPr>
          <w:rFonts w:ascii="Verdana" w:hAnsi="Verdana"/>
          <w:spacing w:val="-2"/>
          <w:sz w:val="20"/>
          <w:szCs w:val="20"/>
        </w:rPr>
        <w:t>, Wykonawca winien bez</w:t>
      </w:r>
      <w:r w:rsidR="648C3FC1" w:rsidRPr="00F13FB2">
        <w:rPr>
          <w:rFonts w:ascii="Verdana" w:hAnsi="Verdana"/>
          <w:spacing w:val="-2"/>
          <w:sz w:val="20"/>
          <w:szCs w:val="20"/>
        </w:rPr>
        <w:t> </w:t>
      </w:r>
      <w:r w:rsidRPr="00F13FB2">
        <w:rPr>
          <w:rFonts w:ascii="Verdana" w:hAnsi="Verdana"/>
          <w:spacing w:val="-2"/>
          <w:sz w:val="20"/>
          <w:szCs w:val="20"/>
        </w:rPr>
        <w:t xml:space="preserve">wezwania Zamawiającego przedłożyć uaktualnioną polisę </w:t>
      </w:r>
      <w:r w:rsidR="75258F75" w:rsidRPr="00F13FB2">
        <w:rPr>
          <w:rFonts w:ascii="Verdana" w:hAnsi="Verdana"/>
          <w:spacing w:val="-2"/>
          <w:sz w:val="20"/>
          <w:szCs w:val="20"/>
        </w:rPr>
        <w:t xml:space="preserve">z potwierdzeniem dokonania zapłaty składek </w:t>
      </w:r>
      <w:r w:rsidRPr="00F13FB2">
        <w:rPr>
          <w:rFonts w:ascii="Verdana" w:hAnsi="Verdana"/>
          <w:spacing w:val="-2"/>
          <w:sz w:val="20"/>
          <w:szCs w:val="20"/>
        </w:rPr>
        <w:t>(lub inny dokument) ubezpieczenia (poś</w:t>
      </w:r>
      <w:r w:rsidR="648C3FC1" w:rsidRPr="00F13FB2">
        <w:rPr>
          <w:rFonts w:ascii="Verdana" w:hAnsi="Verdana"/>
          <w:spacing w:val="-2"/>
          <w:sz w:val="20"/>
          <w:szCs w:val="20"/>
        </w:rPr>
        <w:t>wiadczoną za</w:t>
      </w:r>
      <w:r w:rsidR="009511A0" w:rsidRPr="00F13FB2">
        <w:rPr>
          <w:rFonts w:ascii="Verdana" w:hAnsi="Verdana"/>
          <w:spacing w:val="-2"/>
          <w:sz w:val="20"/>
          <w:szCs w:val="20"/>
        </w:rPr>
        <w:t> </w:t>
      </w:r>
      <w:r w:rsidR="648C3FC1" w:rsidRPr="00F13FB2">
        <w:rPr>
          <w:rFonts w:ascii="Verdana" w:hAnsi="Verdana"/>
          <w:spacing w:val="-2"/>
          <w:sz w:val="20"/>
          <w:szCs w:val="20"/>
        </w:rPr>
        <w:t xml:space="preserve">zgodność z </w:t>
      </w:r>
      <w:r w:rsidRPr="00F13FB2">
        <w:rPr>
          <w:rFonts w:ascii="Verdana" w:hAnsi="Verdana"/>
          <w:spacing w:val="-2"/>
          <w:sz w:val="20"/>
          <w:szCs w:val="20"/>
        </w:rPr>
        <w:t>oryginałem przez Wykonawcę), w terminie do</w:t>
      </w:r>
      <w:r w:rsidR="648C3FC1" w:rsidRPr="00F13FB2">
        <w:rPr>
          <w:rFonts w:ascii="Verdana" w:hAnsi="Verdana"/>
          <w:spacing w:val="-2"/>
          <w:sz w:val="20"/>
          <w:szCs w:val="20"/>
        </w:rPr>
        <w:t> </w:t>
      </w:r>
      <w:r w:rsidR="004B08BE" w:rsidRPr="00F13FB2">
        <w:rPr>
          <w:rFonts w:ascii="Verdana" w:hAnsi="Verdana"/>
          <w:sz w:val="20"/>
        </w:rPr>
        <w:t>21</w:t>
      </w:r>
      <w:r w:rsidRPr="00F13FB2">
        <w:rPr>
          <w:rFonts w:ascii="Verdana" w:hAnsi="Verdana"/>
          <w:spacing w:val="-2"/>
          <w:sz w:val="20"/>
        </w:rPr>
        <w:t xml:space="preserve"> </w:t>
      </w:r>
      <w:r w:rsidR="3405A85A" w:rsidRPr="00F13FB2">
        <w:rPr>
          <w:rFonts w:ascii="Verdana" w:hAnsi="Verdana"/>
          <w:spacing w:val="-2"/>
          <w:sz w:val="20"/>
        </w:rPr>
        <w:t>D</w:t>
      </w:r>
      <w:r w:rsidRPr="00F13FB2">
        <w:rPr>
          <w:rFonts w:ascii="Verdana" w:hAnsi="Verdana"/>
          <w:spacing w:val="-2"/>
          <w:sz w:val="20"/>
        </w:rPr>
        <w:t>ni</w:t>
      </w:r>
      <w:r w:rsidRPr="00F13FB2">
        <w:rPr>
          <w:rFonts w:ascii="Verdana" w:hAnsi="Verdana"/>
          <w:spacing w:val="-2"/>
          <w:sz w:val="20"/>
          <w:szCs w:val="20"/>
        </w:rPr>
        <w:t xml:space="preserve"> przed datą ustania ważności poprzedniej polisy.</w:t>
      </w:r>
    </w:p>
    <w:p w14:paraId="70293BBC" w14:textId="6759779E" w:rsidR="001A1EC2" w:rsidRPr="00F13FB2" w:rsidRDefault="001A1EC2" w:rsidP="009225BA">
      <w:pPr>
        <w:numPr>
          <w:ilvl w:val="0"/>
          <w:numId w:val="24"/>
        </w:numPr>
        <w:spacing w:after="80" w:line="276" w:lineRule="auto"/>
        <w:ind w:left="567" w:right="32" w:hanging="567"/>
        <w:jc w:val="both"/>
        <w:rPr>
          <w:rFonts w:ascii="Verdana" w:hAnsi="Verdana"/>
          <w:spacing w:val="-2"/>
          <w:sz w:val="20"/>
          <w:szCs w:val="20"/>
        </w:rPr>
      </w:pPr>
      <w:r w:rsidRPr="00F13FB2">
        <w:rPr>
          <w:rFonts w:ascii="Verdana" w:hAnsi="Verdana"/>
          <w:spacing w:val="-2"/>
          <w:sz w:val="20"/>
          <w:szCs w:val="20"/>
        </w:rPr>
        <w:t>Wykonawca przyjmuje pełną odpowiedzialność cywilną za wszelkie zdarzenia związane z realizacją zamówienia powstałe z przyczyn leżących po stronie Wykonawcy</w:t>
      </w:r>
      <w:r w:rsidR="00CA58A9" w:rsidRPr="00F13FB2">
        <w:rPr>
          <w:rFonts w:ascii="Verdana" w:hAnsi="Verdana"/>
          <w:spacing w:val="-2"/>
          <w:sz w:val="20"/>
          <w:szCs w:val="20"/>
        </w:rPr>
        <w:t xml:space="preserve"> </w:t>
      </w:r>
      <w:r w:rsidR="00592D91" w:rsidRPr="00F13FB2">
        <w:rPr>
          <w:rFonts w:ascii="Verdana" w:hAnsi="Verdana"/>
          <w:spacing w:val="-2"/>
          <w:sz w:val="20"/>
          <w:szCs w:val="20"/>
        </w:rPr>
        <w:t xml:space="preserve">lub innych podmiotów, którym Wykonawca </w:t>
      </w:r>
      <w:r w:rsidR="0095460D" w:rsidRPr="00F13FB2">
        <w:rPr>
          <w:rFonts w:ascii="Verdana" w:hAnsi="Verdana"/>
          <w:spacing w:val="-2"/>
          <w:sz w:val="20"/>
          <w:szCs w:val="20"/>
        </w:rPr>
        <w:t xml:space="preserve">powierza realizację </w:t>
      </w:r>
      <w:r w:rsidR="007B7BD7" w:rsidRPr="00F13FB2">
        <w:rPr>
          <w:rFonts w:ascii="Verdana" w:hAnsi="Verdana"/>
          <w:spacing w:val="-2"/>
          <w:sz w:val="20"/>
          <w:szCs w:val="20"/>
        </w:rPr>
        <w:t>P</w:t>
      </w:r>
      <w:r w:rsidR="0095460D" w:rsidRPr="00F13FB2">
        <w:rPr>
          <w:rFonts w:ascii="Verdana" w:hAnsi="Verdana"/>
          <w:spacing w:val="-2"/>
          <w:sz w:val="20"/>
          <w:szCs w:val="20"/>
        </w:rPr>
        <w:t xml:space="preserve">rzedmiotu Umowy, </w:t>
      </w:r>
      <w:r w:rsidRPr="00F13FB2">
        <w:rPr>
          <w:rFonts w:ascii="Verdana" w:hAnsi="Verdana"/>
          <w:spacing w:val="-2"/>
          <w:sz w:val="20"/>
          <w:szCs w:val="20"/>
        </w:rPr>
        <w:t>bezpośrednio związane z </w:t>
      </w:r>
      <w:r w:rsidR="00435F18" w:rsidRPr="00F13FB2">
        <w:rPr>
          <w:rFonts w:ascii="Verdana" w:hAnsi="Verdana"/>
          <w:spacing w:val="-2"/>
          <w:sz w:val="20"/>
          <w:szCs w:val="20"/>
        </w:rPr>
        <w:t>P</w:t>
      </w:r>
      <w:r w:rsidRPr="00F13FB2">
        <w:rPr>
          <w:rFonts w:ascii="Verdana" w:hAnsi="Verdana"/>
          <w:spacing w:val="-2"/>
          <w:sz w:val="20"/>
          <w:szCs w:val="20"/>
        </w:rPr>
        <w:t xml:space="preserve">rzedmiotem </w:t>
      </w:r>
      <w:r w:rsidR="00435F18" w:rsidRPr="00F13FB2">
        <w:rPr>
          <w:rFonts w:ascii="Verdana" w:hAnsi="Verdana"/>
          <w:spacing w:val="-2"/>
          <w:sz w:val="20"/>
          <w:szCs w:val="20"/>
        </w:rPr>
        <w:t>U</w:t>
      </w:r>
      <w:r w:rsidRPr="00F13FB2">
        <w:rPr>
          <w:rFonts w:ascii="Verdana" w:hAnsi="Verdana"/>
          <w:spacing w:val="-2"/>
          <w:sz w:val="20"/>
          <w:szCs w:val="20"/>
        </w:rPr>
        <w:t>mowy</w:t>
      </w:r>
      <w:r w:rsidR="0095460D" w:rsidRPr="00F13FB2">
        <w:rPr>
          <w:rFonts w:ascii="Verdana" w:hAnsi="Verdana"/>
          <w:spacing w:val="-2"/>
          <w:sz w:val="20"/>
          <w:szCs w:val="20"/>
        </w:rPr>
        <w:t>.</w:t>
      </w:r>
      <w:r w:rsidRPr="00F13FB2">
        <w:rPr>
          <w:rFonts w:ascii="Verdana" w:hAnsi="Verdana"/>
          <w:spacing w:val="-2"/>
          <w:sz w:val="20"/>
          <w:szCs w:val="20"/>
        </w:rPr>
        <w:t xml:space="preserve"> </w:t>
      </w:r>
    </w:p>
    <w:p w14:paraId="78E5907B" w14:textId="4137E5A4" w:rsidR="005976E7" w:rsidRPr="00F13FB2" w:rsidRDefault="001A1EC2" w:rsidP="00606AF6">
      <w:pPr>
        <w:numPr>
          <w:ilvl w:val="0"/>
          <w:numId w:val="24"/>
        </w:numPr>
        <w:spacing w:after="120"/>
        <w:ind w:left="567" w:hanging="567"/>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 xml:space="preserve">Zamawiający jest uprawniony do uzyskania odszkodowania od Wykonawcy z tytułu następstw </w:t>
      </w:r>
      <w:r w:rsidR="00FD2389" w:rsidRPr="00F13FB2">
        <w:rPr>
          <w:rFonts w:ascii="Verdana" w:eastAsia="Arial Unicode MS" w:hAnsi="Verdana" w:cs="TTE1768698t00"/>
          <w:sz w:val="20"/>
          <w:szCs w:val="20"/>
          <w:lang w:val="pl"/>
        </w:rPr>
        <w:t>W</w:t>
      </w:r>
      <w:r w:rsidRPr="00F13FB2">
        <w:rPr>
          <w:rFonts w:ascii="Verdana" w:eastAsia="Arial Unicode MS" w:hAnsi="Verdana" w:cs="TTE1768698t00"/>
          <w:sz w:val="20"/>
          <w:szCs w:val="20"/>
          <w:lang w:val="pl"/>
        </w:rPr>
        <w:t xml:space="preserve">ad w </w:t>
      </w:r>
      <w:r w:rsidR="00E13C14" w:rsidRPr="00F13FB2">
        <w:rPr>
          <w:rFonts w:ascii="Verdana" w:eastAsia="Arial Unicode MS" w:hAnsi="Verdana" w:cs="TTE1768698t00"/>
          <w:sz w:val="20"/>
          <w:szCs w:val="20"/>
          <w:lang w:val="pl"/>
        </w:rPr>
        <w:t>D</w:t>
      </w:r>
      <w:r w:rsidRPr="00F13FB2">
        <w:rPr>
          <w:rFonts w:ascii="Verdana" w:eastAsia="Arial Unicode MS" w:hAnsi="Verdana" w:cs="TTE1768698t00"/>
          <w:sz w:val="20"/>
          <w:szCs w:val="20"/>
          <w:lang w:val="pl"/>
        </w:rPr>
        <w:t>okumentacji również z ubezpieczenia, o</w:t>
      </w:r>
      <w:r w:rsidR="000C23F0" w:rsidRPr="00F13FB2">
        <w:rPr>
          <w:rFonts w:ascii="Verdana" w:eastAsia="Arial Unicode MS" w:hAnsi="Verdana" w:cs="TTE1768698t00"/>
          <w:sz w:val="20"/>
          <w:szCs w:val="20"/>
          <w:lang w:val="pl"/>
        </w:rPr>
        <w:t> </w:t>
      </w:r>
      <w:r w:rsidRPr="00F13FB2">
        <w:rPr>
          <w:rFonts w:ascii="Verdana" w:eastAsia="Arial Unicode MS" w:hAnsi="Verdana" w:cs="TTE1768698t00"/>
          <w:sz w:val="20"/>
          <w:szCs w:val="20"/>
          <w:lang w:val="pl"/>
        </w:rPr>
        <w:t>którym mowa w </w:t>
      </w:r>
      <w:r w:rsidR="00CE316E" w:rsidRPr="00F13FB2">
        <w:rPr>
          <w:rFonts w:ascii="Verdana" w:eastAsia="Arial Unicode MS" w:hAnsi="Verdana" w:cs="TTE1768698t00"/>
          <w:sz w:val="20"/>
          <w:szCs w:val="20"/>
          <w:lang w:val="pl"/>
        </w:rPr>
        <w:t>niniejszym paragrafie.</w:t>
      </w:r>
    </w:p>
    <w:p w14:paraId="19E4C22F" w14:textId="2BBA6465" w:rsidR="005E2286" w:rsidRPr="00F13FB2" w:rsidRDefault="005E2286"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A75998" w:rsidRPr="00F13FB2">
        <w:rPr>
          <w:rFonts w:ascii="Verdana" w:hAnsi="Verdana" w:cs="TTE1768698t00"/>
          <w:b/>
          <w:sz w:val="20"/>
          <w:szCs w:val="20"/>
        </w:rPr>
        <w:t>1</w:t>
      </w:r>
      <w:r w:rsidR="001E47B6">
        <w:rPr>
          <w:rFonts w:ascii="Verdana" w:hAnsi="Verdana" w:cs="TTE1768698t00"/>
          <w:b/>
          <w:sz w:val="20"/>
          <w:szCs w:val="20"/>
        </w:rPr>
        <w:t>5</w:t>
      </w:r>
    </w:p>
    <w:p w14:paraId="77FA5685" w14:textId="77777777" w:rsidR="005E2286" w:rsidRPr="00F13FB2" w:rsidRDefault="005E2286"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0365A3" w:rsidRPr="00F13FB2">
        <w:rPr>
          <w:rFonts w:ascii="Verdana" w:hAnsi="Verdana" w:cs="TTE1768698t00"/>
          <w:b/>
          <w:sz w:val="20"/>
          <w:szCs w:val="20"/>
        </w:rPr>
        <w:t>R</w:t>
      </w:r>
      <w:r w:rsidRPr="00F13FB2">
        <w:rPr>
          <w:rFonts w:ascii="Verdana" w:hAnsi="Verdana" w:cs="TTE1768698t00"/>
          <w:b/>
          <w:sz w:val="20"/>
          <w:szCs w:val="20"/>
        </w:rPr>
        <w:t>ękojmia)</w:t>
      </w:r>
    </w:p>
    <w:p w14:paraId="76A1857A" w14:textId="0ADFF9F5" w:rsidR="00EA15B5" w:rsidRPr="00F13FB2" w:rsidRDefault="003C0BB1" w:rsidP="009225BA">
      <w:pPr>
        <w:numPr>
          <w:ilvl w:val="0"/>
          <w:numId w:val="2"/>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Strony ustalają, że okres rękojmi </w:t>
      </w:r>
      <w:r w:rsidR="000A4D8E" w:rsidRPr="00F13FB2">
        <w:rPr>
          <w:rFonts w:ascii="Verdana" w:hAnsi="Verdana" w:cs="TTE1771BD8t00"/>
          <w:sz w:val="20"/>
          <w:szCs w:val="20"/>
        </w:rPr>
        <w:t xml:space="preserve">za Wady </w:t>
      </w:r>
      <w:r w:rsidRPr="00F13FB2">
        <w:rPr>
          <w:rFonts w:ascii="Verdana" w:hAnsi="Verdana" w:cs="TTE1771BD8t00"/>
          <w:sz w:val="20"/>
          <w:szCs w:val="20"/>
        </w:rPr>
        <w:t>na</w:t>
      </w:r>
      <w:r w:rsidR="00AD5C15" w:rsidRPr="00F13FB2">
        <w:rPr>
          <w:rFonts w:ascii="Verdana" w:hAnsi="Verdana" w:cs="TTE1771BD8t00"/>
          <w:sz w:val="20"/>
          <w:szCs w:val="20"/>
        </w:rPr>
        <w:t xml:space="preserve"> </w:t>
      </w:r>
      <w:r w:rsidR="002F4D20" w:rsidRPr="00F13FB2">
        <w:rPr>
          <w:rFonts w:ascii="Verdana" w:hAnsi="Verdana" w:cs="TTE1771BD8t00"/>
          <w:sz w:val="20"/>
          <w:szCs w:val="20"/>
        </w:rPr>
        <w:t>P</w:t>
      </w:r>
      <w:r w:rsidRPr="00F13FB2">
        <w:rPr>
          <w:rFonts w:ascii="Verdana" w:hAnsi="Verdana" w:cs="TTE1771BD8t00"/>
          <w:sz w:val="20"/>
          <w:szCs w:val="20"/>
        </w:rPr>
        <w:t>rzedmiot Umowy</w:t>
      </w:r>
      <w:r w:rsidR="00EA15B5" w:rsidRPr="00F13FB2">
        <w:rPr>
          <w:rFonts w:ascii="Verdana" w:hAnsi="Verdana" w:cs="TTE1771BD8t00"/>
          <w:sz w:val="20"/>
          <w:szCs w:val="20"/>
        </w:rPr>
        <w:t xml:space="preserve"> </w:t>
      </w:r>
      <w:r w:rsidRPr="00F13FB2">
        <w:rPr>
          <w:rFonts w:ascii="Verdana" w:hAnsi="Verdana" w:cs="TTE1771BD8t00"/>
          <w:sz w:val="20"/>
          <w:szCs w:val="20"/>
        </w:rPr>
        <w:t>wynosi 5</w:t>
      </w:r>
      <w:r w:rsidR="000C23F0" w:rsidRPr="00F13FB2">
        <w:rPr>
          <w:rFonts w:ascii="Verdana" w:hAnsi="Verdana" w:cs="TTE1771BD8t00"/>
          <w:sz w:val="20"/>
          <w:szCs w:val="20"/>
        </w:rPr>
        <w:t> </w:t>
      </w:r>
      <w:r w:rsidRPr="00F13FB2">
        <w:rPr>
          <w:rFonts w:ascii="Verdana" w:hAnsi="Verdana" w:cs="TTE1771BD8t00"/>
          <w:sz w:val="20"/>
          <w:szCs w:val="20"/>
        </w:rPr>
        <w:t>lat</w:t>
      </w:r>
      <w:r w:rsidR="00EA15B5" w:rsidRPr="00F13FB2">
        <w:rPr>
          <w:rFonts w:ascii="Verdana" w:hAnsi="Verdana" w:cs="TTE1771BD8t00"/>
          <w:sz w:val="20"/>
          <w:szCs w:val="20"/>
        </w:rPr>
        <w:t>.</w:t>
      </w:r>
    </w:p>
    <w:p w14:paraId="4AA963B7" w14:textId="0AF74538" w:rsidR="00846E52" w:rsidRPr="00F13FB2" w:rsidRDefault="00846E52" w:rsidP="009225BA">
      <w:pPr>
        <w:numPr>
          <w:ilvl w:val="0"/>
          <w:numId w:val="2"/>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lastRenderedPageBreak/>
        <w:t xml:space="preserve">Okres rękojmi za Wady rozpoczyna swój bieg od </w:t>
      </w:r>
      <w:r w:rsidR="003D6A75" w:rsidRPr="00F13FB2">
        <w:rPr>
          <w:rFonts w:ascii="Verdana" w:hAnsi="Verdana" w:cs="TTE1771BD8t00"/>
          <w:sz w:val="20"/>
          <w:szCs w:val="20"/>
        </w:rPr>
        <w:t>d</w:t>
      </w:r>
      <w:r w:rsidRPr="00F13FB2">
        <w:rPr>
          <w:rFonts w:ascii="Verdana" w:hAnsi="Verdana" w:cs="TTE1771BD8t00"/>
          <w:sz w:val="20"/>
          <w:szCs w:val="20"/>
        </w:rPr>
        <w:t xml:space="preserve">nia </w:t>
      </w:r>
      <w:r w:rsidRPr="00606AF6">
        <w:rPr>
          <w:rFonts w:ascii="Verdana" w:hAnsi="Verdana" w:cs="TTE1771BD8t00"/>
          <w:sz w:val="20"/>
          <w:szCs w:val="20"/>
        </w:rPr>
        <w:t xml:space="preserve">podpisania </w:t>
      </w:r>
      <w:r w:rsidR="00606AF6" w:rsidRPr="00606AF6">
        <w:rPr>
          <w:rFonts w:ascii="Verdana" w:hAnsi="Verdana" w:cs="TTE1771BD8t00"/>
          <w:sz w:val="20"/>
          <w:szCs w:val="20"/>
        </w:rPr>
        <w:t>P</w:t>
      </w:r>
      <w:r w:rsidRPr="00606AF6">
        <w:rPr>
          <w:rFonts w:ascii="Verdana" w:hAnsi="Verdana" w:cs="TTE1771BD8t00"/>
          <w:sz w:val="20"/>
          <w:szCs w:val="20"/>
        </w:rPr>
        <w:t xml:space="preserve">rotokołu </w:t>
      </w:r>
      <w:r w:rsidR="00606AF6" w:rsidRPr="00606AF6">
        <w:rPr>
          <w:rFonts w:ascii="Verdana" w:hAnsi="Verdana" w:cs="TTE1771BD8t00"/>
          <w:sz w:val="20"/>
          <w:szCs w:val="20"/>
        </w:rPr>
        <w:t>O</w:t>
      </w:r>
      <w:r w:rsidRPr="00606AF6">
        <w:rPr>
          <w:rFonts w:ascii="Verdana" w:hAnsi="Verdana" w:cs="TTE1771BD8t00"/>
          <w:sz w:val="20"/>
          <w:szCs w:val="20"/>
        </w:rPr>
        <w:t>dbioru</w:t>
      </w:r>
      <w:r w:rsidR="00B90995" w:rsidRPr="00606AF6">
        <w:rPr>
          <w:rFonts w:ascii="Verdana" w:hAnsi="Verdana" w:cs="TTE1771BD8t00"/>
          <w:sz w:val="20"/>
          <w:szCs w:val="20"/>
        </w:rPr>
        <w:t xml:space="preserve"> końcowego</w:t>
      </w:r>
      <w:r w:rsidR="00F624C7" w:rsidRPr="00606AF6">
        <w:rPr>
          <w:rFonts w:ascii="Verdana" w:hAnsi="Verdana" w:cs="TTE1771BD8t00"/>
          <w:sz w:val="20"/>
          <w:szCs w:val="20"/>
        </w:rPr>
        <w:t xml:space="preserve">, o którym mowa w § 16 ust. 5 </w:t>
      </w:r>
      <w:r w:rsidRPr="00606AF6">
        <w:rPr>
          <w:rFonts w:ascii="Verdana" w:hAnsi="Verdana" w:cs="TTE1771BD8t00"/>
          <w:sz w:val="20"/>
          <w:szCs w:val="20"/>
        </w:rPr>
        <w:t>i wygasa z upływem 5 lat licząc od daty odbioru końcowego. W tym okresie Wykonawca będzie utrzymyw</w:t>
      </w:r>
      <w:r w:rsidRPr="00F13FB2">
        <w:rPr>
          <w:rFonts w:ascii="Verdana" w:hAnsi="Verdana" w:cs="TTE1771BD8t00"/>
          <w:sz w:val="20"/>
          <w:szCs w:val="20"/>
        </w:rPr>
        <w:t>ał ciągłość wniesionego zabezpieczenia należytego wykonania Umowy na okres rękojmi za Wady, do upływu terminu określonego powyżej.</w:t>
      </w:r>
    </w:p>
    <w:p w14:paraId="09B88F35" w14:textId="67FD7B9D" w:rsidR="005E2286" w:rsidRPr="00F13FB2" w:rsidRDefault="005E2286" w:rsidP="009225BA">
      <w:pPr>
        <w:numPr>
          <w:ilvl w:val="0"/>
          <w:numId w:val="2"/>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W okresie rękojmi </w:t>
      </w:r>
      <w:r w:rsidR="000A4D8E" w:rsidRPr="00F13FB2">
        <w:rPr>
          <w:rFonts w:ascii="Verdana" w:hAnsi="Verdana" w:cs="TTE1771BD8t00"/>
          <w:sz w:val="20"/>
          <w:szCs w:val="20"/>
        </w:rPr>
        <w:t xml:space="preserve">za Wady </w:t>
      </w:r>
      <w:r w:rsidRPr="00F13FB2">
        <w:rPr>
          <w:rFonts w:ascii="Verdana" w:hAnsi="Verdana" w:cs="TTE1771BD8t00"/>
          <w:sz w:val="20"/>
          <w:szCs w:val="20"/>
        </w:rPr>
        <w:t xml:space="preserve">Wykonawca będzie odpowiedzialny za usunięcie na swój koszt wszelkich </w:t>
      </w:r>
      <w:r w:rsidR="00FD2389" w:rsidRPr="00F13FB2">
        <w:rPr>
          <w:rFonts w:ascii="Verdana" w:hAnsi="Verdana" w:cs="TTE1771BD8t00"/>
          <w:sz w:val="20"/>
          <w:szCs w:val="20"/>
        </w:rPr>
        <w:t>W</w:t>
      </w:r>
      <w:r w:rsidRPr="00F13FB2">
        <w:rPr>
          <w:rFonts w:ascii="Verdana" w:hAnsi="Verdana" w:cs="TTE1771BD8t00"/>
          <w:sz w:val="20"/>
          <w:szCs w:val="20"/>
        </w:rPr>
        <w:t>ad</w:t>
      </w:r>
      <w:r w:rsidR="00CE316E" w:rsidRPr="00F13FB2">
        <w:rPr>
          <w:rFonts w:ascii="Verdana" w:hAnsi="Verdana" w:cs="TTE1771BD8t00"/>
          <w:sz w:val="20"/>
          <w:szCs w:val="20"/>
        </w:rPr>
        <w:t xml:space="preserve"> na </w:t>
      </w:r>
      <w:r w:rsidR="006B0FB5" w:rsidRPr="00F13FB2">
        <w:rPr>
          <w:rFonts w:ascii="Verdana" w:hAnsi="Verdana" w:cs="TTE1771BD8t00"/>
          <w:sz w:val="20"/>
          <w:szCs w:val="20"/>
        </w:rPr>
        <w:t xml:space="preserve">wezwanie </w:t>
      </w:r>
      <w:r w:rsidR="00CE316E" w:rsidRPr="00F13FB2">
        <w:rPr>
          <w:rFonts w:ascii="Verdana" w:hAnsi="Verdana" w:cs="TTE1771BD8t00"/>
          <w:sz w:val="20"/>
          <w:szCs w:val="20"/>
        </w:rPr>
        <w:t>Zamawiającego</w:t>
      </w:r>
      <w:r w:rsidRPr="00F13FB2">
        <w:rPr>
          <w:rFonts w:ascii="Verdana" w:hAnsi="Verdana" w:cs="TTE1771BD8t00"/>
          <w:sz w:val="20"/>
          <w:szCs w:val="20"/>
        </w:rPr>
        <w:t xml:space="preserve">. Z tytułu usunięcia </w:t>
      </w:r>
      <w:r w:rsidR="00FD2389" w:rsidRPr="00F13FB2">
        <w:rPr>
          <w:rFonts w:ascii="Verdana" w:hAnsi="Verdana" w:cs="TTE1771BD8t00"/>
          <w:sz w:val="20"/>
          <w:szCs w:val="20"/>
        </w:rPr>
        <w:t>W</w:t>
      </w:r>
      <w:r w:rsidRPr="00F13FB2">
        <w:rPr>
          <w:rFonts w:ascii="Verdana" w:hAnsi="Verdana" w:cs="TTE1771BD8t00"/>
          <w:sz w:val="20"/>
          <w:szCs w:val="20"/>
        </w:rPr>
        <w:t xml:space="preserve">ad Wykonawcy nie przysługuje </w:t>
      </w:r>
      <w:r w:rsidR="002F4D20" w:rsidRPr="00F13FB2">
        <w:rPr>
          <w:rFonts w:ascii="Verdana" w:hAnsi="Verdana" w:cs="TTE1771BD8t00"/>
          <w:sz w:val="20"/>
          <w:szCs w:val="20"/>
        </w:rPr>
        <w:t xml:space="preserve">dodatkowe </w:t>
      </w:r>
      <w:r w:rsidRPr="00F13FB2">
        <w:rPr>
          <w:rFonts w:ascii="Verdana" w:hAnsi="Verdana" w:cs="TTE1771BD8t00"/>
          <w:sz w:val="20"/>
          <w:szCs w:val="20"/>
        </w:rPr>
        <w:t>wynagrodzenie.</w:t>
      </w:r>
    </w:p>
    <w:p w14:paraId="75BF4E98" w14:textId="048FAA07" w:rsidR="009C094E" w:rsidRPr="00606AF6" w:rsidRDefault="009C094E" w:rsidP="009225BA">
      <w:pPr>
        <w:numPr>
          <w:ilvl w:val="0"/>
          <w:numId w:val="2"/>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W przypadku stwierdzenia Wad Zamawiający </w:t>
      </w:r>
      <w:r w:rsidR="006B0FB5" w:rsidRPr="00F13FB2">
        <w:rPr>
          <w:rFonts w:ascii="Verdana" w:hAnsi="Verdana" w:cs="TTE1771BD8t00"/>
          <w:sz w:val="20"/>
          <w:szCs w:val="20"/>
        </w:rPr>
        <w:t>wezwie</w:t>
      </w:r>
      <w:r w:rsidRPr="00F13FB2">
        <w:rPr>
          <w:rFonts w:ascii="Verdana" w:hAnsi="Verdana" w:cs="TTE1771BD8t00"/>
          <w:sz w:val="20"/>
          <w:szCs w:val="20"/>
        </w:rPr>
        <w:t xml:space="preserve"> Wykonawc</w:t>
      </w:r>
      <w:r w:rsidR="006B0FB5" w:rsidRPr="00F13FB2">
        <w:rPr>
          <w:rFonts w:ascii="Verdana" w:hAnsi="Verdana" w:cs="TTE1771BD8t00"/>
          <w:sz w:val="20"/>
          <w:szCs w:val="20"/>
        </w:rPr>
        <w:t>ę do ich usunięcia.</w:t>
      </w:r>
      <w:r w:rsidRPr="00F13FB2">
        <w:rPr>
          <w:rFonts w:ascii="Verdana" w:hAnsi="Verdana" w:cs="TTE1771BD8t00"/>
          <w:sz w:val="20"/>
          <w:szCs w:val="20"/>
        </w:rPr>
        <w:t xml:space="preserve"> Wykonawca usunie Wady w terminie uzgodnionym przez Strony. W przypadku</w:t>
      </w:r>
      <w:r w:rsidR="006B0FB5" w:rsidRPr="00F13FB2">
        <w:rPr>
          <w:rFonts w:ascii="Verdana" w:hAnsi="Verdana" w:cs="TTE1771BD8t00"/>
          <w:sz w:val="20"/>
          <w:szCs w:val="20"/>
        </w:rPr>
        <w:t>,</w:t>
      </w:r>
      <w:r w:rsidRPr="00F13FB2">
        <w:rPr>
          <w:rFonts w:ascii="Verdana" w:hAnsi="Verdana" w:cs="TTE1771BD8t00"/>
          <w:sz w:val="20"/>
          <w:szCs w:val="20"/>
        </w:rPr>
        <w:t xml:space="preserve"> gdy Strony nie uzgodnią w ciągu 7 Dni terminu na usunięcie Wad</w:t>
      </w:r>
      <w:r w:rsidR="006B0FB5" w:rsidRPr="00F13FB2">
        <w:rPr>
          <w:rFonts w:ascii="Verdana" w:hAnsi="Verdana" w:cs="TTE1771BD8t00"/>
          <w:sz w:val="20"/>
          <w:szCs w:val="20"/>
        </w:rPr>
        <w:t>,</w:t>
      </w:r>
      <w:r w:rsidRPr="00F13FB2">
        <w:rPr>
          <w:rFonts w:ascii="Verdana" w:hAnsi="Verdana" w:cs="TTE1771BD8t00"/>
          <w:sz w:val="20"/>
          <w:szCs w:val="20"/>
        </w:rPr>
        <w:t xml:space="preserve"> Zamawiający wyznaczy Wykonawcy termin na usunięcie Wad nie krótszy niż 21 Dni. Wykonawca ponownie dostarczy dany </w:t>
      </w:r>
      <w:r w:rsidR="00B743F9">
        <w:rPr>
          <w:rFonts w:ascii="Verdana" w:hAnsi="Verdana" w:cs="TTE1771BD8t00"/>
          <w:sz w:val="20"/>
          <w:szCs w:val="20"/>
        </w:rPr>
        <w:t>Etap Umowy</w:t>
      </w:r>
      <w:r w:rsidRPr="00F13FB2">
        <w:rPr>
          <w:rFonts w:ascii="Verdana" w:hAnsi="Verdana" w:cs="TTE1771BD8t00"/>
          <w:sz w:val="20"/>
          <w:szCs w:val="20"/>
        </w:rPr>
        <w:t xml:space="preserve"> wolny od Wad. Wykonawcy nie przysługuje dodatkowe wynagrodzenie z tytułu usunięcia Wad stwierdzonych przez Zamawiającego w przekazanym </w:t>
      </w:r>
      <w:r w:rsidR="00B743F9">
        <w:rPr>
          <w:rFonts w:ascii="Verdana" w:hAnsi="Verdana" w:cs="TTE1771BD8t00"/>
          <w:sz w:val="20"/>
          <w:szCs w:val="20"/>
        </w:rPr>
        <w:t>Etapie Umowy</w:t>
      </w:r>
      <w:r w:rsidRPr="00F13FB2">
        <w:rPr>
          <w:rFonts w:ascii="Verdana" w:hAnsi="Verdana" w:cs="TTE1771BD8t00"/>
          <w:sz w:val="20"/>
          <w:szCs w:val="20"/>
        </w:rPr>
        <w:t xml:space="preserve">. Zastosowanie </w:t>
      </w:r>
      <w:r w:rsidRPr="00606AF6">
        <w:rPr>
          <w:rFonts w:ascii="Verdana" w:hAnsi="Verdana" w:cs="TTE1771BD8t00"/>
          <w:sz w:val="20"/>
          <w:szCs w:val="20"/>
        </w:rPr>
        <w:t>znajduje §</w:t>
      </w:r>
      <w:r w:rsidR="002449AA" w:rsidRPr="00606AF6">
        <w:rPr>
          <w:rFonts w:ascii="Verdana" w:hAnsi="Verdana" w:cs="TTE1771BD8t00"/>
          <w:sz w:val="20"/>
          <w:szCs w:val="20"/>
        </w:rPr>
        <w:t xml:space="preserve"> </w:t>
      </w:r>
      <w:r w:rsidRPr="00606AF6">
        <w:rPr>
          <w:rFonts w:ascii="Verdana" w:hAnsi="Verdana" w:cs="TTE1771BD8t00"/>
          <w:sz w:val="20"/>
          <w:szCs w:val="20"/>
        </w:rPr>
        <w:t>1</w:t>
      </w:r>
      <w:r w:rsidR="00B743F9" w:rsidRPr="00606AF6">
        <w:rPr>
          <w:rFonts w:ascii="Verdana" w:hAnsi="Verdana" w:cs="TTE1771BD8t00"/>
          <w:sz w:val="20"/>
          <w:szCs w:val="20"/>
        </w:rPr>
        <w:t>7</w:t>
      </w:r>
      <w:r w:rsidRPr="00606AF6">
        <w:rPr>
          <w:rFonts w:ascii="Verdana" w:hAnsi="Verdana" w:cs="TTE1771BD8t00"/>
          <w:sz w:val="20"/>
          <w:szCs w:val="20"/>
        </w:rPr>
        <w:t xml:space="preserve"> ust. 1 pkt </w:t>
      </w:r>
      <w:r w:rsidR="001B2E62" w:rsidRPr="00606AF6">
        <w:rPr>
          <w:rFonts w:ascii="Verdana" w:hAnsi="Verdana" w:cs="TTE1771BD8t00"/>
          <w:sz w:val="20"/>
          <w:szCs w:val="20"/>
        </w:rPr>
        <w:t xml:space="preserve"> </w:t>
      </w:r>
      <w:r w:rsidR="00C90088" w:rsidRPr="00606AF6">
        <w:rPr>
          <w:rFonts w:ascii="Verdana" w:hAnsi="Verdana" w:cs="TTE1771BD8t00"/>
          <w:sz w:val="20"/>
          <w:szCs w:val="20"/>
        </w:rPr>
        <w:t>6</w:t>
      </w:r>
      <w:r w:rsidR="002D50CA" w:rsidRPr="00606AF6">
        <w:rPr>
          <w:rFonts w:ascii="Verdana" w:hAnsi="Verdana" w:cs="TTE1771BD8t00"/>
          <w:sz w:val="20"/>
          <w:szCs w:val="20"/>
        </w:rPr>
        <w:t xml:space="preserve"> </w:t>
      </w:r>
      <w:r w:rsidR="002449AA" w:rsidRPr="00606AF6">
        <w:rPr>
          <w:rFonts w:ascii="Verdana" w:hAnsi="Verdana" w:cs="TTE1771BD8t00"/>
          <w:sz w:val="20"/>
          <w:szCs w:val="20"/>
        </w:rPr>
        <w:t>Umowy</w:t>
      </w:r>
      <w:r w:rsidR="006B0FB5" w:rsidRPr="00606AF6">
        <w:rPr>
          <w:rFonts w:ascii="Verdana" w:hAnsi="Verdana" w:cs="TTE1771BD8t00"/>
          <w:sz w:val="20"/>
          <w:szCs w:val="20"/>
        </w:rPr>
        <w:t>.</w:t>
      </w:r>
    </w:p>
    <w:p w14:paraId="65C0D09D" w14:textId="523751A4" w:rsidR="009C094E" w:rsidRPr="00F13FB2" w:rsidRDefault="005E2286" w:rsidP="009225BA">
      <w:pPr>
        <w:numPr>
          <w:ilvl w:val="0"/>
          <w:numId w:val="2"/>
        </w:numPr>
        <w:tabs>
          <w:tab w:val="clear" w:pos="2340"/>
        </w:tabs>
        <w:spacing w:after="80" w:line="276" w:lineRule="auto"/>
        <w:ind w:left="567" w:hanging="567"/>
        <w:jc w:val="both"/>
        <w:rPr>
          <w:rFonts w:ascii="Verdana" w:hAnsi="Verdana" w:cs="TTE1771BD8t00"/>
          <w:sz w:val="20"/>
          <w:szCs w:val="20"/>
        </w:rPr>
      </w:pPr>
      <w:r w:rsidRPr="00606AF6">
        <w:rPr>
          <w:rFonts w:ascii="Verdana" w:hAnsi="Verdana" w:cs="TTE1771BD8t00"/>
          <w:sz w:val="20"/>
          <w:szCs w:val="20"/>
        </w:rPr>
        <w:t xml:space="preserve">Jeżeli Wykonawca nie usunie </w:t>
      </w:r>
      <w:r w:rsidR="00FD2389" w:rsidRPr="00606AF6">
        <w:rPr>
          <w:rFonts w:ascii="Verdana" w:hAnsi="Verdana" w:cs="TTE1771BD8t00"/>
          <w:sz w:val="20"/>
          <w:szCs w:val="20"/>
        </w:rPr>
        <w:t>W</w:t>
      </w:r>
      <w:r w:rsidRPr="00606AF6">
        <w:rPr>
          <w:rFonts w:ascii="Verdana" w:hAnsi="Verdana" w:cs="TTE1771BD8t00"/>
          <w:sz w:val="20"/>
          <w:szCs w:val="20"/>
        </w:rPr>
        <w:t xml:space="preserve">ad w </w:t>
      </w:r>
      <w:r w:rsidR="00D862A7" w:rsidRPr="00606AF6">
        <w:rPr>
          <w:rFonts w:ascii="Verdana" w:hAnsi="Verdana" w:cs="TTE1771BD8t00"/>
          <w:sz w:val="20"/>
          <w:szCs w:val="20"/>
        </w:rPr>
        <w:t>O</w:t>
      </w:r>
      <w:r w:rsidRPr="00606AF6">
        <w:rPr>
          <w:rFonts w:ascii="Verdana" w:hAnsi="Verdana" w:cs="TTE1771BD8t00"/>
          <w:sz w:val="20"/>
          <w:szCs w:val="20"/>
        </w:rPr>
        <w:t>pracowaniu ujawniony</w:t>
      </w:r>
      <w:r w:rsidR="00AD6A0E" w:rsidRPr="00606AF6">
        <w:rPr>
          <w:rFonts w:ascii="Verdana" w:hAnsi="Verdana" w:cs="TTE1771BD8t00"/>
          <w:sz w:val="20"/>
          <w:szCs w:val="20"/>
        </w:rPr>
        <w:t>ch</w:t>
      </w:r>
      <w:r w:rsidRPr="00606AF6">
        <w:rPr>
          <w:rFonts w:ascii="Verdana" w:hAnsi="Verdana" w:cs="TTE1771BD8t00"/>
          <w:sz w:val="20"/>
          <w:szCs w:val="20"/>
        </w:rPr>
        <w:t xml:space="preserve"> w ok</w:t>
      </w:r>
      <w:r w:rsidR="000C23F0" w:rsidRPr="00606AF6">
        <w:rPr>
          <w:rFonts w:ascii="Verdana" w:hAnsi="Verdana" w:cs="TTE1771BD8t00"/>
          <w:sz w:val="20"/>
          <w:szCs w:val="20"/>
        </w:rPr>
        <w:t xml:space="preserve">resie, o którym mowa w ust. 1 w </w:t>
      </w:r>
      <w:r w:rsidRPr="00606AF6">
        <w:rPr>
          <w:rFonts w:ascii="Verdana" w:hAnsi="Verdana" w:cs="TTE1771BD8t00"/>
          <w:sz w:val="20"/>
          <w:szCs w:val="20"/>
        </w:rPr>
        <w:t xml:space="preserve">terminie niezbędnym do ich usunięcia, określonym na piśmie przez Zamawiającego, </w:t>
      </w:r>
      <w:r w:rsidR="00653F3F" w:rsidRPr="00606AF6">
        <w:rPr>
          <w:rFonts w:ascii="Verdana" w:hAnsi="Verdana" w:cs="TTE1771BD8t00"/>
          <w:sz w:val="20"/>
          <w:szCs w:val="20"/>
        </w:rPr>
        <w:t xml:space="preserve">Zamawiający, po uprzednim wyznaczeniu Wykonawcy dodatkowego terminu na </w:t>
      </w:r>
      <w:r w:rsidR="00B243CF" w:rsidRPr="00606AF6">
        <w:rPr>
          <w:rFonts w:ascii="Verdana" w:hAnsi="Verdana" w:cs="TTE1771BD8t00"/>
          <w:sz w:val="20"/>
          <w:szCs w:val="20"/>
        </w:rPr>
        <w:t xml:space="preserve">usunięcie </w:t>
      </w:r>
      <w:r w:rsidR="00FD2389" w:rsidRPr="00606AF6">
        <w:rPr>
          <w:rFonts w:ascii="Verdana" w:hAnsi="Verdana" w:cs="TTE1771BD8t00"/>
          <w:sz w:val="20"/>
          <w:szCs w:val="20"/>
        </w:rPr>
        <w:t>W</w:t>
      </w:r>
      <w:r w:rsidR="00B243CF" w:rsidRPr="00606AF6">
        <w:rPr>
          <w:rFonts w:ascii="Verdana" w:hAnsi="Verdana" w:cs="TTE1771BD8t00"/>
          <w:sz w:val="20"/>
          <w:szCs w:val="20"/>
        </w:rPr>
        <w:t>ad</w:t>
      </w:r>
      <w:r w:rsidR="00653F3F" w:rsidRPr="00606AF6">
        <w:rPr>
          <w:rFonts w:ascii="Verdana" w:hAnsi="Verdana" w:cs="TTE1771BD8t00"/>
          <w:sz w:val="20"/>
          <w:szCs w:val="20"/>
        </w:rPr>
        <w:t xml:space="preserve">, będzie uprawniony do zlecenia </w:t>
      </w:r>
      <w:r w:rsidR="00B243CF" w:rsidRPr="00606AF6">
        <w:rPr>
          <w:rFonts w:ascii="Verdana" w:hAnsi="Verdana" w:cs="TTE1771BD8t00"/>
          <w:sz w:val="20"/>
          <w:szCs w:val="20"/>
        </w:rPr>
        <w:t>ich usunięcia</w:t>
      </w:r>
      <w:r w:rsidR="00653F3F" w:rsidRPr="00606AF6">
        <w:rPr>
          <w:rFonts w:ascii="Verdana" w:hAnsi="Verdana" w:cs="TTE1771BD8t00"/>
          <w:sz w:val="20"/>
          <w:szCs w:val="20"/>
        </w:rPr>
        <w:t xml:space="preserve"> osobie trzeciej, bez zgody sądu, na koszt i ryzyko Wykonawcy.</w:t>
      </w:r>
      <w:r w:rsidR="00A62347" w:rsidRPr="00606AF6">
        <w:rPr>
          <w:rFonts w:ascii="Verdana" w:hAnsi="Verdana" w:cs="TTE1771BD8t00"/>
          <w:sz w:val="20"/>
          <w:szCs w:val="20"/>
        </w:rPr>
        <w:t xml:space="preserve"> Uprawnienie do </w:t>
      </w:r>
      <w:r w:rsidR="00A16BD7" w:rsidRPr="00606AF6">
        <w:rPr>
          <w:rFonts w:ascii="Verdana" w:hAnsi="Verdana" w:cs="TTE1771BD8t00"/>
          <w:sz w:val="20"/>
          <w:szCs w:val="20"/>
        </w:rPr>
        <w:t xml:space="preserve">skorzystania </w:t>
      </w:r>
      <w:r w:rsidR="00606AF6">
        <w:rPr>
          <w:rFonts w:ascii="Verdana" w:hAnsi="Verdana" w:cs="TTE1771BD8t00"/>
          <w:sz w:val="20"/>
          <w:szCs w:val="20"/>
        </w:rPr>
        <w:br/>
      </w:r>
      <w:r w:rsidR="00A16BD7" w:rsidRPr="00606AF6">
        <w:rPr>
          <w:rFonts w:ascii="Verdana" w:hAnsi="Verdana" w:cs="TTE1771BD8t00"/>
          <w:sz w:val="20"/>
          <w:szCs w:val="20"/>
        </w:rPr>
        <w:t xml:space="preserve">z wykonania zastępczego </w:t>
      </w:r>
      <w:r w:rsidR="00732D15" w:rsidRPr="00606AF6">
        <w:rPr>
          <w:rFonts w:ascii="Verdana" w:hAnsi="Verdana" w:cs="TTE1771BD8t00"/>
          <w:sz w:val="20"/>
          <w:szCs w:val="20"/>
        </w:rPr>
        <w:t xml:space="preserve">jest niezależne od możliwości naliczenia kary umownej na podstawie § </w:t>
      </w:r>
      <w:r w:rsidR="00BC5E57" w:rsidRPr="00606AF6">
        <w:rPr>
          <w:rFonts w:ascii="Verdana" w:hAnsi="Verdana" w:cs="TTE1771BD8t00"/>
          <w:sz w:val="20"/>
          <w:szCs w:val="20"/>
        </w:rPr>
        <w:t>17</w:t>
      </w:r>
      <w:r w:rsidR="00732D15" w:rsidRPr="00606AF6">
        <w:rPr>
          <w:rFonts w:ascii="Verdana" w:hAnsi="Verdana" w:cs="TTE1771BD8t00"/>
          <w:sz w:val="20"/>
          <w:szCs w:val="20"/>
        </w:rPr>
        <w:t xml:space="preserve"> ust. 1 pkt </w:t>
      </w:r>
      <w:r w:rsidR="00C90088" w:rsidRPr="00606AF6">
        <w:rPr>
          <w:rFonts w:ascii="Verdana" w:hAnsi="Verdana" w:cs="TTE1771BD8t00"/>
          <w:sz w:val="20"/>
          <w:szCs w:val="20"/>
        </w:rPr>
        <w:t>6</w:t>
      </w:r>
      <w:r w:rsidR="00732D15" w:rsidRPr="00606AF6">
        <w:rPr>
          <w:rFonts w:ascii="Verdana" w:hAnsi="Verdana" w:cs="TTE1771BD8t00"/>
          <w:sz w:val="20"/>
          <w:szCs w:val="20"/>
        </w:rPr>
        <w:t xml:space="preserve"> Umowy za okres </w:t>
      </w:r>
      <w:r w:rsidR="008D5EBA" w:rsidRPr="00606AF6">
        <w:rPr>
          <w:rFonts w:ascii="Verdana" w:hAnsi="Verdana" w:cs="TTE1771BD8t00"/>
          <w:sz w:val="20"/>
          <w:szCs w:val="20"/>
        </w:rPr>
        <w:t>zwłoki</w:t>
      </w:r>
      <w:r w:rsidR="00732D15" w:rsidRPr="00606AF6">
        <w:rPr>
          <w:rFonts w:ascii="Verdana" w:hAnsi="Verdana" w:cs="TTE1771BD8t00"/>
          <w:sz w:val="20"/>
          <w:szCs w:val="20"/>
        </w:rPr>
        <w:t xml:space="preserve"> Wykonawcy naliczanej</w:t>
      </w:r>
      <w:r w:rsidR="00732D15" w:rsidRPr="00F13FB2">
        <w:rPr>
          <w:rFonts w:ascii="Verdana" w:hAnsi="Verdana" w:cs="TTE1771BD8t00"/>
          <w:sz w:val="20"/>
          <w:szCs w:val="20"/>
        </w:rPr>
        <w:t xml:space="preserve"> do czasu zakończenia realizacji prac przez wykonawcę zastępczego.</w:t>
      </w:r>
    </w:p>
    <w:p w14:paraId="2F3D8189" w14:textId="3ABDC6A1" w:rsidR="00536962" w:rsidRPr="00F13FB2" w:rsidRDefault="005E2286" w:rsidP="009225BA">
      <w:pPr>
        <w:numPr>
          <w:ilvl w:val="0"/>
          <w:numId w:val="2"/>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Zamawiający może dochodzić roszczeń z tytułu rękojmi </w:t>
      </w:r>
      <w:r w:rsidR="000A4D8E" w:rsidRPr="00F13FB2">
        <w:rPr>
          <w:rFonts w:ascii="Verdana" w:hAnsi="Verdana" w:cs="TTE1771BD8t00"/>
          <w:sz w:val="20"/>
          <w:szCs w:val="20"/>
        </w:rPr>
        <w:t xml:space="preserve">za Wady </w:t>
      </w:r>
      <w:r w:rsidRPr="00F13FB2">
        <w:rPr>
          <w:rFonts w:ascii="Verdana" w:hAnsi="Verdana" w:cs="TTE1771BD8t00"/>
          <w:sz w:val="20"/>
          <w:szCs w:val="20"/>
        </w:rPr>
        <w:t xml:space="preserve">także po terminie określonym w niniejszym paragrafie, jeżeli zgłosił </w:t>
      </w:r>
      <w:r w:rsidR="00FD2389" w:rsidRPr="00F13FB2">
        <w:rPr>
          <w:rFonts w:ascii="Verdana" w:hAnsi="Verdana" w:cs="TTE1771BD8t00"/>
          <w:sz w:val="20"/>
          <w:szCs w:val="20"/>
        </w:rPr>
        <w:t>W</w:t>
      </w:r>
      <w:r w:rsidRPr="00F13FB2">
        <w:rPr>
          <w:rFonts w:ascii="Verdana" w:hAnsi="Verdana" w:cs="TTE1771BD8t00"/>
          <w:sz w:val="20"/>
          <w:szCs w:val="20"/>
        </w:rPr>
        <w:t>adę przed upływem tego terminu.</w:t>
      </w:r>
    </w:p>
    <w:p w14:paraId="1D79E1D0" w14:textId="77777777" w:rsidR="009A0B49" w:rsidRDefault="009A0B49" w:rsidP="00606AF6">
      <w:pPr>
        <w:spacing w:after="80"/>
        <w:jc w:val="both"/>
        <w:rPr>
          <w:rFonts w:ascii="Verdana" w:eastAsia="Verdana" w:hAnsi="Verdana" w:cs="Verdana"/>
          <w:sz w:val="20"/>
          <w:szCs w:val="20"/>
        </w:rPr>
      </w:pPr>
    </w:p>
    <w:p w14:paraId="659F31B8" w14:textId="72542116" w:rsidR="00C35CF6" w:rsidRPr="00F13FB2" w:rsidRDefault="00C35CF6" w:rsidP="00606AF6">
      <w:pPr>
        <w:spacing w:after="120"/>
        <w:jc w:val="center"/>
        <w:outlineLvl w:val="0"/>
        <w:rPr>
          <w:rFonts w:ascii="Verdana" w:hAnsi="Verdana" w:cs="TTE1768698t00"/>
          <w:b/>
          <w:sz w:val="20"/>
          <w:szCs w:val="20"/>
        </w:rPr>
      </w:pPr>
      <w:bookmarkStart w:id="27" w:name="_Toc451267370"/>
      <w:r w:rsidRPr="00F13FB2">
        <w:rPr>
          <w:rFonts w:ascii="Verdana" w:hAnsi="Verdana" w:cs="TTE1768698t00"/>
          <w:b/>
          <w:sz w:val="20"/>
          <w:szCs w:val="20"/>
        </w:rPr>
        <w:t xml:space="preserve">§ </w:t>
      </w:r>
      <w:bookmarkEnd w:id="27"/>
      <w:r w:rsidR="00A75998" w:rsidRPr="00F13FB2">
        <w:rPr>
          <w:rFonts w:ascii="Verdana" w:hAnsi="Verdana" w:cs="TTE1768698t00"/>
          <w:b/>
          <w:sz w:val="20"/>
          <w:szCs w:val="20"/>
        </w:rPr>
        <w:t>1</w:t>
      </w:r>
      <w:r w:rsidR="00BC5E57">
        <w:rPr>
          <w:rFonts w:ascii="Verdana" w:hAnsi="Verdana" w:cs="TTE1768698t00"/>
          <w:b/>
          <w:sz w:val="20"/>
          <w:szCs w:val="20"/>
        </w:rPr>
        <w:t>6</w:t>
      </w:r>
    </w:p>
    <w:p w14:paraId="27434E97" w14:textId="77777777" w:rsidR="00C35CF6" w:rsidRPr="00F13FB2" w:rsidRDefault="00C35CF6" w:rsidP="00606AF6">
      <w:pPr>
        <w:spacing w:after="120"/>
        <w:jc w:val="center"/>
        <w:outlineLvl w:val="0"/>
        <w:rPr>
          <w:rFonts w:ascii="Verdana" w:hAnsi="Verdana" w:cs="TTE1768698t00"/>
          <w:b/>
          <w:sz w:val="20"/>
          <w:szCs w:val="20"/>
        </w:rPr>
      </w:pPr>
      <w:bookmarkStart w:id="28" w:name="_Toc451267371"/>
      <w:r w:rsidRPr="00F13FB2">
        <w:rPr>
          <w:rFonts w:ascii="Verdana" w:hAnsi="Verdana" w:cs="TTE1768698t00"/>
          <w:b/>
          <w:sz w:val="20"/>
          <w:szCs w:val="20"/>
        </w:rPr>
        <w:t>(</w:t>
      </w:r>
      <w:r w:rsidR="000365A3" w:rsidRPr="00F13FB2">
        <w:rPr>
          <w:rFonts w:ascii="Verdana" w:hAnsi="Verdana" w:cs="TTE1768698t00"/>
          <w:b/>
          <w:sz w:val="20"/>
          <w:szCs w:val="20"/>
        </w:rPr>
        <w:t>O</w:t>
      </w:r>
      <w:r w:rsidRPr="00F13FB2">
        <w:rPr>
          <w:rFonts w:ascii="Verdana" w:hAnsi="Verdana" w:cs="TTE1768698t00"/>
          <w:b/>
          <w:sz w:val="20"/>
          <w:szCs w:val="20"/>
        </w:rPr>
        <w:t>dbi</w:t>
      </w:r>
      <w:r w:rsidR="00022F9F" w:rsidRPr="00F13FB2">
        <w:rPr>
          <w:rFonts w:ascii="Verdana" w:hAnsi="Verdana" w:cs="TTE1768698t00"/>
          <w:b/>
          <w:sz w:val="20"/>
          <w:szCs w:val="20"/>
        </w:rPr>
        <w:t>ory</w:t>
      </w:r>
      <w:r w:rsidRPr="00F13FB2">
        <w:rPr>
          <w:rFonts w:ascii="Verdana" w:hAnsi="Verdana" w:cs="TTE1768698t00"/>
          <w:b/>
          <w:sz w:val="20"/>
          <w:szCs w:val="20"/>
        </w:rPr>
        <w:t>)</w:t>
      </w:r>
      <w:bookmarkEnd w:id="28"/>
    </w:p>
    <w:p w14:paraId="5C2ABC2A" w14:textId="60817212" w:rsidR="00B7462A" w:rsidRPr="00F13FB2" w:rsidRDefault="00C35CF6" w:rsidP="00606AF6">
      <w:pPr>
        <w:numPr>
          <w:ilvl w:val="0"/>
          <w:numId w:val="12"/>
        </w:numPr>
        <w:tabs>
          <w:tab w:val="clear" w:pos="2340"/>
        </w:tabs>
        <w:spacing w:after="120" w:line="276" w:lineRule="auto"/>
        <w:ind w:left="567" w:hanging="567"/>
        <w:jc w:val="both"/>
        <w:rPr>
          <w:rFonts w:ascii="Verdana" w:hAnsi="Verdana" w:cs="TTE1768698t00"/>
          <w:sz w:val="20"/>
          <w:szCs w:val="20"/>
        </w:rPr>
      </w:pPr>
      <w:r w:rsidRPr="00F13FB2">
        <w:rPr>
          <w:rFonts w:ascii="Verdana" w:hAnsi="Verdana" w:cs="TTE1768698t00"/>
          <w:sz w:val="20"/>
          <w:szCs w:val="20"/>
        </w:rPr>
        <w:t>Wykonawca zobowiązuje się do przekazywania Zamawiającemu jedynie taki</w:t>
      </w:r>
      <w:r w:rsidR="002F6506" w:rsidRPr="00F13FB2">
        <w:rPr>
          <w:rFonts w:ascii="Verdana" w:hAnsi="Verdana" w:cs="TTE1768698t00"/>
          <w:sz w:val="20"/>
          <w:szCs w:val="20"/>
        </w:rPr>
        <w:t>ego</w:t>
      </w:r>
      <w:r w:rsidRPr="00F13FB2">
        <w:rPr>
          <w:rFonts w:ascii="Verdana" w:hAnsi="Verdana" w:cs="TTE1768698t00"/>
          <w:sz w:val="20"/>
          <w:szCs w:val="20"/>
        </w:rPr>
        <w:t xml:space="preserve"> </w:t>
      </w:r>
      <w:r w:rsidR="00D862A7" w:rsidRPr="00F13FB2">
        <w:rPr>
          <w:rFonts w:ascii="Verdana" w:hAnsi="Verdana" w:cs="TTE1768698t00"/>
          <w:sz w:val="20"/>
          <w:szCs w:val="20"/>
        </w:rPr>
        <w:t>O</w:t>
      </w:r>
      <w:r w:rsidRPr="00F13FB2">
        <w:rPr>
          <w:rFonts w:ascii="Verdana" w:hAnsi="Verdana" w:cs="TTE1768698t00"/>
          <w:sz w:val="20"/>
          <w:szCs w:val="20"/>
        </w:rPr>
        <w:t>pracowa</w:t>
      </w:r>
      <w:r w:rsidR="002F6506" w:rsidRPr="00F13FB2">
        <w:rPr>
          <w:rFonts w:ascii="Verdana" w:hAnsi="Verdana" w:cs="TTE1768698t00"/>
          <w:sz w:val="20"/>
          <w:szCs w:val="20"/>
        </w:rPr>
        <w:t>nia</w:t>
      </w:r>
      <w:r w:rsidR="00AD6A0E" w:rsidRPr="00F13FB2">
        <w:rPr>
          <w:rFonts w:ascii="Verdana" w:hAnsi="Verdana" w:cs="TTE1768698t00"/>
          <w:sz w:val="20"/>
          <w:szCs w:val="20"/>
        </w:rPr>
        <w:t>,</w:t>
      </w:r>
      <w:r w:rsidRPr="00F13FB2">
        <w:rPr>
          <w:rFonts w:ascii="Verdana" w:hAnsi="Verdana" w:cs="TTE1768698t00"/>
          <w:sz w:val="20"/>
          <w:szCs w:val="20"/>
        </w:rPr>
        <w:t xml:space="preserve"> które został</w:t>
      </w:r>
      <w:r w:rsidR="002F6506" w:rsidRPr="00F13FB2">
        <w:rPr>
          <w:rFonts w:ascii="Verdana" w:hAnsi="Verdana" w:cs="TTE1768698t00"/>
          <w:sz w:val="20"/>
          <w:szCs w:val="20"/>
        </w:rPr>
        <w:t>o</w:t>
      </w:r>
      <w:r w:rsidRPr="00F13FB2">
        <w:rPr>
          <w:rFonts w:ascii="Verdana" w:hAnsi="Verdana" w:cs="TTE1768698t00"/>
          <w:sz w:val="20"/>
          <w:szCs w:val="20"/>
        </w:rPr>
        <w:t xml:space="preserve"> wykonane zgodnie z Umową</w:t>
      </w:r>
      <w:r w:rsidR="001D4070" w:rsidRPr="00F13FB2">
        <w:rPr>
          <w:rFonts w:ascii="Verdana" w:hAnsi="Verdana" w:cs="TTE1768698t00"/>
          <w:sz w:val="20"/>
          <w:szCs w:val="20"/>
        </w:rPr>
        <w:t xml:space="preserve"> i </w:t>
      </w:r>
      <w:r w:rsidR="00C15A0B">
        <w:rPr>
          <w:rFonts w:ascii="Verdana" w:hAnsi="Verdana" w:cs="TTE1768698t00"/>
          <w:sz w:val="20"/>
          <w:szCs w:val="20"/>
        </w:rPr>
        <w:t>OP</w:t>
      </w:r>
      <w:r w:rsidR="001D4070" w:rsidRPr="00F13FB2">
        <w:rPr>
          <w:rFonts w:ascii="Verdana" w:hAnsi="Verdana" w:cs="TTE1768698t00"/>
          <w:sz w:val="20"/>
          <w:szCs w:val="20"/>
        </w:rPr>
        <w:t>Z oraz</w:t>
      </w:r>
      <w:r w:rsidRPr="00F13FB2">
        <w:rPr>
          <w:rFonts w:ascii="Verdana" w:hAnsi="Verdana" w:cs="TTE1768698t00"/>
          <w:sz w:val="20"/>
          <w:szCs w:val="20"/>
        </w:rPr>
        <w:t xml:space="preserve"> powszechnie obowiązującymi przepisami prawa. Ponadto Wykonawca zobowiązuje się do wykonania </w:t>
      </w:r>
      <w:r w:rsidR="00D862A7" w:rsidRPr="00F13FB2">
        <w:rPr>
          <w:rFonts w:ascii="Verdana" w:hAnsi="Verdana" w:cs="TTE1768698t00"/>
          <w:sz w:val="20"/>
          <w:szCs w:val="20"/>
        </w:rPr>
        <w:t xml:space="preserve">i przekazania </w:t>
      </w:r>
      <w:r w:rsidR="00B243CF" w:rsidRPr="00F13FB2">
        <w:rPr>
          <w:rFonts w:ascii="Verdana" w:hAnsi="Verdana" w:cs="TTE1768698t00"/>
          <w:sz w:val="20"/>
          <w:szCs w:val="20"/>
        </w:rPr>
        <w:t>P</w:t>
      </w:r>
      <w:r w:rsidRPr="00F13FB2">
        <w:rPr>
          <w:rFonts w:ascii="Verdana" w:hAnsi="Verdana" w:cs="TTE1768698t00"/>
          <w:sz w:val="20"/>
          <w:szCs w:val="20"/>
        </w:rPr>
        <w:t xml:space="preserve">rzedmiotu Umowy w stanie kompletnym z punktu widzenia celu, któremu </w:t>
      </w:r>
      <w:r w:rsidR="00B243CF" w:rsidRPr="00F13FB2">
        <w:rPr>
          <w:rFonts w:ascii="Verdana" w:hAnsi="Verdana" w:cs="TTE1768698t00"/>
          <w:sz w:val="20"/>
          <w:szCs w:val="20"/>
        </w:rPr>
        <w:t>P</w:t>
      </w:r>
      <w:r w:rsidRPr="00F13FB2">
        <w:rPr>
          <w:rFonts w:ascii="Verdana" w:hAnsi="Verdana" w:cs="TTE1768698t00"/>
          <w:sz w:val="20"/>
          <w:szCs w:val="20"/>
        </w:rPr>
        <w:t>rzedmiot Umowy ma służyć.</w:t>
      </w:r>
    </w:p>
    <w:p w14:paraId="6E8171C5" w14:textId="10F0F121" w:rsidR="00BD4139" w:rsidRPr="00F13FB2" w:rsidRDefault="00CA15FC" w:rsidP="009225BA">
      <w:pPr>
        <w:numPr>
          <w:ilvl w:val="0"/>
          <w:numId w:val="12"/>
        </w:numPr>
        <w:tabs>
          <w:tab w:val="clear" w:pos="2340"/>
        </w:tabs>
        <w:spacing w:after="80" w:line="276" w:lineRule="auto"/>
        <w:ind w:left="567" w:hanging="567"/>
        <w:jc w:val="both"/>
        <w:rPr>
          <w:rFonts w:ascii="Verdana" w:hAnsi="Verdana" w:cs="TTE1768698t00"/>
          <w:sz w:val="20"/>
          <w:szCs w:val="20"/>
        </w:rPr>
      </w:pPr>
      <w:r w:rsidRPr="00F13FB2">
        <w:rPr>
          <w:rFonts w:ascii="Verdana" w:hAnsi="Verdana" w:cs="TTE1768698t00"/>
          <w:sz w:val="20"/>
          <w:szCs w:val="20"/>
        </w:rPr>
        <w:t>Strony ustalają następującą procedurę</w:t>
      </w:r>
      <w:r w:rsidR="00B411D7" w:rsidRPr="00F13FB2">
        <w:rPr>
          <w:rFonts w:ascii="Verdana" w:hAnsi="Verdana" w:cs="TTE1768698t00"/>
          <w:sz w:val="20"/>
          <w:szCs w:val="20"/>
        </w:rPr>
        <w:t xml:space="preserve"> odbioru</w:t>
      </w:r>
      <w:r w:rsidR="00735994" w:rsidRPr="00F13FB2">
        <w:rPr>
          <w:rFonts w:ascii="Verdana" w:hAnsi="Verdana" w:cs="TTE1768698t00"/>
          <w:sz w:val="20"/>
          <w:szCs w:val="20"/>
        </w:rPr>
        <w:t xml:space="preserve"> dla </w:t>
      </w:r>
      <w:r w:rsidR="00C15A0B">
        <w:rPr>
          <w:rFonts w:ascii="Verdana" w:hAnsi="Verdana" w:cs="TTE1768698t00"/>
          <w:sz w:val="20"/>
          <w:szCs w:val="20"/>
        </w:rPr>
        <w:t>Etapów Umowy</w:t>
      </w:r>
      <w:r w:rsidR="00782705" w:rsidRPr="00F13FB2">
        <w:rPr>
          <w:rFonts w:ascii="Verdana" w:hAnsi="Verdana" w:cs="TTE1768698t00"/>
          <w:sz w:val="20"/>
          <w:szCs w:val="20"/>
        </w:rPr>
        <w:t xml:space="preserve">, </w:t>
      </w:r>
      <w:r w:rsidR="002964E9" w:rsidRPr="00F13FB2">
        <w:rPr>
          <w:rFonts w:ascii="Verdana" w:hAnsi="Verdana" w:cs="TTE1768698t00"/>
          <w:sz w:val="20"/>
          <w:szCs w:val="20"/>
        </w:rPr>
        <w:t>zgodną z grafami załączonymi do Umowy</w:t>
      </w:r>
      <w:r w:rsidR="002449AA" w:rsidRPr="00F13FB2">
        <w:rPr>
          <w:rFonts w:ascii="Verdana" w:hAnsi="Verdana" w:cs="TTE1768698t00"/>
          <w:sz w:val="20"/>
          <w:szCs w:val="20"/>
        </w:rPr>
        <w:t xml:space="preserve"> </w:t>
      </w:r>
      <w:r w:rsidR="002449AA" w:rsidRPr="00606AF6">
        <w:rPr>
          <w:rFonts w:ascii="Verdana" w:hAnsi="Verdana" w:cs="TTE1768698t00"/>
          <w:sz w:val="20"/>
          <w:szCs w:val="20"/>
        </w:rPr>
        <w:t xml:space="preserve">stanowiącymi </w:t>
      </w:r>
      <w:r w:rsidR="002449AA" w:rsidRPr="00606AF6">
        <w:rPr>
          <w:rFonts w:ascii="Verdana" w:hAnsi="Verdana" w:cs="TTE1768698t00"/>
          <w:b/>
          <w:bCs/>
          <w:sz w:val="20"/>
          <w:szCs w:val="20"/>
        </w:rPr>
        <w:t xml:space="preserve">Załącznik nr </w:t>
      </w:r>
      <w:r w:rsidR="00C43FF7" w:rsidRPr="00606AF6">
        <w:rPr>
          <w:rFonts w:ascii="Verdana" w:hAnsi="Verdana" w:cs="TTE1768698t00"/>
          <w:b/>
          <w:bCs/>
          <w:sz w:val="20"/>
          <w:szCs w:val="20"/>
        </w:rPr>
        <w:t>[1]</w:t>
      </w:r>
      <w:r w:rsidR="00C43FF7" w:rsidRPr="00606AF6">
        <w:rPr>
          <w:rFonts w:ascii="Verdana" w:hAnsi="Verdana" w:cs="TTE1768698t00"/>
          <w:sz w:val="20"/>
          <w:szCs w:val="20"/>
        </w:rPr>
        <w:t xml:space="preserve"> </w:t>
      </w:r>
      <w:r w:rsidR="002449AA" w:rsidRPr="00606AF6">
        <w:rPr>
          <w:rFonts w:ascii="Verdana" w:hAnsi="Verdana" w:cs="TTE1768698t00"/>
          <w:sz w:val="20"/>
          <w:szCs w:val="20"/>
        </w:rPr>
        <w:t>–</w:t>
      </w:r>
      <w:r w:rsidR="002449AA" w:rsidRPr="00F13FB2">
        <w:rPr>
          <w:rFonts w:ascii="Verdana" w:hAnsi="Verdana" w:cs="TTE1768698t00"/>
          <w:sz w:val="20"/>
          <w:szCs w:val="20"/>
        </w:rPr>
        <w:t xml:space="preserve"> Schemat usuwania Wad</w:t>
      </w:r>
      <w:r w:rsidR="00B411D7" w:rsidRPr="00F13FB2">
        <w:rPr>
          <w:rFonts w:ascii="Verdana" w:hAnsi="Verdana" w:cs="TTE1768698t00"/>
          <w:sz w:val="20"/>
          <w:szCs w:val="20"/>
        </w:rPr>
        <w:t>:</w:t>
      </w:r>
    </w:p>
    <w:p w14:paraId="0CE619B1" w14:textId="4BD759D7" w:rsidR="009A0793" w:rsidRPr="00F13FB2" w:rsidRDefault="52DF47C6" w:rsidP="00606AF6">
      <w:pPr>
        <w:pStyle w:val="Akapitzlist"/>
        <w:numPr>
          <w:ilvl w:val="0"/>
          <w:numId w:val="19"/>
        </w:numPr>
        <w:spacing w:before="120" w:after="120" w:line="276" w:lineRule="auto"/>
        <w:ind w:left="993" w:hanging="426"/>
        <w:contextualSpacing w:val="0"/>
        <w:jc w:val="both"/>
        <w:rPr>
          <w:rFonts w:ascii="Verdana" w:eastAsia="Verdana" w:hAnsi="Verdana" w:cs="Verdana"/>
          <w:color w:val="auto"/>
          <w:sz w:val="20"/>
          <w:szCs w:val="20"/>
        </w:rPr>
      </w:pPr>
      <w:r w:rsidRPr="00F13FB2">
        <w:rPr>
          <w:rFonts w:ascii="Verdana" w:hAnsi="Verdana" w:cs="TTE1768698t00"/>
          <w:color w:val="auto"/>
          <w:sz w:val="20"/>
          <w:szCs w:val="20"/>
        </w:rPr>
        <w:t>Wykonawca na adresy wskazane w</w:t>
      </w:r>
      <w:r w:rsidR="09267538" w:rsidRPr="00F13FB2">
        <w:rPr>
          <w:rFonts w:ascii="Verdana" w:hAnsi="Verdana" w:cs="TTE1768698t00"/>
          <w:color w:val="auto"/>
          <w:sz w:val="20"/>
          <w:szCs w:val="20"/>
        </w:rPr>
        <w:t xml:space="preserve"> § 2</w:t>
      </w:r>
      <w:r w:rsidR="00C15A0B">
        <w:rPr>
          <w:rFonts w:ascii="Verdana" w:hAnsi="Verdana" w:cs="TTE1768698t00"/>
          <w:color w:val="auto"/>
          <w:sz w:val="20"/>
          <w:szCs w:val="20"/>
        </w:rPr>
        <w:t>3</w:t>
      </w:r>
      <w:r w:rsidRPr="00F13FB2">
        <w:rPr>
          <w:rFonts w:ascii="Verdana" w:hAnsi="Verdana" w:cs="TTE1768698t00"/>
          <w:color w:val="auto"/>
          <w:sz w:val="20"/>
          <w:szCs w:val="20"/>
        </w:rPr>
        <w:t xml:space="preserve"> przekazuje </w:t>
      </w:r>
      <w:r w:rsidR="00C15A0B">
        <w:rPr>
          <w:rFonts w:ascii="Verdana" w:hAnsi="Verdana" w:cs="TTE1768698t00"/>
          <w:color w:val="auto"/>
          <w:sz w:val="20"/>
          <w:szCs w:val="20"/>
        </w:rPr>
        <w:t>Etap Umowy</w:t>
      </w:r>
      <w:r w:rsidR="7130C7DD" w:rsidRPr="00F13FB2">
        <w:rPr>
          <w:rFonts w:ascii="Verdana" w:hAnsi="Verdana" w:cs="TTE1768698t00"/>
          <w:color w:val="auto"/>
          <w:sz w:val="20"/>
          <w:szCs w:val="20"/>
        </w:rPr>
        <w:t xml:space="preserve"> </w:t>
      </w:r>
      <w:r w:rsidRPr="00F13FB2">
        <w:rPr>
          <w:rFonts w:ascii="Verdana" w:hAnsi="Verdana" w:cs="TTE1768698t00"/>
          <w:color w:val="auto"/>
          <w:sz w:val="20"/>
          <w:szCs w:val="20"/>
        </w:rPr>
        <w:t xml:space="preserve">do odbioru, </w:t>
      </w:r>
      <w:r w:rsidR="00EC1E30">
        <w:rPr>
          <w:rFonts w:ascii="Verdana" w:hAnsi="Verdana" w:cs="TTE1768698t00"/>
          <w:color w:val="auto"/>
          <w:sz w:val="20"/>
          <w:szCs w:val="20"/>
        </w:rPr>
        <w:br/>
      </w:r>
      <w:r w:rsidRPr="00F13FB2">
        <w:rPr>
          <w:rFonts w:ascii="Verdana" w:hAnsi="Verdana" w:cs="TTE1768698t00"/>
          <w:color w:val="auto"/>
          <w:sz w:val="20"/>
          <w:szCs w:val="20"/>
        </w:rPr>
        <w:t>co Zamawiający dokumentuje pisemnym potwierdzeniem przekazania</w:t>
      </w:r>
      <w:r w:rsidR="00571E32" w:rsidRPr="00F13FB2">
        <w:rPr>
          <w:rFonts w:ascii="Verdana" w:hAnsi="Verdana" w:cs="TTE1768698t00"/>
          <w:color w:val="auto"/>
          <w:sz w:val="20"/>
          <w:szCs w:val="20"/>
        </w:rPr>
        <w:t>;</w:t>
      </w:r>
      <w:r w:rsidR="5D0C7E01" w:rsidRPr="00F13FB2">
        <w:rPr>
          <w:rFonts w:ascii="Verdana" w:hAnsi="Verdana" w:cs="TTE1768698t00"/>
          <w:color w:val="auto"/>
          <w:sz w:val="20"/>
          <w:szCs w:val="20"/>
        </w:rPr>
        <w:t xml:space="preserve"> </w:t>
      </w:r>
    </w:p>
    <w:p w14:paraId="76F67C96" w14:textId="477B570D" w:rsidR="006A298C" w:rsidRPr="00F13FB2" w:rsidRDefault="52DF47C6" w:rsidP="00606AF6">
      <w:pPr>
        <w:pStyle w:val="Akapitzlist"/>
        <w:numPr>
          <w:ilvl w:val="0"/>
          <w:numId w:val="19"/>
        </w:numPr>
        <w:spacing w:before="120" w:after="120" w:line="276" w:lineRule="auto"/>
        <w:ind w:left="993" w:hanging="426"/>
        <w:contextualSpacing w:val="0"/>
        <w:jc w:val="both"/>
        <w:rPr>
          <w:rFonts w:ascii="Verdana" w:eastAsia="Verdana" w:hAnsi="Verdana" w:cs="Verdana"/>
          <w:color w:val="auto"/>
          <w:sz w:val="20"/>
          <w:szCs w:val="20"/>
        </w:rPr>
      </w:pPr>
      <w:r w:rsidRPr="00F13FB2">
        <w:rPr>
          <w:rFonts w:ascii="Verdana" w:hAnsi="Verdana" w:cs="TTE1768698t00"/>
          <w:color w:val="auto"/>
          <w:sz w:val="20"/>
          <w:szCs w:val="20"/>
        </w:rPr>
        <w:t xml:space="preserve">Zamawiający w </w:t>
      </w:r>
      <w:r w:rsidR="15765D35" w:rsidRPr="00F13FB2">
        <w:rPr>
          <w:rFonts w:ascii="Verdana" w:hAnsi="Verdana" w:cs="TTE1768698t00"/>
          <w:color w:val="auto"/>
          <w:sz w:val="20"/>
          <w:szCs w:val="20"/>
        </w:rPr>
        <w:t xml:space="preserve">terminie </w:t>
      </w:r>
      <w:r w:rsidR="009A0793" w:rsidRPr="00F13FB2">
        <w:rPr>
          <w:rFonts w:ascii="Verdana" w:hAnsi="Verdana" w:cs="TTE1768698t00"/>
          <w:color w:val="auto"/>
          <w:sz w:val="20"/>
          <w:szCs w:val="20"/>
        </w:rPr>
        <w:t xml:space="preserve">do </w:t>
      </w:r>
      <w:r w:rsidR="5B9ADED2" w:rsidRPr="00F13FB2">
        <w:rPr>
          <w:rFonts w:ascii="Verdana" w:hAnsi="Verdana" w:cs="TTE1768698t00"/>
          <w:color w:val="auto"/>
          <w:sz w:val="20"/>
          <w:szCs w:val="20"/>
        </w:rPr>
        <w:t>21</w:t>
      </w:r>
      <w:r w:rsidRPr="00F13FB2">
        <w:rPr>
          <w:rFonts w:ascii="Verdana" w:hAnsi="Verdana" w:cs="TTE1768698t00"/>
          <w:color w:val="auto"/>
          <w:sz w:val="20"/>
          <w:szCs w:val="20"/>
        </w:rPr>
        <w:t xml:space="preserve"> </w:t>
      </w:r>
      <w:r w:rsidR="00403BCC" w:rsidRPr="00F13FB2">
        <w:rPr>
          <w:rFonts w:ascii="Verdana" w:hAnsi="Verdana" w:cs="TTE1768698t00"/>
          <w:color w:val="auto"/>
          <w:sz w:val="20"/>
          <w:szCs w:val="20"/>
        </w:rPr>
        <w:t>D</w:t>
      </w:r>
      <w:r w:rsidRPr="00F13FB2">
        <w:rPr>
          <w:rFonts w:ascii="Verdana" w:hAnsi="Verdana" w:cs="TTE1768698t00"/>
          <w:color w:val="auto"/>
          <w:sz w:val="20"/>
          <w:szCs w:val="20"/>
        </w:rPr>
        <w:t xml:space="preserve">ni </w:t>
      </w:r>
      <w:r w:rsidR="009A0793" w:rsidRPr="00F13FB2">
        <w:rPr>
          <w:rFonts w:ascii="Verdana" w:hAnsi="Verdana" w:cs="TTE1768698t00"/>
          <w:color w:val="auto"/>
          <w:sz w:val="20"/>
          <w:szCs w:val="20"/>
        </w:rPr>
        <w:t xml:space="preserve">od </w:t>
      </w:r>
      <w:r w:rsidR="001F6C2D" w:rsidRPr="00F13FB2">
        <w:rPr>
          <w:rFonts w:ascii="Verdana" w:hAnsi="Verdana" w:cs="TTE1768698t00"/>
          <w:color w:val="auto"/>
          <w:sz w:val="20"/>
          <w:szCs w:val="20"/>
        </w:rPr>
        <w:t xml:space="preserve">Dnia </w:t>
      </w:r>
      <w:r w:rsidR="009A0793" w:rsidRPr="00F13FB2">
        <w:rPr>
          <w:rFonts w:ascii="Verdana" w:hAnsi="Verdana" w:cs="TTE1768698t00"/>
          <w:color w:val="auto"/>
          <w:sz w:val="20"/>
          <w:szCs w:val="20"/>
        </w:rPr>
        <w:t xml:space="preserve">przekazania </w:t>
      </w:r>
      <w:r w:rsidR="000E1ED1">
        <w:rPr>
          <w:rFonts w:ascii="Verdana" w:hAnsi="Verdana" w:cs="TTE1768698t00"/>
          <w:color w:val="auto"/>
          <w:sz w:val="20"/>
          <w:szCs w:val="20"/>
        </w:rPr>
        <w:t>Etapu Umowy</w:t>
      </w:r>
      <w:r w:rsidR="009A0793" w:rsidRPr="00F13FB2">
        <w:rPr>
          <w:rFonts w:ascii="Verdana" w:hAnsi="Verdana" w:cs="TTE1768698t00"/>
          <w:color w:val="auto"/>
          <w:sz w:val="20"/>
          <w:szCs w:val="20"/>
        </w:rPr>
        <w:t xml:space="preserve"> </w:t>
      </w:r>
      <w:r w:rsidRPr="00F13FB2">
        <w:rPr>
          <w:rFonts w:ascii="Verdana" w:hAnsi="Verdana" w:cs="TTE1768698t00"/>
          <w:color w:val="auto"/>
          <w:sz w:val="20"/>
          <w:szCs w:val="20"/>
        </w:rPr>
        <w:t>dokona sprawdzenia</w:t>
      </w:r>
      <w:r w:rsidR="04F9F9FA" w:rsidRPr="00F13FB2">
        <w:rPr>
          <w:rFonts w:ascii="Verdana" w:hAnsi="Verdana" w:cs="TTE1768698t00"/>
          <w:color w:val="auto"/>
          <w:sz w:val="20"/>
          <w:szCs w:val="20"/>
        </w:rPr>
        <w:t xml:space="preserve"> </w:t>
      </w:r>
      <w:r w:rsidR="00EC1E30">
        <w:rPr>
          <w:rFonts w:ascii="Verdana" w:hAnsi="Verdana" w:cs="TTE1768698t00"/>
          <w:color w:val="auto"/>
          <w:sz w:val="20"/>
          <w:szCs w:val="20"/>
        </w:rPr>
        <w:t>Etapu Umowy</w:t>
      </w:r>
      <w:r w:rsidR="005665A7" w:rsidRPr="00F13FB2">
        <w:rPr>
          <w:rFonts w:ascii="Verdana" w:hAnsi="Verdana" w:cs="TTE1768698t00"/>
          <w:color w:val="auto"/>
          <w:sz w:val="20"/>
          <w:szCs w:val="20"/>
        </w:rPr>
        <w:t xml:space="preserve"> </w:t>
      </w:r>
      <w:r w:rsidRPr="00F13FB2">
        <w:rPr>
          <w:rFonts w:ascii="Verdana" w:hAnsi="Verdana" w:cs="TTE1768698t00"/>
          <w:color w:val="auto"/>
          <w:sz w:val="20"/>
          <w:szCs w:val="20"/>
        </w:rPr>
        <w:t xml:space="preserve">- oceniając </w:t>
      </w:r>
      <w:r w:rsidR="00416A89" w:rsidRPr="00F13FB2">
        <w:rPr>
          <w:rFonts w:ascii="Verdana" w:hAnsi="Verdana" w:cs="TTE1768698t00"/>
          <w:color w:val="auto"/>
          <w:sz w:val="20"/>
          <w:szCs w:val="20"/>
        </w:rPr>
        <w:t>jego </w:t>
      </w:r>
      <w:r w:rsidRPr="00F13FB2">
        <w:rPr>
          <w:rFonts w:ascii="Verdana" w:hAnsi="Verdana" w:cs="TTE1768698t00"/>
          <w:color w:val="auto"/>
          <w:sz w:val="20"/>
          <w:szCs w:val="20"/>
        </w:rPr>
        <w:t xml:space="preserve">kompletność, poprawność </w:t>
      </w:r>
      <w:r w:rsidR="7FBC5BB0" w:rsidRPr="00F13FB2">
        <w:rPr>
          <w:rFonts w:ascii="Verdana" w:hAnsi="Verdana" w:cs="TTE1768698t00"/>
          <w:color w:val="auto"/>
          <w:sz w:val="20"/>
          <w:szCs w:val="20"/>
        </w:rPr>
        <w:t xml:space="preserve">merytoryczną i </w:t>
      </w:r>
      <w:r w:rsidRPr="00F13FB2">
        <w:rPr>
          <w:rFonts w:ascii="Verdana" w:hAnsi="Verdana" w:cs="TTE1768698t00"/>
          <w:color w:val="auto"/>
          <w:sz w:val="20"/>
          <w:szCs w:val="20"/>
        </w:rPr>
        <w:t>techniczną, terminowość wykonania i zgodność z Umową</w:t>
      </w:r>
      <w:r w:rsidR="009B7458" w:rsidRPr="00F13FB2">
        <w:rPr>
          <w:rFonts w:ascii="Verdana" w:eastAsia="Times New Roman" w:hAnsi="Verdana" w:cs="TTE1768698t00"/>
          <w:color w:val="auto"/>
          <w:sz w:val="20"/>
          <w:szCs w:val="20"/>
          <w:lang w:val="pl-PL"/>
        </w:rPr>
        <w:t xml:space="preserve"> </w:t>
      </w:r>
      <w:r w:rsidR="00EC1E30">
        <w:rPr>
          <w:rFonts w:ascii="Verdana" w:eastAsia="Times New Roman" w:hAnsi="Verdana" w:cs="TTE1768698t00"/>
          <w:color w:val="auto"/>
          <w:sz w:val="20"/>
          <w:szCs w:val="20"/>
          <w:lang w:val="pl-PL"/>
        </w:rPr>
        <w:br/>
      </w:r>
      <w:r w:rsidR="009B7458" w:rsidRPr="00F13FB2">
        <w:rPr>
          <w:rFonts w:ascii="Verdana" w:eastAsia="Times New Roman" w:hAnsi="Verdana" w:cs="TTE1768698t00"/>
          <w:color w:val="auto"/>
          <w:sz w:val="20"/>
          <w:szCs w:val="20"/>
          <w:lang w:val="pl-PL"/>
        </w:rPr>
        <w:t xml:space="preserve">z zastrzeżeniem, że </w:t>
      </w:r>
      <w:r w:rsidR="009B7458" w:rsidRPr="00F13FB2">
        <w:rPr>
          <w:rFonts w:ascii="Verdana" w:hAnsi="Verdana" w:cs="TTE1768698t00"/>
          <w:color w:val="auto"/>
          <w:sz w:val="20"/>
          <w:szCs w:val="20"/>
          <w:lang w:val="pl-PL"/>
        </w:rPr>
        <w:t xml:space="preserve">procedura odbioru </w:t>
      </w:r>
      <w:r w:rsidR="00EC1E30">
        <w:rPr>
          <w:rFonts w:ascii="Verdana" w:hAnsi="Verdana" w:cs="TTE1768698t00"/>
          <w:color w:val="auto"/>
          <w:sz w:val="20"/>
          <w:szCs w:val="20"/>
          <w:lang w:val="pl-PL"/>
        </w:rPr>
        <w:t xml:space="preserve">Etapu </w:t>
      </w:r>
      <w:r w:rsidR="009B7458" w:rsidRPr="00F13FB2">
        <w:rPr>
          <w:rFonts w:ascii="Verdana" w:hAnsi="Verdana" w:cs="TTE1768698t00"/>
          <w:color w:val="auto"/>
          <w:sz w:val="20"/>
          <w:szCs w:val="20"/>
          <w:lang w:val="pl-PL"/>
        </w:rPr>
        <w:t>przez Zamawiającego rozpoczyna się w następnym Dniu Roboczym po przekazaniu kompletnych materiałów</w:t>
      </w:r>
      <w:r w:rsidR="00571E32" w:rsidRPr="00F13FB2">
        <w:rPr>
          <w:rFonts w:ascii="Verdana" w:hAnsi="Verdana" w:cs="TTE1768698t00"/>
          <w:color w:val="auto"/>
          <w:sz w:val="20"/>
          <w:szCs w:val="20"/>
        </w:rPr>
        <w:t>;</w:t>
      </w:r>
    </w:p>
    <w:p w14:paraId="06E60D08" w14:textId="0B72B941" w:rsidR="004C0F3F" w:rsidRPr="00F13FB2" w:rsidRDefault="0B33C012" w:rsidP="00606AF6">
      <w:pPr>
        <w:pStyle w:val="Akapitzlist"/>
        <w:numPr>
          <w:ilvl w:val="0"/>
          <w:numId w:val="19"/>
        </w:numPr>
        <w:spacing w:before="120" w:after="120" w:line="276" w:lineRule="auto"/>
        <w:ind w:left="993" w:hanging="426"/>
        <w:contextualSpacing w:val="0"/>
        <w:jc w:val="both"/>
        <w:rPr>
          <w:rFonts w:ascii="Verdana" w:hAnsi="Verdana" w:cs="TTE1768698t00"/>
          <w:color w:val="auto"/>
          <w:sz w:val="20"/>
          <w:szCs w:val="20"/>
        </w:rPr>
      </w:pPr>
      <w:r w:rsidRPr="00F13FB2">
        <w:rPr>
          <w:rFonts w:ascii="Verdana" w:hAnsi="Verdana" w:cs="TTE1768698t00"/>
          <w:color w:val="auto"/>
          <w:sz w:val="20"/>
          <w:szCs w:val="20"/>
        </w:rPr>
        <w:t>W przypadk</w:t>
      </w:r>
      <w:r w:rsidR="2DE7BEAA" w:rsidRPr="00F13FB2">
        <w:rPr>
          <w:rFonts w:ascii="Verdana" w:hAnsi="Verdana" w:cs="TTE1768698t00"/>
          <w:color w:val="auto"/>
          <w:sz w:val="20"/>
          <w:szCs w:val="20"/>
        </w:rPr>
        <w:t>ach</w:t>
      </w:r>
      <w:r w:rsidRPr="00F13FB2">
        <w:rPr>
          <w:rFonts w:ascii="Verdana" w:hAnsi="Verdana" w:cs="TTE1768698t00"/>
          <w:color w:val="auto"/>
          <w:sz w:val="20"/>
          <w:szCs w:val="20"/>
        </w:rPr>
        <w:t xml:space="preserve"> </w:t>
      </w:r>
      <w:r w:rsidR="00F93EBB" w:rsidRPr="00F13FB2">
        <w:rPr>
          <w:rFonts w:ascii="Verdana" w:hAnsi="Verdana" w:cs="TTE1768698t00"/>
          <w:color w:val="auto"/>
          <w:sz w:val="20"/>
          <w:szCs w:val="20"/>
        </w:rPr>
        <w:t xml:space="preserve">stwierdzenia </w:t>
      </w:r>
      <w:r w:rsidR="07C1378D" w:rsidRPr="00F13FB2">
        <w:rPr>
          <w:rFonts w:ascii="Verdana" w:hAnsi="Verdana" w:cs="TTE1768698t00"/>
          <w:color w:val="auto"/>
          <w:sz w:val="20"/>
          <w:szCs w:val="20"/>
        </w:rPr>
        <w:t>W</w:t>
      </w:r>
      <w:r w:rsidRPr="00F13FB2">
        <w:rPr>
          <w:rFonts w:ascii="Verdana" w:hAnsi="Verdana" w:cs="TTE1768698t00"/>
          <w:color w:val="auto"/>
          <w:sz w:val="20"/>
          <w:szCs w:val="20"/>
        </w:rPr>
        <w:t>ad</w:t>
      </w:r>
      <w:r w:rsidR="01CAEAF6" w:rsidRPr="00F13FB2">
        <w:rPr>
          <w:rFonts w:ascii="Verdana" w:hAnsi="Verdana" w:cs="TTE1768698t00"/>
          <w:color w:val="auto"/>
          <w:sz w:val="20"/>
          <w:szCs w:val="20"/>
        </w:rPr>
        <w:t xml:space="preserve"> </w:t>
      </w:r>
      <w:r w:rsidR="002420D5" w:rsidRPr="00F13FB2">
        <w:rPr>
          <w:rFonts w:ascii="Verdana" w:hAnsi="Verdana" w:cs="TTE1768698t00"/>
          <w:color w:val="auto"/>
          <w:sz w:val="20"/>
          <w:szCs w:val="20"/>
        </w:rPr>
        <w:t>Istotnych</w:t>
      </w:r>
      <w:r w:rsidRPr="00F13FB2">
        <w:rPr>
          <w:rFonts w:ascii="Verdana" w:hAnsi="Verdana" w:cs="TTE1768698t00"/>
          <w:color w:val="auto"/>
          <w:sz w:val="20"/>
          <w:szCs w:val="20"/>
        </w:rPr>
        <w:t xml:space="preserve"> </w:t>
      </w:r>
      <w:r w:rsidR="18EA9D22" w:rsidRPr="00F13FB2">
        <w:rPr>
          <w:rFonts w:ascii="Verdana" w:hAnsi="Verdana" w:cs="TTE1768698t00"/>
          <w:color w:val="auto"/>
          <w:sz w:val="20"/>
          <w:szCs w:val="20"/>
        </w:rPr>
        <w:t>Zamawiający</w:t>
      </w:r>
      <w:r w:rsidR="004C0F3F" w:rsidRPr="00F13FB2">
        <w:rPr>
          <w:rFonts w:ascii="Verdana" w:hAnsi="Verdana" w:cs="TTE1768698t00"/>
          <w:color w:val="auto"/>
          <w:sz w:val="20"/>
          <w:szCs w:val="20"/>
        </w:rPr>
        <w:t xml:space="preserve"> odmówi odbioru</w:t>
      </w:r>
      <w:r w:rsidR="002420D5" w:rsidRPr="00F13FB2">
        <w:rPr>
          <w:rFonts w:ascii="Verdana" w:hAnsi="Verdana" w:cs="TTE1768698t00"/>
          <w:color w:val="auto"/>
          <w:sz w:val="20"/>
          <w:szCs w:val="20"/>
        </w:rPr>
        <w:t xml:space="preserve"> </w:t>
      </w:r>
      <w:r w:rsidR="00EC1E30">
        <w:rPr>
          <w:rFonts w:ascii="Verdana" w:hAnsi="Verdana" w:cs="TTE1768698t00"/>
          <w:color w:val="auto"/>
          <w:sz w:val="20"/>
          <w:szCs w:val="20"/>
        </w:rPr>
        <w:t>Etapu Umowy</w:t>
      </w:r>
      <w:r w:rsidR="004C0F3F" w:rsidRPr="00F13FB2">
        <w:rPr>
          <w:rFonts w:ascii="Verdana" w:hAnsi="Verdana" w:cs="TTE1768698t00"/>
          <w:color w:val="auto"/>
          <w:sz w:val="20"/>
          <w:szCs w:val="20"/>
        </w:rPr>
        <w:t xml:space="preserve"> ze wskazaniem tych Wad</w:t>
      </w:r>
      <w:r w:rsidR="00EE2BAC" w:rsidRPr="00F13FB2">
        <w:rPr>
          <w:rFonts w:ascii="Verdana" w:hAnsi="Verdana" w:cs="TTE1768698t00"/>
          <w:color w:val="auto"/>
          <w:sz w:val="20"/>
          <w:szCs w:val="20"/>
        </w:rPr>
        <w:t xml:space="preserve"> w protokole odmawiającym odbioru</w:t>
      </w:r>
      <w:r w:rsidR="004C0F3F" w:rsidRPr="00F13FB2">
        <w:rPr>
          <w:rFonts w:ascii="Verdana" w:hAnsi="Verdana" w:cs="TTE1768698t00"/>
          <w:color w:val="auto"/>
          <w:sz w:val="20"/>
          <w:szCs w:val="20"/>
        </w:rPr>
        <w:t>.</w:t>
      </w:r>
      <w:r w:rsidR="18EA9D22" w:rsidRPr="00F13FB2">
        <w:rPr>
          <w:rFonts w:ascii="Verdana" w:hAnsi="Verdana" w:cs="TTE1768698t00"/>
          <w:color w:val="auto"/>
          <w:sz w:val="20"/>
          <w:szCs w:val="20"/>
        </w:rPr>
        <w:t xml:space="preserve"> </w:t>
      </w:r>
      <w:r w:rsidR="002420D5" w:rsidRPr="00F13FB2">
        <w:rPr>
          <w:rFonts w:ascii="Verdana" w:hAnsi="Verdana" w:cs="TTE1768698t00"/>
          <w:color w:val="auto"/>
          <w:sz w:val="20"/>
          <w:szCs w:val="20"/>
        </w:rPr>
        <w:t xml:space="preserve">Zastosowanie znajduje </w:t>
      </w:r>
      <w:bookmarkStart w:id="29" w:name="_Hlk156996349"/>
      <w:r w:rsidR="002420D5" w:rsidRPr="00F13FB2">
        <w:rPr>
          <w:rFonts w:ascii="Verdana" w:hAnsi="Verdana" w:cs="TTE1768698t00"/>
          <w:color w:val="auto"/>
          <w:sz w:val="20"/>
          <w:szCs w:val="20"/>
        </w:rPr>
        <w:t>§</w:t>
      </w:r>
      <w:r w:rsidR="00587F5C" w:rsidRPr="00F13FB2">
        <w:rPr>
          <w:rFonts w:ascii="Verdana" w:hAnsi="Verdana" w:cs="TTE1768698t00"/>
          <w:color w:val="auto"/>
          <w:sz w:val="20"/>
          <w:szCs w:val="20"/>
        </w:rPr>
        <w:t xml:space="preserve"> </w:t>
      </w:r>
      <w:r w:rsidR="002420D5" w:rsidRPr="00F13FB2">
        <w:rPr>
          <w:rFonts w:ascii="Verdana" w:hAnsi="Verdana" w:cs="TTE1768698t00"/>
          <w:color w:val="auto"/>
          <w:sz w:val="20"/>
          <w:szCs w:val="20"/>
        </w:rPr>
        <w:t>1</w:t>
      </w:r>
      <w:r w:rsidR="0095515C">
        <w:rPr>
          <w:rFonts w:ascii="Verdana" w:hAnsi="Verdana" w:cs="TTE1768698t00"/>
          <w:color w:val="auto"/>
          <w:sz w:val="20"/>
          <w:szCs w:val="20"/>
        </w:rPr>
        <w:t xml:space="preserve">7 </w:t>
      </w:r>
      <w:r w:rsidR="002420D5" w:rsidRPr="00F13FB2">
        <w:rPr>
          <w:rFonts w:ascii="Verdana" w:hAnsi="Verdana" w:cs="TTE1768698t00"/>
          <w:color w:val="auto"/>
          <w:sz w:val="20"/>
          <w:szCs w:val="20"/>
        </w:rPr>
        <w:t>ust. 1 pkt</w:t>
      </w:r>
      <w:bookmarkEnd w:id="29"/>
      <w:r w:rsidR="002420D5" w:rsidRPr="00F13FB2">
        <w:rPr>
          <w:rFonts w:ascii="Verdana" w:hAnsi="Verdana" w:cs="TTE1768698t00"/>
          <w:color w:val="auto"/>
          <w:sz w:val="20"/>
          <w:szCs w:val="20"/>
        </w:rPr>
        <w:t xml:space="preserve"> 3</w:t>
      </w:r>
      <w:r w:rsidR="00587F5C" w:rsidRPr="00F13FB2">
        <w:rPr>
          <w:rFonts w:ascii="Verdana" w:hAnsi="Verdana" w:cs="TTE1768698t00"/>
          <w:color w:val="auto"/>
          <w:sz w:val="20"/>
          <w:szCs w:val="20"/>
        </w:rPr>
        <w:t xml:space="preserve"> Umowy</w:t>
      </w:r>
      <w:r w:rsidR="00571E32" w:rsidRPr="00F13FB2">
        <w:rPr>
          <w:rFonts w:ascii="Verdana" w:hAnsi="Verdana" w:cs="TTE1768698t00"/>
          <w:color w:val="auto"/>
          <w:sz w:val="20"/>
          <w:szCs w:val="20"/>
        </w:rPr>
        <w:t>;</w:t>
      </w:r>
    </w:p>
    <w:p w14:paraId="69168797" w14:textId="09AC1B1C" w:rsidR="00B7054B" w:rsidRPr="00F13FB2" w:rsidRDefault="004C0F3F" w:rsidP="00606AF6">
      <w:pPr>
        <w:pStyle w:val="Akapitzlist"/>
        <w:numPr>
          <w:ilvl w:val="0"/>
          <w:numId w:val="19"/>
        </w:numPr>
        <w:spacing w:before="120" w:after="120" w:line="276" w:lineRule="auto"/>
        <w:ind w:left="993" w:hanging="426"/>
        <w:contextualSpacing w:val="0"/>
        <w:jc w:val="both"/>
        <w:rPr>
          <w:rFonts w:ascii="Verdana" w:hAnsi="Verdana" w:cs="TTE1768698t00"/>
          <w:color w:val="auto"/>
          <w:sz w:val="20"/>
          <w:szCs w:val="20"/>
        </w:rPr>
      </w:pPr>
      <w:r w:rsidRPr="00F13FB2">
        <w:rPr>
          <w:rFonts w:ascii="Verdana" w:hAnsi="Verdana" w:cs="TTE1768698t00"/>
          <w:color w:val="auto"/>
          <w:sz w:val="20"/>
          <w:szCs w:val="20"/>
        </w:rPr>
        <w:t>W przypadku</w:t>
      </w:r>
      <w:r w:rsidR="00F93EBB" w:rsidRPr="00F13FB2">
        <w:rPr>
          <w:rFonts w:ascii="Verdana" w:hAnsi="Verdana" w:cs="TTE1768698t00"/>
          <w:color w:val="auto"/>
          <w:sz w:val="20"/>
          <w:szCs w:val="20"/>
        </w:rPr>
        <w:t xml:space="preserve"> stwierdzenia</w:t>
      </w:r>
      <w:r w:rsidRPr="00F13FB2">
        <w:rPr>
          <w:rFonts w:ascii="Verdana" w:hAnsi="Verdana" w:cs="TTE1768698t00"/>
          <w:color w:val="auto"/>
          <w:sz w:val="20"/>
          <w:szCs w:val="20"/>
        </w:rPr>
        <w:t xml:space="preserve"> Wad </w:t>
      </w:r>
      <w:r w:rsidR="00F93EBB" w:rsidRPr="00F13FB2">
        <w:rPr>
          <w:rFonts w:ascii="Verdana" w:hAnsi="Verdana" w:cs="TTE1768698t00"/>
          <w:color w:val="auto"/>
          <w:sz w:val="20"/>
          <w:szCs w:val="20"/>
        </w:rPr>
        <w:t>N</w:t>
      </w:r>
      <w:r w:rsidRPr="00F13FB2">
        <w:rPr>
          <w:rFonts w:ascii="Verdana" w:hAnsi="Verdana" w:cs="TTE1768698t00"/>
          <w:color w:val="auto"/>
          <w:sz w:val="20"/>
          <w:szCs w:val="20"/>
        </w:rPr>
        <w:t xml:space="preserve">ieistotnych </w:t>
      </w:r>
      <w:r w:rsidR="00F93EBB" w:rsidRPr="00F13FB2">
        <w:rPr>
          <w:rFonts w:ascii="Verdana" w:hAnsi="Verdana" w:cs="TTE1768698t00"/>
          <w:color w:val="auto"/>
          <w:sz w:val="20"/>
          <w:szCs w:val="20"/>
        </w:rPr>
        <w:t xml:space="preserve">Zamawiający przedstawi </w:t>
      </w:r>
      <w:r w:rsidR="18EA9D22" w:rsidRPr="00F13FB2">
        <w:rPr>
          <w:rFonts w:ascii="Verdana" w:hAnsi="Verdana" w:cs="TTE1768698t00"/>
          <w:color w:val="auto"/>
          <w:sz w:val="20"/>
          <w:szCs w:val="20"/>
        </w:rPr>
        <w:t xml:space="preserve">Wykonawcy </w:t>
      </w:r>
      <w:r w:rsidR="1DA33089" w:rsidRPr="00F13FB2">
        <w:rPr>
          <w:rFonts w:ascii="Verdana" w:hAnsi="Verdana" w:cs="TTE1768698t00"/>
          <w:color w:val="auto"/>
          <w:sz w:val="20"/>
          <w:szCs w:val="20"/>
        </w:rPr>
        <w:t>te Wady</w:t>
      </w:r>
      <w:r w:rsidR="3E127571" w:rsidRPr="00F13FB2">
        <w:rPr>
          <w:rFonts w:ascii="Verdana" w:hAnsi="Verdana" w:cs="TTE1768698t00"/>
          <w:color w:val="auto"/>
          <w:sz w:val="20"/>
          <w:szCs w:val="20"/>
        </w:rPr>
        <w:t>.</w:t>
      </w:r>
      <w:r w:rsidR="34E321E6" w:rsidRPr="00F13FB2">
        <w:rPr>
          <w:rFonts w:ascii="Verdana" w:hAnsi="Verdana" w:cs="TTE1768698t00"/>
          <w:color w:val="auto"/>
          <w:sz w:val="20"/>
          <w:szCs w:val="20"/>
        </w:rPr>
        <w:t xml:space="preserve"> </w:t>
      </w:r>
      <w:r w:rsidR="79D183DF" w:rsidRPr="00F13FB2">
        <w:rPr>
          <w:rFonts w:ascii="Verdana" w:hAnsi="Verdana" w:cs="TTE1768698t00"/>
          <w:color w:val="auto"/>
          <w:sz w:val="20"/>
          <w:szCs w:val="20"/>
        </w:rPr>
        <w:t xml:space="preserve">Wykonawca usunie </w:t>
      </w:r>
      <w:r w:rsidR="07C1378D" w:rsidRPr="00F13FB2">
        <w:rPr>
          <w:rFonts w:ascii="Verdana" w:hAnsi="Verdana" w:cs="TTE1768698t00"/>
          <w:color w:val="auto"/>
          <w:sz w:val="20"/>
          <w:szCs w:val="20"/>
        </w:rPr>
        <w:t>W</w:t>
      </w:r>
      <w:r w:rsidR="79D183DF" w:rsidRPr="00F13FB2">
        <w:rPr>
          <w:rFonts w:ascii="Verdana" w:hAnsi="Verdana" w:cs="TTE1768698t00"/>
          <w:color w:val="auto"/>
          <w:sz w:val="20"/>
          <w:szCs w:val="20"/>
        </w:rPr>
        <w:t>ady</w:t>
      </w:r>
      <w:r w:rsidR="00F93EBB" w:rsidRPr="00F13FB2">
        <w:rPr>
          <w:rFonts w:ascii="Verdana" w:hAnsi="Verdana" w:cs="TTE1768698t00"/>
          <w:color w:val="auto"/>
          <w:sz w:val="20"/>
          <w:szCs w:val="20"/>
        </w:rPr>
        <w:t xml:space="preserve"> Nieistotne w terminie uzgodnionym przez Strony. W przypadku</w:t>
      </w:r>
      <w:r w:rsidR="00587F5C" w:rsidRPr="00F13FB2">
        <w:rPr>
          <w:rFonts w:ascii="Verdana" w:hAnsi="Verdana" w:cs="TTE1768698t00"/>
          <w:color w:val="auto"/>
          <w:sz w:val="20"/>
          <w:szCs w:val="20"/>
        </w:rPr>
        <w:t>,</w:t>
      </w:r>
      <w:r w:rsidR="00F93EBB" w:rsidRPr="00F13FB2">
        <w:rPr>
          <w:rFonts w:ascii="Verdana" w:hAnsi="Verdana" w:cs="TTE1768698t00"/>
          <w:color w:val="auto"/>
          <w:sz w:val="20"/>
          <w:szCs w:val="20"/>
        </w:rPr>
        <w:t xml:space="preserve"> gdy Strony nie uzgodnią w ciągu 7 Dni terminu na usunięcie </w:t>
      </w:r>
      <w:r w:rsidR="00F93EBB" w:rsidRPr="00F13FB2">
        <w:rPr>
          <w:rFonts w:ascii="Verdana" w:hAnsi="Verdana" w:cs="TTE1768698t00"/>
          <w:color w:val="auto"/>
          <w:sz w:val="20"/>
          <w:szCs w:val="20"/>
        </w:rPr>
        <w:lastRenderedPageBreak/>
        <w:t>Wad</w:t>
      </w:r>
      <w:r w:rsidR="002B4912" w:rsidRPr="00F13FB2">
        <w:rPr>
          <w:rFonts w:ascii="Verdana" w:hAnsi="Verdana" w:cs="TTE1768698t00"/>
          <w:color w:val="auto"/>
          <w:sz w:val="20"/>
          <w:szCs w:val="20"/>
        </w:rPr>
        <w:t xml:space="preserve"> Nieistotnych</w:t>
      </w:r>
      <w:r w:rsidR="00F93EBB" w:rsidRPr="00F13FB2">
        <w:rPr>
          <w:rFonts w:ascii="Verdana" w:hAnsi="Verdana" w:cs="TTE1768698t00"/>
          <w:color w:val="auto"/>
          <w:sz w:val="20"/>
          <w:szCs w:val="20"/>
        </w:rPr>
        <w:t xml:space="preserve"> Zamawiający wyznaczy Wykonawcy termin na usunięcie Wad Nieistotnych nie krótszy niż </w:t>
      </w:r>
      <w:r w:rsidR="0095515C">
        <w:rPr>
          <w:rFonts w:ascii="Verdana" w:hAnsi="Verdana" w:cs="TTE1768698t00"/>
          <w:color w:val="auto"/>
          <w:sz w:val="20"/>
          <w:szCs w:val="20"/>
        </w:rPr>
        <w:t>14</w:t>
      </w:r>
      <w:r w:rsidR="00F93EBB" w:rsidRPr="00F13FB2">
        <w:rPr>
          <w:rFonts w:ascii="Verdana" w:hAnsi="Verdana" w:cs="TTE1768698t00"/>
          <w:color w:val="auto"/>
          <w:sz w:val="20"/>
          <w:szCs w:val="20"/>
        </w:rPr>
        <w:t xml:space="preserve"> Dni.</w:t>
      </w:r>
      <w:r w:rsidR="79D183DF" w:rsidRPr="00F13FB2">
        <w:rPr>
          <w:rFonts w:ascii="Verdana" w:hAnsi="Verdana" w:cs="TTE1768698t00"/>
          <w:color w:val="auto"/>
          <w:sz w:val="20"/>
          <w:szCs w:val="20"/>
        </w:rPr>
        <w:t xml:space="preserve"> </w:t>
      </w:r>
      <w:r w:rsidR="00F93EBB" w:rsidRPr="00F13FB2">
        <w:rPr>
          <w:rFonts w:ascii="Verdana" w:hAnsi="Verdana" w:cs="TTE1768698t00"/>
          <w:color w:val="auto"/>
          <w:sz w:val="20"/>
          <w:szCs w:val="20"/>
        </w:rPr>
        <w:t xml:space="preserve">Wykonawca </w:t>
      </w:r>
      <w:r w:rsidR="79D183DF" w:rsidRPr="00F13FB2">
        <w:rPr>
          <w:rFonts w:ascii="Verdana" w:hAnsi="Verdana" w:cs="TTE1768698t00"/>
          <w:color w:val="auto"/>
          <w:sz w:val="20"/>
          <w:szCs w:val="20"/>
        </w:rPr>
        <w:t xml:space="preserve">ponownie dostarczy dany </w:t>
      </w:r>
      <w:r w:rsidR="0095515C">
        <w:rPr>
          <w:rFonts w:ascii="Verdana" w:hAnsi="Verdana" w:cs="TTE1768698t00"/>
          <w:color w:val="auto"/>
          <w:sz w:val="20"/>
          <w:szCs w:val="20"/>
        </w:rPr>
        <w:t>Etap Umowy</w:t>
      </w:r>
      <w:r w:rsidR="79D183DF" w:rsidRPr="00F13FB2">
        <w:rPr>
          <w:rFonts w:ascii="Verdana" w:hAnsi="Verdana" w:cs="TTE1768698t00"/>
          <w:color w:val="auto"/>
          <w:sz w:val="20"/>
          <w:szCs w:val="20"/>
        </w:rPr>
        <w:t xml:space="preserve"> </w:t>
      </w:r>
      <w:r w:rsidR="00F93EBB" w:rsidRPr="00F13FB2">
        <w:rPr>
          <w:rFonts w:ascii="Verdana" w:hAnsi="Verdana" w:cs="TTE1768698t00"/>
          <w:color w:val="auto"/>
          <w:sz w:val="20"/>
          <w:szCs w:val="20"/>
        </w:rPr>
        <w:t>wolny od Wad Nieistotnych.</w:t>
      </w:r>
      <w:r w:rsidR="79D183DF" w:rsidRPr="00F13FB2">
        <w:rPr>
          <w:rFonts w:ascii="Verdana" w:hAnsi="Verdana" w:cs="TTE1768698t00"/>
          <w:color w:val="auto"/>
          <w:sz w:val="20"/>
          <w:szCs w:val="20"/>
        </w:rPr>
        <w:t xml:space="preserve"> Wykonawcy nie przysługuje dodatkowe wynagrodzenie z tytułu usunięcia </w:t>
      </w:r>
      <w:r w:rsidR="61DB3AA0" w:rsidRPr="00F13FB2">
        <w:rPr>
          <w:rFonts w:ascii="Verdana" w:hAnsi="Verdana" w:cs="TTE1768698t00"/>
          <w:color w:val="auto"/>
          <w:sz w:val="20"/>
          <w:szCs w:val="20"/>
        </w:rPr>
        <w:t>W</w:t>
      </w:r>
      <w:r w:rsidR="79D183DF" w:rsidRPr="00F13FB2">
        <w:rPr>
          <w:rFonts w:ascii="Verdana" w:hAnsi="Verdana" w:cs="TTE1768698t00"/>
          <w:color w:val="auto"/>
          <w:sz w:val="20"/>
          <w:szCs w:val="20"/>
        </w:rPr>
        <w:t>ad</w:t>
      </w:r>
      <w:r w:rsidR="00F93EBB" w:rsidRPr="00F13FB2">
        <w:rPr>
          <w:rFonts w:ascii="Verdana" w:hAnsi="Verdana" w:cs="TTE1768698t00"/>
          <w:color w:val="auto"/>
          <w:sz w:val="20"/>
          <w:szCs w:val="20"/>
        </w:rPr>
        <w:t xml:space="preserve"> Nieistotnych</w:t>
      </w:r>
      <w:r w:rsidR="79D183DF" w:rsidRPr="00F13FB2">
        <w:rPr>
          <w:rFonts w:ascii="Verdana" w:hAnsi="Verdana" w:cs="TTE1768698t00"/>
          <w:color w:val="auto"/>
          <w:sz w:val="20"/>
          <w:szCs w:val="20"/>
        </w:rPr>
        <w:t xml:space="preserve"> stwierdzonych przez Zamawiającego w </w:t>
      </w:r>
      <w:r w:rsidR="5EC7C7AC" w:rsidRPr="00F13FB2">
        <w:rPr>
          <w:rFonts w:ascii="Verdana" w:hAnsi="Verdana" w:cs="TTE1768698t00"/>
          <w:color w:val="auto"/>
          <w:sz w:val="20"/>
          <w:szCs w:val="20"/>
        </w:rPr>
        <w:t xml:space="preserve">przekazanym </w:t>
      </w:r>
      <w:r w:rsidR="0095515C">
        <w:rPr>
          <w:rFonts w:ascii="Verdana" w:hAnsi="Verdana" w:cs="TTE1768698t00"/>
          <w:color w:val="auto"/>
          <w:sz w:val="20"/>
          <w:szCs w:val="20"/>
        </w:rPr>
        <w:t>Etapie</w:t>
      </w:r>
      <w:r w:rsidR="79D183DF" w:rsidRPr="00F13FB2">
        <w:rPr>
          <w:rFonts w:ascii="Verdana" w:hAnsi="Verdana" w:cs="TTE1768698t00"/>
          <w:color w:val="auto"/>
          <w:sz w:val="20"/>
          <w:szCs w:val="20"/>
        </w:rPr>
        <w:t>.</w:t>
      </w:r>
      <w:r w:rsidR="002420D5" w:rsidRPr="00F13FB2">
        <w:rPr>
          <w:rFonts w:ascii="Verdana" w:hAnsi="Verdana" w:cs="TTE1768698t00"/>
          <w:color w:val="auto"/>
          <w:sz w:val="20"/>
          <w:szCs w:val="20"/>
        </w:rPr>
        <w:t xml:space="preserve"> Zastosowanie znajduje §</w:t>
      </w:r>
      <w:r w:rsidR="00587F5C" w:rsidRPr="00F13FB2">
        <w:rPr>
          <w:rFonts w:ascii="Verdana" w:hAnsi="Verdana" w:cs="TTE1768698t00"/>
          <w:color w:val="auto"/>
          <w:sz w:val="20"/>
          <w:szCs w:val="20"/>
        </w:rPr>
        <w:t xml:space="preserve"> </w:t>
      </w:r>
      <w:r w:rsidR="002420D5" w:rsidRPr="00F13FB2">
        <w:rPr>
          <w:rFonts w:ascii="Verdana" w:hAnsi="Verdana" w:cs="TTE1768698t00"/>
          <w:color w:val="auto"/>
          <w:sz w:val="20"/>
          <w:szCs w:val="20"/>
        </w:rPr>
        <w:t>1</w:t>
      </w:r>
      <w:r w:rsidR="0095515C">
        <w:rPr>
          <w:rFonts w:ascii="Verdana" w:hAnsi="Verdana" w:cs="TTE1768698t00"/>
          <w:color w:val="auto"/>
          <w:sz w:val="20"/>
          <w:szCs w:val="20"/>
        </w:rPr>
        <w:t>7</w:t>
      </w:r>
      <w:r w:rsidR="002420D5" w:rsidRPr="00F13FB2">
        <w:rPr>
          <w:rFonts w:ascii="Verdana" w:hAnsi="Verdana" w:cs="TTE1768698t00"/>
          <w:color w:val="auto"/>
          <w:sz w:val="20"/>
          <w:szCs w:val="20"/>
        </w:rPr>
        <w:t xml:space="preserve"> ust. 1 pkt </w:t>
      </w:r>
      <w:r w:rsidR="00B53C24" w:rsidRPr="00F13FB2">
        <w:rPr>
          <w:rFonts w:ascii="Verdana" w:hAnsi="Verdana" w:cs="TTE1768698t00"/>
          <w:color w:val="auto"/>
          <w:sz w:val="20"/>
          <w:szCs w:val="20"/>
        </w:rPr>
        <w:t xml:space="preserve">5 </w:t>
      </w:r>
      <w:r w:rsidR="00587F5C" w:rsidRPr="00F13FB2">
        <w:rPr>
          <w:rFonts w:ascii="Verdana" w:hAnsi="Verdana" w:cs="TTE1768698t00"/>
          <w:color w:val="auto"/>
          <w:sz w:val="20"/>
          <w:szCs w:val="20"/>
        </w:rPr>
        <w:t>Umowy</w:t>
      </w:r>
      <w:r w:rsidR="00571E32" w:rsidRPr="00F13FB2">
        <w:rPr>
          <w:rFonts w:ascii="Verdana" w:hAnsi="Verdana" w:cs="TTE1768698t00"/>
          <w:color w:val="auto"/>
          <w:sz w:val="20"/>
          <w:szCs w:val="20"/>
        </w:rPr>
        <w:t>;</w:t>
      </w:r>
    </w:p>
    <w:p w14:paraId="205CAADC" w14:textId="44F17920" w:rsidR="00CF50CA" w:rsidRPr="00F13FB2" w:rsidRDefault="1B64FA4E" w:rsidP="00606AF6">
      <w:pPr>
        <w:pStyle w:val="Akapitzlist"/>
        <w:numPr>
          <w:ilvl w:val="0"/>
          <w:numId w:val="19"/>
        </w:numPr>
        <w:spacing w:before="120" w:after="120" w:line="276" w:lineRule="auto"/>
        <w:ind w:left="993" w:hanging="426"/>
        <w:contextualSpacing w:val="0"/>
        <w:jc w:val="both"/>
        <w:rPr>
          <w:rFonts w:ascii="Verdana" w:hAnsi="Verdana" w:cs="TTE1768698t00"/>
          <w:color w:val="auto"/>
          <w:sz w:val="20"/>
          <w:szCs w:val="20"/>
        </w:rPr>
      </w:pPr>
      <w:r w:rsidRPr="00F13FB2">
        <w:rPr>
          <w:rFonts w:ascii="Verdana" w:hAnsi="Verdana" w:cs="TTE1768698t00"/>
          <w:color w:val="auto"/>
          <w:sz w:val="20"/>
          <w:szCs w:val="20"/>
        </w:rPr>
        <w:t xml:space="preserve">Dla ponownego </w:t>
      </w:r>
      <w:r w:rsidR="00B53239" w:rsidRPr="00F13FB2">
        <w:rPr>
          <w:rFonts w:ascii="Verdana" w:hAnsi="Verdana" w:cs="TTE1768698t00"/>
          <w:color w:val="auto"/>
          <w:sz w:val="20"/>
          <w:szCs w:val="20"/>
        </w:rPr>
        <w:t xml:space="preserve">przekazania </w:t>
      </w:r>
      <w:r w:rsidRPr="00F13FB2">
        <w:rPr>
          <w:rFonts w:ascii="Verdana" w:hAnsi="Verdana" w:cs="TTE1768698t00"/>
          <w:color w:val="auto"/>
          <w:sz w:val="20"/>
          <w:szCs w:val="20"/>
        </w:rPr>
        <w:t xml:space="preserve">danego </w:t>
      </w:r>
      <w:r w:rsidR="0095515C">
        <w:rPr>
          <w:rFonts w:ascii="Verdana" w:hAnsi="Verdana" w:cs="TTE1768698t00"/>
          <w:color w:val="auto"/>
          <w:sz w:val="20"/>
          <w:szCs w:val="20"/>
        </w:rPr>
        <w:t>Etapu Umowy</w:t>
      </w:r>
      <w:r w:rsidR="00434F74" w:rsidRPr="00F13FB2">
        <w:rPr>
          <w:rFonts w:ascii="Verdana" w:hAnsi="Verdana" w:cs="TTE1768698t00"/>
          <w:color w:val="auto"/>
          <w:sz w:val="20"/>
          <w:szCs w:val="20"/>
        </w:rPr>
        <w:t xml:space="preserve"> wolnego od Wad Nieistotnych</w:t>
      </w:r>
      <w:r w:rsidR="0A19056D" w:rsidRPr="00F13FB2">
        <w:rPr>
          <w:rFonts w:ascii="Verdana" w:hAnsi="Verdana" w:cs="TTE1768698t00"/>
          <w:color w:val="auto"/>
          <w:sz w:val="20"/>
          <w:szCs w:val="20"/>
        </w:rPr>
        <w:t xml:space="preserve"> </w:t>
      </w:r>
      <w:r w:rsidRPr="00F13FB2">
        <w:rPr>
          <w:rFonts w:ascii="Verdana" w:hAnsi="Verdana" w:cs="TTE1768698t00"/>
          <w:color w:val="auto"/>
          <w:sz w:val="20"/>
          <w:szCs w:val="20"/>
        </w:rPr>
        <w:t>stosuje się procedurę określoną w punktach 1</w:t>
      </w:r>
      <w:r w:rsidR="00434F74" w:rsidRPr="00F13FB2">
        <w:rPr>
          <w:rFonts w:ascii="Verdana" w:hAnsi="Verdana" w:cs="TTE1768698t00"/>
          <w:color w:val="auto"/>
          <w:sz w:val="20"/>
          <w:szCs w:val="20"/>
        </w:rPr>
        <w:t>, 2 i 4</w:t>
      </w:r>
      <w:r w:rsidRPr="00F13FB2">
        <w:rPr>
          <w:rFonts w:ascii="Verdana" w:hAnsi="Verdana" w:cs="TTE1768698t00"/>
          <w:color w:val="auto"/>
          <w:sz w:val="20"/>
          <w:szCs w:val="20"/>
        </w:rPr>
        <w:t xml:space="preserve">, aż do </w:t>
      </w:r>
      <w:r w:rsidR="00B53239" w:rsidRPr="00F13FB2">
        <w:rPr>
          <w:rFonts w:ascii="Verdana" w:hAnsi="Verdana" w:cs="TTE1768698t00"/>
          <w:color w:val="auto"/>
          <w:sz w:val="20"/>
          <w:szCs w:val="20"/>
        </w:rPr>
        <w:t xml:space="preserve">przekazania </w:t>
      </w:r>
      <w:r w:rsidR="0095515C">
        <w:rPr>
          <w:rFonts w:ascii="Verdana" w:hAnsi="Verdana" w:cs="TTE1768698t00"/>
          <w:color w:val="auto"/>
          <w:sz w:val="20"/>
          <w:szCs w:val="20"/>
        </w:rPr>
        <w:t>Etapu Umowy</w:t>
      </w:r>
      <w:r w:rsidR="00481B52" w:rsidRPr="00F13FB2">
        <w:rPr>
          <w:rFonts w:ascii="Verdana" w:hAnsi="Verdana" w:cs="TTE1768698t00"/>
          <w:color w:val="auto"/>
          <w:sz w:val="20"/>
          <w:szCs w:val="20"/>
        </w:rPr>
        <w:t xml:space="preserve"> </w:t>
      </w:r>
      <w:r w:rsidR="00587F5C" w:rsidRPr="00F13FB2">
        <w:rPr>
          <w:rFonts w:ascii="Verdana" w:hAnsi="Verdana" w:cs="TTE1768698t00"/>
          <w:color w:val="auto"/>
          <w:sz w:val="20"/>
          <w:szCs w:val="20"/>
        </w:rPr>
        <w:t>wolnego od Wad Nieistotnych</w:t>
      </w:r>
      <w:r w:rsidRPr="00F13FB2">
        <w:rPr>
          <w:rFonts w:ascii="Verdana" w:hAnsi="Verdana" w:cs="TTE1768698t00"/>
          <w:color w:val="auto"/>
          <w:sz w:val="20"/>
          <w:szCs w:val="20"/>
        </w:rPr>
        <w:t>, co</w:t>
      </w:r>
      <w:r w:rsidR="0EDE972A" w:rsidRPr="00F13FB2">
        <w:rPr>
          <w:rFonts w:ascii="Verdana" w:hAnsi="Verdana" w:cs="TTE1768698t00"/>
          <w:color w:val="auto"/>
          <w:sz w:val="20"/>
          <w:szCs w:val="20"/>
        </w:rPr>
        <w:t xml:space="preserve"> </w:t>
      </w:r>
      <w:r w:rsidRPr="00F13FB2">
        <w:rPr>
          <w:rFonts w:ascii="Verdana" w:hAnsi="Verdana" w:cs="TTE1768698t00"/>
          <w:color w:val="auto"/>
          <w:sz w:val="20"/>
          <w:szCs w:val="20"/>
        </w:rPr>
        <w:t>Zamawiający</w:t>
      </w:r>
      <w:r w:rsidR="35687F76" w:rsidRPr="00F13FB2">
        <w:rPr>
          <w:rFonts w:ascii="Verdana" w:hAnsi="Verdana" w:cs="TTE1768698t00"/>
          <w:color w:val="auto"/>
          <w:sz w:val="20"/>
          <w:szCs w:val="20"/>
        </w:rPr>
        <w:t xml:space="preserve"> potwierdzi </w:t>
      </w:r>
      <w:r w:rsidR="00434F74" w:rsidRPr="00F13FB2">
        <w:rPr>
          <w:rFonts w:ascii="Verdana" w:hAnsi="Verdana" w:cs="TTE1768698t00"/>
          <w:color w:val="auto"/>
          <w:sz w:val="20"/>
          <w:szCs w:val="20"/>
        </w:rPr>
        <w:t>pisemnie</w:t>
      </w:r>
      <w:r w:rsidR="00571E32" w:rsidRPr="00F13FB2">
        <w:rPr>
          <w:rFonts w:ascii="Verdana" w:hAnsi="Verdana" w:cs="TTE1768698t00"/>
          <w:color w:val="auto"/>
          <w:sz w:val="20"/>
          <w:szCs w:val="20"/>
        </w:rPr>
        <w:t>;</w:t>
      </w:r>
    </w:p>
    <w:p w14:paraId="51D71584" w14:textId="345A856D" w:rsidR="00434F74" w:rsidRPr="00F13FB2" w:rsidRDefault="00434F74" w:rsidP="00606AF6">
      <w:pPr>
        <w:pStyle w:val="Akapitzlist"/>
        <w:numPr>
          <w:ilvl w:val="0"/>
          <w:numId w:val="19"/>
        </w:numPr>
        <w:spacing w:before="120" w:after="120" w:line="276" w:lineRule="auto"/>
        <w:ind w:left="993" w:hanging="426"/>
        <w:contextualSpacing w:val="0"/>
        <w:jc w:val="both"/>
        <w:rPr>
          <w:rFonts w:ascii="Verdana" w:hAnsi="Verdana" w:cs="TTE1768698t00"/>
          <w:color w:val="auto"/>
          <w:sz w:val="20"/>
          <w:szCs w:val="20"/>
        </w:rPr>
      </w:pPr>
      <w:r w:rsidRPr="00F13FB2">
        <w:rPr>
          <w:rFonts w:ascii="Verdana" w:hAnsi="Verdana" w:cs="TTE1768698t00"/>
          <w:color w:val="auto"/>
          <w:sz w:val="20"/>
          <w:szCs w:val="20"/>
        </w:rPr>
        <w:t xml:space="preserve">Dla ponownego </w:t>
      </w:r>
      <w:r w:rsidR="00B53239" w:rsidRPr="00F13FB2">
        <w:rPr>
          <w:rFonts w:ascii="Verdana" w:hAnsi="Verdana" w:cs="TTE1768698t00"/>
          <w:color w:val="auto"/>
          <w:sz w:val="20"/>
          <w:szCs w:val="20"/>
        </w:rPr>
        <w:t xml:space="preserve">przekazania </w:t>
      </w:r>
      <w:r w:rsidRPr="00F13FB2">
        <w:rPr>
          <w:rFonts w:ascii="Verdana" w:hAnsi="Verdana" w:cs="TTE1768698t00"/>
          <w:color w:val="auto"/>
          <w:sz w:val="20"/>
          <w:szCs w:val="20"/>
        </w:rPr>
        <w:t xml:space="preserve">danego </w:t>
      </w:r>
      <w:r w:rsidR="0095515C">
        <w:rPr>
          <w:rFonts w:ascii="Verdana" w:hAnsi="Verdana" w:cs="TTE1768698t00"/>
          <w:color w:val="auto"/>
          <w:sz w:val="20"/>
          <w:szCs w:val="20"/>
        </w:rPr>
        <w:t>Etapu Umowy</w:t>
      </w:r>
      <w:r w:rsidRPr="00F13FB2">
        <w:rPr>
          <w:rFonts w:ascii="Verdana" w:hAnsi="Verdana" w:cs="TTE1768698t00"/>
          <w:color w:val="auto"/>
          <w:sz w:val="20"/>
          <w:szCs w:val="20"/>
        </w:rPr>
        <w:t xml:space="preserve"> wolnego od Wad Istotnych do odbioru stosuje się procedurę określoną w punktach 1-4, aż do </w:t>
      </w:r>
      <w:r w:rsidR="00B53239" w:rsidRPr="00F13FB2">
        <w:rPr>
          <w:rFonts w:ascii="Verdana" w:hAnsi="Verdana" w:cs="TTE1768698t00"/>
          <w:color w:val="auto"/>
          <w:sz w:val="20"/>
          <w:szCs w:val="20"/>
        </w:rPr>
        <w:t>przekaza</w:t>
      </w:r>
      <w:r w:rsidRPr="00F13FB2">
        <w:rPr>
          <w:rFonts w:ascii="Verdana" w:hAnsi="Verdana" w:cs="TTE1768698t00"/>
          <w:color w:val="auto"/>
          <w:sz w:val="20"/>
          <w:szCs w:val="20"/>
        </w:rPr>
        <w:t xml:space="preserve">nia </w:t>
      </w:r>
      <w:r w:rsidR="0095515C">
        <w:rPr>
          <w:rFonts w:ascii="Verdana" w:hAnsi="Verdana" w:cs="TTE1768698t00"/>
          <w:color w:val="auto"/>
          <w:sz w:val="20"/>
          <w:szCs w:val="20"/>
        </w:rPr>
        <w:t>Etapu Umowy</w:t>
      </w:r>
      <w:r w:rsidRPr="00F13FB2">
        <w:rPr>
          <w:rFonts w:ascii="Verdana" w:hAnsi="Verdana" w:cs="TTE1768698t00"/>
          <w:color w:val="auto"/>
          <w:sz w:val="20"/>
          <w:szCs w:val="20"/>
        </w:rPr>
        <w:t xml:space="preserve"> </w:t>
      </w:r>
      <w:r w:rsidR="00587F5C" w:rsidRPr="00F13FB2">
        <w:rPr>
          <w:rFonts w:ascii="Verdana" w:hAnsi="Verdana" w:cs="TTE1768698t00"/>
          <w:color w:val="auto"/>
          <w:sz w:val="20"/>
          <w:szCs w:val="20"/>
        </w:rPr>
        <w:t>wolnego od Wad Istotnych</w:t>
      </w:r>
      <w:r w:rsidRPr="00F13FB2">
        <w:rPr>
          <w:rFonts w:ascii="Verdana" w:hAnsi="Verdana" w:cs="TTE1768698t00"/>
          <w:color w:val="auto"/>
          <w:sz w:val="20"/>
          <w:szCs w:val="20"/>
        </w:rPr>
        <w:t>, co Zamawiający potwierdzi protokołem odbioru</w:t>
      </w:r>
      <w:r w:rsidR="00571E32" w:rsidRPr="00F13FB2">
        <w:rPr>
          <w:rFonts w:ascii="Verdana" w:hAnsi="Verdana" w:cs="TTE1768698t00"/>
          <w:color w:val="auto"/>
          <w:sz w:val="20"/>
          <w:szCs w:val="20"/>
        </w:rPr>
        <w:t>;</w:t>
      </w:r>
    </w:p>
    <w:p w14:paraId="1E138F31" w14:textId="4514D9C9" w:rsidR="007C583C" w:rsidRPr="00F13FB2" w:rsidRDefault="05F7FACA" w:rsidP="00606AF6">
      <w:pPr>
        <w:pStyle w:val="Akapitzlist"/>
        <w:numPr>
          <w:ilvl w:val="0"/>
          <w:numId w:val="19"/>
        </w:numPr>
        <w:spacing w:before="120" w:after="120" w:line="276" w:lineRule="auto"/>
        <w:ind w:left="993" w:hanging="426"/>
        <w:contextualSpacing w:val="0"/>
        <w:jc w:val="both"/>
        <w:rPr>
          <w:rFonts w:ascii="Verdana" w:eastAsia="Verdana" w:hAnsi="Verdana" w:cs="Verdana"/>
          <w:color w:val="auto"/>
          <w:sz w:val="20"/>
          <w:szCs w:val="20"/>
        </w:rPr>
      </w:pPr>
      <w:r w:rsidRPr="00F13FB2">
        <w:rPr>
          <w:rFonts w:ascii="Verdana" w:hAnsi="Verdana" w:cs="TTE1768698t00"/>
          <w:color w:val="auto"/>
          <w:sz w:val="20"/>
          <w:szCs w:val="20"/>
        </w:rPr>
        <w:t xml:space="preserve">W przypadku </w:t>
      </w:r>
      <w:r w:rsidR="002B4912" w:rsidRPr="00F13FB2">
        <w:rPr>
          <w:rFonts w:ascii="Verdana" w:hAnsi="Verdana" w:cs="TTE1768698t00"/>
          <w:color w:val="auto"/>
          <w:sz w:val="20"/>
          <w:szCs w:val="20"/>
        </w:rPr>
        <w:t xml:space="preserve">stwierdzenia, </w:t>
      </w:r>
      <w:r w:rsidR="00587F5C" w:rsidRPr="00F13FB2">
        <w:rPr>
          <w:rFonts w:ascii="Verdana" w:hAnsi="Verdana" w:cs="TTE1768698t00"/>
          <w:color w:val="auto"/>
          <w:sz w:val="20"/>
          <w:szCs w:val="20"/>
        </w:rPr>
        <w:t>ż</w:t>
      </w:r>
      <w:r w:rsidR="002B4912" w:rsidRPr="00F13FB2">
        <w:rPr>
          <w:rFonts w:ascii="Verdana" w:hAnsi="Verdana" w:cs="TTE1768698t00"/>
          <w:color w:val="auto"/>
          <w:sz w:val="20"/>
          <w:szCs w:val="20"/>
        </w:rPr>
        <w:t xml:space="preserve">e </w:t>
      </w:r>
      <w:r w:rsidR="0095515C">
        <w:rPr>
          <w:rFonts w:ascii="Verdana" w:hAnsi="Verdana" w:cs="TTE1768698t00"/>
          <w:color w:val="auto"/>
          <w:sz w:val="20"/>
          <w:szCs w:val="20"/>
        </w:rPr>
        <w:t>Etap Umowy</w:t>
      </w:r>
      <w:r w:rsidR="002B4912" w:rsidRPr="00F13FB2">
        <w:rPr>
          <w:rFonts w:ascii="Verdana" w:hAnsi="Verdana" w:cs="TTE1768698t00"/>
          <w:color w:val="auto"/>
          <w:sz w:val="20"/>
          <w:szCs w:val="20"/>
        </w:rPr>
        <w:t xml:space="preserve"> jest wolny od Wad Istotnych </w:t>
      </w:r>
      <w:r w:rsidRPr="00F13FB2">
        <w:rPr>
          <w:rFonts w:ascii="Verdana" w:hAnsi="Verdana" w:cs="TTE1768698t00"/>
          <w:color w:val="auto"/>
          <w:sz w:val="20"/>
          <w:szCs w:val="20"/>
        </w:rPr>
        <w:t>Zamawiający dokona odbioru podpisując protokół odbioru</w:t>
      </w:r>
      <w:r w:rsidR="00481B52" w:rsidRPr="00F13FB2">
        <w:rPr>
          <w:rFonts w:ascii="Verdana" w:hAnsi="Verdana" w:cs="TTE1768698t00"/>
          <w:color w:val="auto"/>
          <w:sz w:val="20"/>
          <w:szCs w:val="20"/>
        </w:rPr>
        <w:t xml:space="preserve"> </w:t>
      </w:r>
      <w:r w:rsidR="001E536A">
        <w:rPr>
          <w:rFonts w:ascii="Verdana" w:hAnsi="Verdana" w:cs="TTE1768698t00"/>
          <w:color w:val="auto"/>
          <w:sz w:val="20"/>
          <w:szCs w:val="20"/>
        </w:rPr>
        <w:t>Etapu Umowy</w:t>
      </w:r>
      <w:r w:rsidR="00AE20F3" w:rsidRPr="00F13FB2">
        <w:rPr>
          <w:rFonts w:ascii="Verdana" w:hAnsi="Verdana" w:cs="TTE1768698t00"/>
          <w:color w:val="auto"/>
          <w:sz w:val="20"/>
          <w:szCs w:val="20"/>
        </w:rPr>
        <w:t>, co będzie stanowić formalną akceptację Zamawiającego</w:t>
      </w:r>
      <w:r w:rsidRPr="00F13FB2">
        <w:rPr>
          <w:rFonts w:ascii="Verdana" w:hAnsi="Verdana" w:cs="TTE1768698t00"/>
          <w:color w:val="auto"/>
          <w:sz w:val="20"/>
          <w:szCs w:val="20"/>
        </w:rPr>
        <w:t xml:space="preserve">. Za </w:t>
      </w:r>
      <w:r w:rsidR="003D6A75" w:rsidRPr="00F13FB2">
        <w:rPr>
          <w:rFonts w:ascii="Verdana" w:hAnsi="Verdana" w:cs="TTE1768698t00"/>
          <w:color w:val="auto"/>
          <w:sz w:val="20"/>
          <w:szCs w:val="20"/>
        </w:rPr>
        <w:t>d</w:t>
      </w:r>
      <w:r w:rsidRPr="00F13FB2">
        <w:rPr>
          <w:rFonts w:ascii="Verdana" w:hAnsi="Verdana" w:cs="TTE1768698t00"/>
          <w:color w:val="auto"/>
          <w:sz w:val="20"/>
          <w:szCs w:val="20"/>
        </w:rPr>
        <w:t>zień odbi</w:t>
      </w:r>
      <w:r w:rsidR="0EDE972A" w:rsidRPr="00F13FB2">
        <w:rPr>
          <w:rFonts w:ascii="Verdana" w:hAnsi="Verdana" w:cs="TTE1768698t00"/>
          <w:color w:val="auto"/>
          <w:sz w:val="20"/>
          <w:szCs w:val="20"/>
        </w:rPr>
        <w:t xml:space="preserve">oru uznaje się wskazaną w </w:t>
      </w:r>
      <w:r w:rsidRPr="00F13FB2">
        <w:rPr>
          <w:rFonts w:ascii="Verdana" w:hAnsi="Verdana" w:cs="TTE1768698t00"/>
          <w:color w:val="auto"/>
          <w:sz w:val="20"/>
          <w:szCs w:val="20"/>
        </w:rPr>
        <w:t>protokole odbioru</w:t>
      </w:r>
      <w:r w:rsidR="31FDF061" w:rsidRPr="00F13FB2">
        <w:rPr>
          <w:rFonts w:ascii="Verdana" w:hAnsi="Verdana" w:cs="TTE1768698t00"/>
          <w:color w:val="auto"/>
          <w:sz w:val="20"/>
          <w:szCs w:val="20"/>
        </w:rPr>
        <w:t xml:space="preserve"> </w:t>
      </w:r>
      <w:r w:rsidR="39AF49B9" w:rsidRPr="00F13FB2">
        <w:rPr>
          <w:rFonts w:ascii="Verdana" w:hAnsi="Verdana" w:cs="TTE1768698t00"/>
          <w:color w:val="auto"/>
          <w:sz w:val="20"/>
          <w:szCs w:val="20"/>
        </w:rPr>
        <w:t xml:space="preserve">datę </w:t>
      </w:r>
      <w:r w:rsidR="00B53239" w:rsidRPr="00F13FB2">
        <w:rPr>
          <w:rFonts w:ascii="Verdana" w:hAnsi="Verdana" w:cs="TTE1768698t00"/>
          <w:color w:val="auto"/>
          <w:sz w:val="20"/>
          <w:szCs w:val="20"/>
        </w:rPr>
        <w:t>przekaza</w:t>
      </w:r>
      <w:r w:rsidR="39AF49B9" w:rsidRPr="00F13FB2">
        <w:rPr>
          <w:rFonts w:ascii="Verdana" w:hAnsi="Verdana" w:cs="TTE1768698t00"/>
          <w:color w:val="auto"/>
          <w:sz w:val="20"/>
          <w:szCs w:val="20"/>
        </w:rPr>
        <w:t xml:space="preserve">nia </w:t>
      </w:r>
      <w:r w:rsidR="001E536A">
        <w:rPr>
          <w:rFonts w:ascii="Verdana" w:hAnsi="Verdana" w:cs="TTE1768698t00"/>
          <w:color w:val="auto"/>
          <w:sz w:val="20"/>
          <w:szCs w:val="20"/>
        </w:rPr>
        <w:t>Etapu Umowy</w:t>
      </w:r>
      <w:r w:rsidR="00C957A2" w:rsidRPr="00F13FB2">
        <w:rPr>
          <w:rFonts w:ascii="Verdana" w:hAnsi="Verdana" w:cs="TTE1768698t00"/>
          <w:color w:val="auto"/>
          <w:sz w:val="20"/>
          <w:szCs w:val="20"/>
        </w:rPr>
        <w:t xml:space="preserve"> wolnego od Wad</w:t>
      </w:r>
      <w:r w:rsidR="002B4912" w:rsidRPr="00F13FB2">
        <w:rPr>
          <w:rFonts w:ascii="Verdana" w:hAnsi="Verdana" w:cs="TTE1768698t00"/>
          <w:color w:val="auto"/>
          <w:sz w:val="20"/>
          <w:szCs w:val="20"/>
        </w:rPr>
        <w:t xml:space="preserve"> Istotnych</w:t>
      </w:r>
      <w:r w:rsidR="39AF49B9" w:rsidRPr="00F13FB2">
        <w:rPr>
          <w:rFonts w:ascii="Verdana" w:hAnsi="Verdana" w:cs="TTE1768698t00"/>
          <w:color w:val="auto"/>
          <w:sz w:val="20"/>
          <w:szCs w:val="20"/>
        </w:rPr>
        <w:t>.</w:t>
      </w:r>
    </w:p>
    <w:p w14:paraId="6F691966" w14:textId="559864E7" w:rsidR="008F4516" w:rsidRPr="00640646" w:rsidRDefault="5776B062" w:rsidP="00C439F2">
      <w:pPr>
        <w:pStyle w:val="Akapitzlist"/>
        <w:numPr>
          <w:ilvl w:val="0"/>
          <w:numId w:val="53"/>
        </w:numPr>
        <w:tabs>
          <w:tab w:val="clear" w:pos="2880"/>
          <w:tab w:val="num" w:pos="426"/>
        </w:tabs>
        <w:spacing w:after="80" w:line="276" w:lineRule="auto"/>
        <w:ind w:left="426" w:hanging="426"/>
        <w:jc w:val="both"/>
        <w:rPr>
          <w:rFonts w:ascii="Verdana" w:hAnsi="Verdana" w:cs="TTE1768698t00"/>
          <w:sz w:val="20"/>
          <w:szCs w:val="20"/>
        </w:rPr>
      </w:pPr>
      <w:r w:rsidRPr="00640646">
        <w:rPr>
          <w:rFonts w:ascii="Verdana" w:hAnsi="Verdana" w:cs="TTE1768698t00"/>
          <w:sz w:val="20"/>
          <w:szCs w:val="20"/>
        </w:rPr>
        <w:t xml:space="preserve">Zamawiający zastrzega sobie możliwość przekazywania uwag </w:t>
      </w:r>
      <w:r w:rsidR="007D76B6" w:rsidRPr="00640646">
        <w:rPr>
          <w:rFonts w:ascii="Verdana" w:hAnsi="Verdana" w:cs="TTE1768698t00"/>
          <w:sz w:val="20"/>
          <w:szCs w:val="20"/>
        </w:rPr>
        <w:t xml:space="preserve">do przekazanego przez Wykonawcę do odbioru danego </w:t>
      </w:r>
      <w:r w:rsidR="001B2073" w:rsidRPr="00640646">
        <w:rPr>
          <w:rFonts w:ascii="Verdana" w:hAnsi="Verdana" w:cs="TTE1768698t00"/>
          <w:sz w:val="20"/>
          <w:szCs w:val="20"/>
        </w:rPr>
        <w:t>Etapu Umowy</w:t>
      </w:r>
      <w:r w:rsidR="007D76B6" w:rsidRPr="00640646">
        <w:rPr>
          <w:rFonts w:ascii="Verdana" w:hAnsi="Verdana" w:cs="TTE1768698t00"/>
          <w:sz w:val="20"/>
          <w:szCs w:val="20"/>
        </w:rPr>
        <w:t xml:space="preserve"> </w:t>
      </w:r>
      <w:r w:rsidRPr="00640646">
        <w:rPr>
          <w:rFonts w:ascii="Verdana" w:hAnsi="Verdana" w:cs="TTE1768698t00"/>
          <w:sz w:val="20"/>
          <w:szCs w:val="20"/>
        </w:rPr>
        <w:t xml:space="preserve">w formie elektronicznej z zastosowaniem elektronicznego podpisu kwalifikowanego. </w:t>
      </w:r>
    </w:p>
    <w:p w14:paraId="472B033D" w14:textId="7F1195F5" w:rsidR="0071573D" w:rsidRPr="00F13FB2" w:rsidRDefault="001C2C91" w:rsidP="00C439F2">
      <w:pPr>
        <w:numPr>
          <w:ilvl w:val="0"/>
          <w:numId w:val="53"/>
        </w:numPr>
        <w:tabs>
          <w:tab w:val="clear" w:pos="2880"/>
        </w:tabs>
        <w:spacing w:after="80" w:line="276" w:lineRule="auto"/>
        <w:ind w:left="426" w:hanging="426"/>
        <w:jc w:val="both"/>
        <w:rPr>
          <w:rFonts w:ascii="Verdana" w:eastAsia="Arial Unicode MS" w:hAnsi="Verdana" w:cs="TTE1768698t00"/>
          <w:sz w:val="20"/>
          <w:szCs w:val="20"/>
          <w:lang w:val="pl"/>
        </w:rPr>
      </w:pPr>
      <w:r w:rsidRPr="00F13FB2">
        <w:rPr>
          <w:rFonts w:ascii="Verdana" w:eastAsia="Arial Unicode MS" w:hAnsi="Verdana" w:cs="TTE1768698t00"/>
          <w:sz w:val="20"/>
          <w:szCs w:val="20"/>
          <w:lang w:val="pl"/>
        </w:rPr>
        <w:t>Wszelkie konsekwencje Wad, w tym c</w:t>
      </w:r>
      <w:r w:rsidR="00BD4139" w:rsidRPr="00F13FB2">
        <w:rPr>
          <w:rFonts w:ascii="Verdana" w:eastAsia="Arial Unicode MS" w:hAnsi="Verdana" w:cs="TTE1768698t00"/>
          <w:sz w:val="20"/>
          <w:szCs w:val="20"/>
          <w:lang w:val="pl"/>
        </w:rPr>
        <w:t xml:space="preserve">zas </w:t>
      </w:r>
      <w:r w:rsidRPr="00F13FB2">
        <w:rPr>
          <w:rFonts w:ascii="Verdana" w:eastAsia="Arial Unicode MS" w:hAnsi="Verdana" w:cs="TTE1768698t00"/>
          <w:sz w:val="20"/>
          <w:szCs w:val="20"/>
          <w:lang w:val="pl"/>
        </w:rPr>
        <w:t xml:space="preserve">i koszt ich </w:t>
      </w:r>
      <w:r w:rsidR="00BD4139" w:rsidRPr="00F13FB2">
        <w:rPr>
          <w:rFonts w:ascii="Verdana" w:eastAsia="Arial Unicode MS" w:hAnsi="Verdana" w:cs="TTE1768698t00"/>
          <w:sz w:val="20"/>
          <w:szCs w:val="20"/>
          <w:lang w:val="pl"/>
        </w:rPr>
        <w:t xml:space="preserve">usuwania </w:t>
      </w:r>
      <w:r w:rsidRPr="00F13FB2">
        <w:rPr>
          <w:rFonts w:ascii="Verdana" w:eastAsia="Arial Unicode MS" w:hAnsi="Verdana" w:cs="TTE1768698t00"/>
          <w:sz w:val="20"/>
          <w:szCs w:val="20"/>
          <w:lang w:val="pl"/>
        </w:rPr>
        <w:t>są</w:t>
      </w:r>
      <w:r w:rsidR="00BD4139" w:rsidRPr="00F13FB2">
        <w:rPr>
          <w:rFonts w:ascii="Verdana" w:eastAsia="Arial Unicode MS" w:hAnsi="Verdana" w:cs="TTE1768698t00"/>
          <w:sz w:val="20"/>
          <w:szCs w:val="20"/>
          <w:lang w:val="pl"/>
        </w:rPr>
        <w:t xml:space="preserve"> ryzykiem Wykonawcy</w:t>
      </w:r>
      <w:r w:rsidR="00BB5C92" w:rsidRPr="00F13FB2">
        <w:rPr>
          <w:rFonts w:ascii="Verdana" w:eastAsia="Arial Unicode MS" w:hAnsi="Verdana" w:cs="TTE1768698t00"/>
          <w:sz w:val="20"/>
          <w:szCs w:val="20"/>
          <w:lang w:val="pl"/>
        </w:rPr>
        <w:t>.</w:t>
      </w:r>
    </w:p>
    <w:p w14:paraId="15E84518" w14:textId="51A2161E" w:rsidR="00627772" w:rsidRPr="001B2073" w:rsidRDefault="00627772" w:rsidP="00C439F2">
      <w:pPr>
        <w:numPr>
          <w:ilvl w:val="0"/>
          <w:numId w:val="53"/>
        </w:numPr>
        <w:tabs>
          <w:tab w:val="clear" w:pos="2880"/>
        </w:tabs>
        <w:spacing w:after="80" w:line="276" w:lineRule="auto"/>
        <w:ind w:left="426" w:hanging="426"/>
        <w:jc w:val="both"/>
        <w:rPr>
          <w:rFonts w:ascii="Verdana" w:eastAsia="Verdana" w:hAnsi="Verdana" w:cs="Verdana"/>
          <w:sz w:val="20"/>
          <w:szCs w:val="20"/>
        </w:rPr>
      </w:pPr>
      <w:bookmarkStart w:id="30" w:name="_Hlk132297420"/>
      <w:r w:rsidRPr="00F13FB2">
        <w:rPr>
          <w:rFonts w:ascii="Verdana" w:hAnsi="Verdana" w:cs="TTE1768698t00"/>
          <w:sz w:val="20"/>
          <w:szCs w:val="20"/>
        </w:rPr>
        <w:t xml:space="preserve">Protokół odbioru ostatniego </w:t>
      </w:r>
      <w:r w:rsidR="001B2073">
        <w:rPr>
          <w:rFonts w:ascii="Verdana" w:hAnsi="Verdana" w:cs="TTE1768698t00"/>
          <w:sz w:val="20"/>
          <w:szCs w:val="20"/>
        </w:rPr>
        <w:t>Etapu Umowy</w:t>
      </w:r>
      <w:r w:rsidR="00C528EE" w:rsidRPr="00F13FB2">
        <w:rPr>
          <w:rFonts w:ascii="Verdana" w:hAnsi="Verdana" w:cs="TTE1768698t00"/>
          <w:sz w:val="20"/>
          <w:szCs w:val="20"/>
        </w:rPr>
        <w:t xml:space="preserve"> </w:t>
      </w:r>
      <w:bookmarkEnd w:id="30"/>
      <w:r w:rsidR="025EE420" w:rsidRPr="00F13FB2">
        <w:rPr>
          <w:rFonts w:ascii="Verdana" w:hAnsi="Verdana" w:cs="TTE1768698t00"/>
          <w:sz w:val="20"/>
          <w:szCs w:val="20"/>
        </w:rPr>
        <w:t>z rozliczeniem w</w:t>
      </w:r>
      <w:r w:rsidR="025EE420" w:rsidRPr="00F13FB2">
        <w:rPr>
          <w:rFonts w:ascii="Verdana" w:eastAsia="Verdana" w:hAnsi="Verdana" w:cs="Verdana"/>
          <w:sz w:val="20"/>
          <w:szCs w:val="20"/>
        </w:rPr>
        <w:t xml:space="preserve"> 100% Umowy</w:t>
      </w:r>
      <w:r w:rsidRPr="00F13FB2">
        <w:rPr>
          <w:rFonts w:ascii="Verdana" w:hAnsi="Verdana" w:cs="TTE1768698t00"/>
          <w:sz w:val="20"/>
          <w:szCs w:val="20"/>
        </w:rPr>
        <w:t xml:space="preserve"> będzie jednocześnie </w:t>
      </w:r>
      <w:r w:rsidR="00606AF6">
        <w:rPr>
          <w:rFonts w:ascii="Verdana" w:hAnsi="Verdana" w:cs="TTE1768698t00"/>
          <w:sz w:val="20"/>
          <w:szCs w:val="20"/>
        </w:rPr>
        <w:t>P</w:t>
      </w:r>
      <w:r w:rsidR="001F7184" w:rsidRPr="00F13FB2">
        <w:rPr>
          <w:rFonts w:ascii="Verdana" w:hAnsi="Verdana" w:cs="TTE1768698t00"/>
          <w:sz w:val="20"/>
          <w:szCs w:val="20"/>
        </w:rPr>
        <w:t xml:space="preserve">rotokołem </w:t>
      </w:r>
      <w:r w:rsidR="00606AF6">
        <w:rPr>
          <w:rFonts w:ascii="Verdana" w:hAnsi="Verdana" w:cs="TTE1768698t00"/>
          <w:sz w:val="20"/>
          <w:szCs w:val="20"/>
        </w:rPr>
        <w:t>O</w:t>
      </w:r>
      <w:r w:rsidRPr="00F13FB2">
        <w:rPr>
          <w:rFonts w:ascii="Verdana" w:hAnsi="Verdana" w:cs="TTE1768698t00"/>
          <w:sz w:val="20"/>
          <w:szCs w:val="20"/>
        </w:rPr>
        <w:t xml:space="preserve">dbioru końcowego, stanowiącym potwierdzenie należytego wykonania </w:t>
      </w:r>
      <w:r w:rsidR="00B243CF" w:rsidRPr="00F13FB2">
        <w:rPr>
          <w:rFonts w:ascii="Verdana" w:hAnsi="Verdana" w:cs="TTE1768698t00"/>
          <w:sz w:val="20"/>
          <w:szCs w:val="20"/>
        </w:rPr>
        <w:t>P</w:t>
      </w:r>
      <w:r w:rsidRPr="00F13FB2">
        <w:rPr>
          <w:rFonts w:ascii="Verdana" w:hAnsi="Verdana" w:cs="TTE1768698t00"/>
          <w:sz w:val="20"/>
          <w:szCs w:val="20"/>
        </w:rPr>
        <w:t>rzedmiotu Umowy, określonego w</w:t>
      </w:r>
      <w:r w:rsidR="00AD5C15" w:rsidRPr="00F13FB2">
        <w:rPr>
          <w:rFonts w:ascii="Verdana" w:hAnsi="Verdana" w:cs="TTE1768698t00"/>
          <w:sz w:val="20"/>
          <w:szCs w:val="20"/>
        </w:rPr>
        <w:t xml:space="preserve"> </w:t>
      </w:r>
      <w:r w:rsidRPr="00F13FB2">
        <w:rPr>
          <w:rFonts w:ascii="Verdana" w:hAnsi="Verdana" w:cs="TTE1768698t00"/>
          <w:sz w:val="20"/>
          <w:szCs w:val="20"/>
        </w:rPr>
        <w:t>§ 1 ust. 1 Umowy.</w:t>
      </w:r>
    </w:p>
    <w:p w14:paraId="0A88191A" w14:textId="77777777" w:rsidR="00780072" w:rsidRPr="00F13FB2" w:rsidRDefault="00780072" w:rsidP="00606AF6">
      <w:pPr>
        <w:spacing w:after="80"/>
        <w:ind w:left="284"/>
        <w:jc w:val="both"/>
        <w:rPr>
          <w:rFonts w:ascii="Verdana" w:eastAsia="Verdana" w:hAnsi="Verdana" w:cs="Verdana"/>
          <w:sz w:val="20"/>
          <w:szCs w:val="20"/>
        </w:rPr>
      </w:pPr>
    </w:p>
    <w:p w14:paraId="0AAF7866" w14:textId="4819094D" w:rsidR="00A16CEF" w:rsidRPr="00F13FB2" w:rsidRDefault="00A16CEF" w:rsidP="00606AF6">
      <w:pPr>
        <w:spacing w:after="120"/>
        <w:jc w:val="center"/>
        <w:outlineLvl w:val="0"/>
        <w:rPr>
          <w:rFonts w:ascii="Verdana" w:hAnsi="Verdana" w:cs="TTE1768698t00"/>
          <w:b/>
          <w:sz w:val="20"/>
          <w:szCs w:val="20"/>
        </w:rPr>
      </w:pPr>
      <w:bookmarkStart w:id="31" w:name="_Toc451267372"/>
      <w:r w:rsidRPr="00F13FB2">
        <w:rPr>
          <w:rFonts w:ascii="Verdana" w:hAnsi="Verdana" w:cs="TTE1768698t00"/>
          <w:b/>
          <w:sz w:val="20"/>
          <w:szCs w:val="20"/>
        </w:rPr>
        <w:t xml:space="preserve">§ </w:t>
      </w:r>
      <w:bookmarkEnd w:id="31"/>
      <w:r w:rsidR="00A75998" w:rsidRPr="00F13FB2">
        <w:rPr>
          <w:rFonts w:ascii="Verdana" w:hAnsi="Verdana" w:cs="TTE1768698t00"/>
          <w:b/>
          <w:sz w:val="20"/>
          <w:szCs w:val="20"/>
        </w:rPr>
        <w:t>1</w:t>
      </w:r>
      <w:r w:rsidR="002B7E85">
        <w:rPr>
          <w:rFonts w:ascii="Verdana" w:hAnsi="Verdana" w:cs="TTE1768698t00"/>
          <w:b/>
          <w:sz w:val="20"/>
          <w:szCs w:val="20"/>
        </w:rPr>
        <w:t>7</w:t>
      </w:r>
    </w:p>
    <w:p w14:paraId="08AA89E5" w14:textId="77777777" w:rsidR="00A16CEF" w:rsidRPr="00F13FB2" w:rsidRDefault="00A16CEF" w:rsidP="00606AF6">
      <w:pPr>
        <w:spacing w:after="120"/>
        <w:ind w:left="567" w:hanging="567"/>
        <w:jc w:val="center"/>
        <w:outlineLvl w:val="0"/>
        <w:rPr>
          <w:rFonts w:ascii="Verdana" w:hAnsi="Verdana" w:cs="TTE1768698t00"/>
          <w:b/>
          <w:sz w:val="20"/>
          <w:szCs w:val="20"/>
        </w:rPr>
      </w:pPr>
      <w:bookmarkStart w:id="32" w:name="_Toc451267373"/>
      <w:r w:rsidRPr="00F13FB2">
        <w:rPr>
          <w:rFonts w:ascii="Verdana" w:hAnsi="Verdana" w:cs="TTE1768698t00"/>
          <w:b/>
          <w:sz w:val="20"/>
          <w:szCs w:val="20"/>
        </w:rPr>
        <w:t>(</w:t>
      </w:r>
      <w:r w:rsidR="00B30ECB" w:rsidRPr="00F13FB2">
        <w:rPr>
          <w:rFonts w:ascii="Verdana" w:hAnsi="Verdana" w:cs="TTE1768698t00"/>
          <w:b/>
          <w:sz w:val="20"/>
          <w:szCs w:val="20"/>
        </w:rPr>
        <w:t>K</w:t>
      </w:r>
      <w:r w:rsidRPr="00F13FB2">
        <w:rPr>
          <w:rFonts w:ascii="Verdana" w:hAnsi="Verdana" w:cs="TTE1768698t00"/>
          <w:b/>
          <w:sz w:val="20"/>
          <w:szCs w:val="20"/>
        </w:rPr>
        <w:t xml:space="preserve">ary </w:t>
      </w:r>
      <w:r w:rsidR="00B30ECB" w:rsidRPr="00F13FB2">
        <w:rPr>
          <w:rFonts w:ascii="Verdana" w:hAnsi="Verdana" w:cs="TTE1768698t00"/>
          <w:b/>
          <w:sz w:val="20"/>
          <w:szCs w:val="20"/>
        </w:rPr>
        <w:t>U</w:t>
      </w:r>
      <w:r w:rsidRPr="00F13FB2">
        <w:rPr>
          <w:rFonts w:ascii="Verdana" w:hAnsi="Verdana" w:cs="TTE1768698t00"/>
          <w:b/>
          <w:sz w:val="20"/>
          <w:szCs w:val="20"/>
        </w:rPr>
        <w:t>mowne)</w:t>
      </w:r>
      <w:bookmarkEnd w:id="32"/>
    </w:p>
    <w:p w14:paraId="1178C972" w14:textId="189FE1F1" w:rsidR="00A16CEF" w:rsidRPr="00F13FB2" w:rsidRDefault="046F377C" w:rsidP="00606AF6">
      <w:pPr>
        <w:numPr>
          <w:ilvl w:val="0"/>
          <w:numId w:val="3"/>
        </w:numPr>
        <w:tabs>
          <w:tab w:val="clear" w:pos="360"/>
        </w:tabs>
        <w:spacing w:after="120" w:line="276" w:lineRule="auto"/>
        <w:ind w:left="567" w:hanging="567"/>
        <w:jc w:val="both"/>
        <w:rPr>
          <w:rFonts w:ascii="Verdana" w:hAnsi="Verdana" w:cs="TTE1771BD8t00"/>
          <w:sz w:val="20"/>
          <w:szCs w:val="20"/>
        </w:rPr>
      </w:pPr>
      <w:r w:rsidRPr="00F13FB2">
        <w:rPr>
          <w:rFonts w:ascii="Verdana" w:hAnsi="Verdana"/>
          <w:spacing w:val="-2"/>
          <w:sz w:val="20"/>
          <w:szCs w:val="20"/>
        </w:rPr>
        <w:t>Wykonawca zapłaci Zamawiającemu kary</w:t>
      </w:r>
      <w:r w:rsidR="7462D40C" w:rsidRPr="00F13FB2">
        <w:rPr>
          <w:rFonts w:ascii="Verdana" w:hAnsi="Verdana"/>
          <w:spacing w:val="-2"/>
          <w:sz w:val="20"/>
          <w:szCs w:val="20"/>
        </w:rPr>
        <w:t xml:space="preserve"> umowne</w:t>
      </w:r>
      <w:r w:rsidR="7462D40C" w:rsidRPr="00F13FB2" w:rsidDel="002B3134">
        <w:rPr>
          <w:rFonts w:ascii="Verdana" w:hAnsi="Verdana" w:cs="TTE1768698t00"/>
          <w:sz w:val="20"/>
          <w:szCs w:val="20"/>
        </w:rPr>
        <w:t xml:space="preserve"> </w:t>
      </w:r>
      <w:r w:rsidR="324C542C" w:rsidRPr="00F13FB2" w:rsidDel="002B3134">
        <w:rPr>
          <w:rFonts w:ascii="Verdana" w:hAnsi="Verdana" w:cs="TTE1768698t00"/>
          <w:sz w:val="20"/>
          <w:szCs w:val="20"/>
        </w:rPr>
        <w:t xml:space="preserve">za działania lub zaniechania </w:t>
      </w:r>
      <w:r w:rsidR="0027093F" w:rsidRPr="00F13FB2">
        <w:rPr>
          <w:rFonts w:ascii="Verdana" w:hAnsi="Verdana" w:cs="TTE1768698t00"/>
          <w:sz w:val="20"/>
          <w:szCs w:val="20"/>
        </w:rPr>
        <w:br/>
      </w:r>
      <w:r w:rsidR="7462D40C" w:rsidRPr="00F13FB2">
        <w:rPr>
          <w:rFonts w:ascii="Verdana" w:hAnsi="Verdana" w:cs="Arial"/>
          <w:sz w:val="20"/>
          <w:szCs w:val="20"/>
        </w:rPr>
        <w:t xml:space="preserve">z przyczyn leżących po stronie Wykonawcy </w:t>
      </w:r>
      <w:r w:rsidR="7462D40C" w:rsidRPr="00F13FB2">
        <w:rPr>
          <w:rFonts w:ascii="Verdana" w:hAnsi="Verdana" w:cs="TTE1771BD8t00"/>
          <w:sz w:val="20"/>
          <w:szCs w:val="20"/>
        </w:rPr>
        <w:t>z tytułu</w:t>
      </w:r>
      <w:r w:rsidR="34A60E6E" w:rsidRPr="00F13FB2">
        <w:rPr>
          <w:rFonts w:ascii="Verdana" w:hAnsi="Verdana" w:cs="TTE1771BD8t00"/>
          <w:sz w:val="20"/>
          <w:szCs w:val="20"/>
        </w:rPr>
        <w:t>:</w:t>
      </w:r>
    </w:p>
    <w:p w14:paraId="61D4D72E" w14:textId="5F1F0EEE" w:rsidR="00A16CEF" w:rsidRPr="00F13FB2" w:rsidRDefault="00A16CEF" w:rsidP="009225BA">
      <w:pPr>
        <w:numPr>
          <w:ilvl w:val="0"/>
          <w:numId w:val="13"/>
        </w:numPr>
        <w:tabs>
          <w:tab w:val="clear" w:pos="360"/>
        </w:tabs>
        <w:spacing w:after="8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odstąpienia od Umowy przez </w:t>
      </w:r>
      <w:r w:rsidR="00131ED1" w:rsidRPr="00F13FB2">
        <w:rPr>
          <w:rFonts w:ascii="Verdana" w:hAnsi="Verdana" w:cs="TTE1771BD8t00"/>
          <w:sz w:val="20"/>
          <w:szCs w:val="20"/>
        </w:rPr>
        <w:t>Zamawiającego</w:t>
      </w:r>
      <w:r w:rsidRPr="00F13FB2">
        <w:rPr>
          <w:rFonts w:ascii="Verdana" w:hAnsi="Verdana" w:cs="TTE1771BD8t00"/>
          <w:sz w:val="20"/>
          <w:szCs w:val="20"/>
        </w:rPr>
        <w:t xml:space="preserve"> w wysokości </w:t>
      </w:r>
      <w:r w:rsidRPr="00F13FB2">
        <w:rPr>
          <w:rFonts w:ascii="Verdana" w:hAnsi="Verdana" w:cs="TTE1771BD8t00"/>
          <w:b/>
          <w:bCs/>
          <w:sz w:val="20"/>
          <w:szCs w:val="20"/>
        </w:rPr>
        <w:t>10%</w:t>
      </w:r>
      <w:r w:rsidRPr="00F13FB2">
        <w:rPr>
          <w:rFonts w:ascii="Verdana" w:hAnsi="Verdana" w:cs="TTE1771BD8t00"/>
          <w:sz w:val="20"/>
          <w:szCs w:val="20"/>
        </w:rPr>
        <w:t xml:space="preserve"> kwoty wynagrodzenia </w:t>
      </w:r>
      <w:r w:rsidR="00335720" w:rsidRPr="00F13FB2">
        <w:rPr>
          <w:rFonts w:ascii="Verdana" w:hAnsi="Verdana" w:cs="TTE1771BD8t00"/>
          <w:sz w:val="20"/>
          <w:szCs w:val="20"/>
        </w:rPr>
        <w:t>netto</w:t>
      </w:r>
      <w:r w:rsidRPr="00F13FB2">
        <w:rPr>
          <w:rFonts w:ascii="Verdana" w:hAnsi="Verdana" w:cs="TTE1771BD8t00"/>
          <w:sz w:val="20"/>
          <w:szCs w:val="20"/>
        </w:rPr>
        <w:t>, o którym mowa w §</w:t>
      </w:r>
      <w:r w:rsidR="000C23F0" w:rsidRPr="00F13FB2">
        <w:rPr>
          <w:rFonts w:ascii="Verdana" w:hAnsi="Verdana" w:cs="TTE1771BD8t00"/>
          <w:sz w:val="20"/>
          <w:szCs w:val="20"/>
        </w:rPr>
        <w:t> </w:t>
      </w:r>
      <w:r w:rsidRPr="00F13FB2">
        <w:rPr>
          <w:rFonts w:ascii="Verdana" w:hAnsi="Verdana" w:cs="TTE1771BD8t00"/>
          <w:sz w:val="20"/>
          <w:szCs w:val="20"/>
        </w:rPr>
        <w:t>2 ust. 1</w:t>
      </w:r>
      <w:r w:rsidR="00C81211" w:rsidRPr="00F13FB2">
        <w:rPr>
          <w:rFonts w:ascii="Verdana" w:hAnsi="Verdana" w:cs="TTE1771BD8t00"/>
          <w:sz w:val="20"/>
          <w:szCs w:val="20"/>
        </w:rPr>
        <w:t xml:space="preserve"> Umowy</w:t>
      </w:r>
      <w:r w:rsidR="00530537" w:rsidRPr="00F13FB2">
        <w:rPr>
          <w:rFonts w:ascii="Verdana" w:hAnsi="Verdana" w:cs="TTE1771BD8t00"/>
          <w:sz w:val="20"/>
          <w:szCs w:val="20"/>
        </w:rPr>
        <w:t xml:space="preserve">, </w:t>
      </w:r>
      <w:bookmarkStart w:id="33" w:name="_Hlk193361480"/>
      <w:r w:rsidR="00530537" w:rsidRPr="00F13FB2">
        <w:rPr>
          <w:rFonts w:ascii="Verdana" w:hAnsi="Verdana" w:cs="TTE1771BD8t00"/>
          <w:sz w:val="20"/>
          <w:szCs w:val="20"/>
        </w:rPr>
        <w:t>określonego na dzień zawarcia Umowy</w:t>
      </w:r>
      <w:bookmarkEnd w:id="33"/>
      <w:r w:rsidRPr="00F13FB2">
        <w:rPr>
          <w:rFonts w:ascii="Verdana" w:hAnsi="Verdana" w:cs="TTE1771BD8t00"/>
          <w:sz w:val="20"/>
          <w:szCs w:val="20"/>
        </w:rPr>
        <w:t>;</w:t>
      </w:r>
    </w:p>
    <w:p w14:paraId="3D4FE577" w14:textId="2C445F75" w:rsidR="00A16CEF" w:rsidRPr="00F13FB2" w:rsidRDefault="00A16CEF" w:rsidP="009225BA">
      <w:pPr>
        <w:numPr>
          <w:ilvl w:val="0"/>
          <w:numId w:val="13"/>
        </w:numPr>
        <w:tabs>
          <w:tab w:val="clear" w:pos="360"/>
        </w:tabs>
        <w:spacing w:after="8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odstąpienia od części Umowy przez </w:t>
      </w:r>
      <w:r w:rsidR="00B409E3" w:rsidRPr="00F13FB2">
        <w:rPr>
          <w:rFonts w:ascii="Verdana" w:hAnsi="Verdana" w:cs="TTE1771BD8t00"/>
          <w:sz w:val="20"/>
          <w:szCs w:val="20"/>
        </w:rPr>
        <w:t>Zamawiającego</w:t>
      </w:r>
      <w:r w:rsidRPr="00F13FB2">
        <w:rPr>
          <w:rFonts w:ascii="Verdana" w:hAnsi="Verdana" w:cs="TTE1771BD8t00"/>
          <w:sz w:val="20"/>
          <w:szCs w:val="20"/>
        </w:rPr>
        <w:t xml:space="preserve"> w wysokości </w:t>
      </w:r>
      <w:r w:rsidRPr="00F13FB2">
        <w:rPr>
          <w:rFonts w:ascii="Verdana" w:hAnsi="Verdana" w:cs="TTE1771BD8t00"/>
          <w:b/>
          <w:sz w:val="20"/>
          <w:szCs w:val="20"/>
        </w:rPr>
        <w:t>10%</w:t>
      </w:r>
      <w:r w:rsidRPr="00F13FB2">
        <w:rPr>
          <w:rFonts w:ascii="Verdana" w:hAnsi="Verdana" w:cs="TTE1771BD8t00"/>
          <w:sz w:val="20"/>
          <w:szCs w:val="20"/>
        </w:rPr>
        <w:t xml:space="preserve"> wynagrodzenia </w:t>
      </w:r>
      <w:r w:rsidR="00335720" w:rsidRPr="00F13FB2">
        <w:rPr>
          <w:rFonts w:ascii="Verdana" w:hAnsi="Verdana" w:cs="TTE1771BD8t00"/>
          <w:sz w:val="20"/>
          <w:szCs w:val="20"/>
        </w:rPr>
        <w:t>netto</w:t>
      </w:r>
      <w:r w:rsidR="003D55BB" w:rsidRPr="00F13FB2">
        <w:rPr>
          <w:rFonts w:ascii="Verdana" w:hAnsi="Verdana" w:cs="TTE1771BD8t00"/>
          <w:sz w:val="20"/>
          <w:szCs w:val="20"/>
        </w:rPr>
        <w:t xml:space="preserve"> </w:t>
      </w:r>
      <w:r w:rsidRPr="00F13FB2">
        <w:rPr>
          <w:rFonts w:ascii="Verdana" w:hAnsi="Verdana" w:cs="TTE1771BD8t00"/>
          <w:sz w:val="20"/>
          <w:szCs w:val="20"/>
        </w:rPr>
        <w:t>przypadającego na</w:t>
      </w:r>
      <w:r w:rsidR="000C23F0" w:rsidRPr="00F13FB2">
        <w:rPr>
          <w:rFonts w:ascii="Verdana" w:hAnsi="Verdana" w:cs="TTE1771BD8t00"/>
          <w:sz w:val="20"/>
          <w:szCs w:val="20"/>
        </w:rPr>
        <w:t> </w:t>
      </w:r>
      <w:r w:rsidR="00B409E3" w:rsidRPr="00F13FB2">
        <w:rPr>
          <w:rFonts w:ascii="Verdana" w:hAnsi="Verdana" w:cs="TTE1771BD8t00"/>
          <w:sz w:val="20"/>
          <w:szCs w:val="20"/>
        </w:rPr>
        <w:t xml:space="preserve">wartość danego </w:t>
      </w:r>
      <w:r w:rsidR="002B7E85">
        <w:rPr>
          <w:rFonts w:ascii="Verdana" w:hAnsi="Verdana" w:cs="TTE1771BD8t00"/>
          <w:sz w:val="20"/>
          <w:szCs w:val="20"/>
        </w:rPr>
        <w:t>Etapu Umowy</w:t>
      </w:r>
      <w:r w:rsidRPr="00F13FB2">
        <w:rPr>
          <w:rFonts w:ascii="Verdana" w:hAnsi="Verdana" w:cs="TTE1771BD8t00"/>
          <w:sz w:val="20"/>
          <w:szCs w:val="20"/>
        </w:rPr>
        <w:t>,</w:t>
      </w:r>
      <w:r w:rsidR="00AB5AD8" w:rsidRPr="00F13FB2">
        <w:rPr>
          <w:rFonts w:ascii="Verdana" w:hAnsi="Verdana" w:cs="TTE1771BD8t00"/>
          <w:sz w:val="20"/>
          <w:szCs w:val="20"/>
        </w:rPr>
        <w:t xml:space="preserve"> </w:t>
      </w:r>
      <w:r w:rsidR="00D71697" w:rsidRPr="00F13FB2">
        <w:rPr>
          <w:rFonts w:ascii="Verdana" w:hAnsi="Verdana" w:cs="TTE1771BD8t00"/>
          <w:sz w:val="20"/>
          <w:szCs w:val="20"/>
        </w:rPr>
        <w:t>od które</w:t>
      </w:r>
      <w:r w:rsidR="00B409E3" w:rsidRPr="00F13FB2">
        <w:rPr>
          <w:rFonts w:ascii="Verdana" w:hAnsi="Verdana" w:cs="TTE1771BD8t00"/>
          <w:sz w:val="20"/>
          <w:szCs w:val="20"/>
        </w:rPr>
        <w:t>go</w:t>
      </w:r>
      <w:r w:rsidR="00D71697" w:rsidRPr="00F13FB2">
        <w:rPr>
          <w:rFonts w:ascii="Verdana" w:hAnsi="Verdana" w:cs="TTE1771BD8t00"/>
          <w:sz w:val="20"/>
          <w:szCs w:val="20"/>
        </w:rPr>
        <w:t xml:space="preserve"> odstąpiono</w:t>
      </w:r>
      <w:r w:rsidRPr="00F13FB2">
        <w:rPr>
          <w:rFonts w:ascii="Verdana" w:hAnsi="Verdana" w:cs="TTE1771BD8t00"/>
          <w:sz w:val="20"/>
          <w:szCs w:val="20"/>
        </w:rPr>
        <w:t>;</w:t>
      </w:r>
    </w:p>
    <w:p w14:paraId="45758DA6" w14:textId="2B60ECAB" w:rsidR="00880A38" w:rsidRPr="00F13FB2" w:rsidRDefault="000A417D" w:rsidP="009225BA">
      <w:pPr>
        <w:numPr>
          <w:ilvl w:val="0"/>
          <w:numId w:val="13"/>
        </w:numPr>
        <w:tabs>
          <w:tab w:val="clear" w:pos="360"/>
        </w:tabs>
        <w:spacing w:after="80" w:line="276" w:lineRule="auto"/>
        <w:ind w:left="1134" w:hanging="567"/>
        <w:jc w:val="both"/>
        <w:rPr>
          <w:rFonts w:ascii="Verdana" w:eastAsia="Verdana" w:hAnsi="Verdana" w:cs="Verdana"/>
          <w:sz w:val="20"/>
          <w:szCs w:val="20"/>
        </w:rPr>
      </w:pPr>
      <w:bookmarkStart w:id="34" w:name="_Hlk110169587"/>
      <w:r w:rsidRPr="00F13FB2">
        <w:rPr>
          <w:rFonts w:ascii="Verdana" w:hAnsi="Verdana" w:cs="TTE1771BD8t00"/>
          <w:sz w:val="20"/>
          <w:szCs w:val="20"/>
        </w:rPr>
        <w:t xml:space="preserve">zwłoki w wykonaniu </w:t>
      </w:r>
      <w:r w:rsidR="000A52D8">
        <w:rPr>
          <w:rFonts w:ascii="Verdana" w:hAnsi="Verdana" w:cs="TTE1771BD8t00"/>
          <w:sz w:val="20"/>
          <w:szCs w:val="20"/>
        </w:rPr>
        <w:t>Etap</w:t>
      </w:r>
      <w:r w:rsidR="00BC0269">
        <w:rPr>
          <w:rFonts w:ascii="Verdana" w:hAnsi="Verdana" w:cs="TTE1771BD8t00"/>
          <w:sz w:val="20"/>
          <w:szCs w:val="20"/>
        </w:rPr>
        <w:t xml:space="preserve">u I </w:t>
      </w:r>
      <w:proofErr w:type="spellStart"/>
      <w:r w:rsidR="00BC0269">
        <w:rPr>
          <w:rFonts w:ascii="Verdana" w:hAnsi="Verdana" w:cs="TTE1771BD8t00"/>
          <w:sz w:val="20"/>
          <w:szCs w:val="20"/>
        </w:rPr>
        <w:t>i</w:t>
      </w:r>
      <w:proofErr w:type="spellEnd"/>
      <w:r w:rsidR="00BC0269">
        <w:rPr>
          <w:rFonts w:ascii="Verdana" w:hAnsi="Verdana" w:cs="TTE1771BD8t00"/>
          <w:sz w:val="20"/>
          <w:szCs w:val="20"/>
        </w:rPr>
        <w:t xml:space="preserve"> III</w:t>
      </w:r>
      <w:r w:rsidR="000A52D8">
        <w:rPr>
          <w:rFonts w:ascii="Verdana" w:hAnsi="Verdana" w:cs="TTE1771BD8t00"/>
          <w:sz w:val="20"/>
          <w:szCs w:val="20"/>
        </w:rPr>
        <w:t xml:space="preserve"> Umowy</w:t>
      </w:r>
      <w:r w:rsidR="00703FA4" w:rsidRPr="00F13FB2">
        <w:rPr>
          <w:rFonts w:ascii="Verdana" w:hAnsi="Verdana" w:cs="TTE1771BD8t00"/>
          <w:sz w:val="20"/>
          <w:szCs w:val="20"/>
        </w:rPr>
        <w:t xml:space="preserve"> zgodnie z terminami wskazanymi </w:t>
      </w:r>
      <w:r w:rsidR="00307271">
        <w:rPr>
          <w:rFonts w:ascii="Verdana" w:hAnsi="Verdana" w:cs="TTE1771BD8t00"/>
          <w:sz w:val="20"/>
          <w:szCs w:val="20"/>
        </w:rPr>
        <w:br/>
      </w:r>
      <w:r w:rsidR="00703FA4" w:rsidRPr="00F13FB2">
        <w:rPr>
          <w:rFonts w:ascii="Verdana" w:hAnsi="Verdana" w:cs="TTE1771BD8t00"/>
          <w:sz w:val="20"/>
          <w:szCs w:val="20"/>
        </w:rPr>
        <w:t xml:space="preserve">w </w:t>
      </w:r>
      <w:r w:rsidR="00113866">
        <w:rPr>
          <w:rFonts w:ascii="Verdana" w:hAnsi="Verdana" w:cs="TTE1771BD8t00"/>
          <w:sz w:val="20"/>
          <w:szCs w:val="20"/>
        </w:rPr>
        <w:t>Formularzu Wyceny</w:t>
      </w:r>
      <w:bookmarkEnd w:id="34"/>
      <w:r w:rsidR="00802E14">
        <w:rPr>
          <w:rFonts w:ascii="Verdana" w:hAnsi="Verdana" w:cs="TTE1771BD8t00"/>
          <w:sz w:val="20"/>
          <w:szCs w:val="20"/>
        </w:rPr>
        <w:t xml:space="preserve"> </w:t>
      </w:r>
      <w:r w:rsidR="002964E9" w:rsidRPr="00F13FB2">
        <w:rPr>
          <w:rFonts w:ascii="Verdana" w:hAnsi="Verdana" w:cs="TTE1771BD8t00"/>
          <w:sz w:val="20"/>
          <w:szCs w:val="20"/>
        </w:rPr>
        <w:t>w wysokości</w:t>
      </w:r>
      <w:r w:rsidR="00880A38" w:rsidRPr="00F13FB2">
        <w:rPr>
          <w:rFonts w:ascii="Verdana" w:hAnsi="Verdana" w:cs="TTE1771BD8t00"/>
          <w:sz w:val="20"/>
          <w:szCs w:val="20"/>
        </w:rPr>
        <w:t>:</w:t>
      </w:r>
      <w:r w:rsidR="001B7E71" w:rsidRPr="00F13FB2">
        <w:rPr>
          <w:rFonts w:ascii="Verdana" w:hAnsi="Verdana" w:cs="TTE1771BD8t00"/>
          <w:sz w:val="20"/>
          <w:szCs w:val="20"/>
        </w:rPr>
        <w:t xml:space="preserve"> </w:t>
      </w:r>
    </w:p>
    <w:p w14:paraId="1CA3DC47" w14:textId="41FB4B5F" w:rsidR="00880A38" w:rsidRPr="00D84195" w:rsidRDefault="001B7E71" w:rsidP="00D84195">
      <w:pPr>
        <w:pStyle w:val="Akapitzlist"/>
        <w:numPr>
          <w:ilvl w:val="1"/>
          <w:numId w:val="74"/>
        </w:numPr>
        <w:spacing w:after="80" w:line="276" w:lineRule="auto"/>
        <w:ind w:left="1560" w:hanging="426"/>
        <w:jc w:val="both"/>
        <w:rPr>
          <w:rFonts w:ascii="Verdana" w:hAnsi="Verdana" w:cs="TTE1771BD8t00"/>
          <w:sz w:val="20"/>
          <w:szCs w:val="20"/>
        </w:rPr>
      </w:pPr>
      <w:r w:rsidRPr="00D84195">
        <w:rPr>
          <w:rFonts w:ascii="Verdana" w:hAnsi="Verdana" w:cs="TTE1771BD8t00"/>
          <w:b/>
          <w:sz w:val="20"/>
          <w:szCs w:val="20"/>
        </w:rPr>
        <w:t>0,</w:t>
      </w:r>
      <w:r w:rsidR="005B5C26">
        <w:rPr>
          <w:rFonts w:ascii="Verdana" w:hAnsi="Verdana" w:cs="TTE1771BD8t00"/>
          <w:b/>
          <w:sz w:val="20"/>
          <w:szCs w:val="20"/>
        </w:rPr>
        <w:t>2</w:t>
      </w:r>
      <w:r w:rsidRPr="00D84195">
        <w:rPr>
          <w:rFonts w:ascii="Verdana" w:hAnsi="Verdana" w:cs="TTE1771BD8t00"/>
          <w:b/>
          <w:sz w:val="20"/>
          <w:szCs w:val="20"/>
        </w:rPr>
        <w:t>%</w:t>
      </w:r>
      <w:r w:rsidRPr="00D84195">
        <w:rPr>
          <w:rFonts w:ascii="Verdana" w:hAnsi="Verdana" w:cs="TTE1771BD8t00"/>
          <w:sz w:val="20"/>
          <w:szCs w:val="20"/>
        </w:rPr>
        <w:t xml:space="preserve"> wynagrodzenia netto należnego za </w:t>
      </w:r>
      <w:r w:rsidR="00802E14" w:rsidRPr="00D84195">
        <w:rPr>
          <w:rFonts w:ascii="Verdana" w:hAnsi="Verdana" w:cs="TTE1771BD8t00"/>
          <w:sz w:val="20"/>
          <w:szCs w:val="20"/>
        </w:rPr>
        <w:t>Etap</w:t>
      </w:r>
      <w:r w:rsidR="00D84195" w:rsidRPr="00D84195">
        <w:rPr>
          <w:rFonts w:ascii="Verdana" w:hAnsi="Verdana" w:cs="TTE1771BD8t00"/>
          <w:sz w:val="20"/>
          <w:szCs w:val="20"/>
        </w:rPr>
        <w:t xml:space="preserve"> I</w:t>
      </w:r>
      <w:r w:rsidR="00802E14" w:rsidRPr="00D84195">
        <w:rPr>
          <w:rFonts w:ascii="Verdana" w:hAnsi="Verdana" w:cs="TTE1771BD8t00"/>
          <w:sz w:val="20"/>
          <w:szCs w:val="20"/>
        </w:rPr>
        <w:t xml:space="preserve"> Umowy</w:t>
      </w:r>
      <w:r w:rsidR="002964E9" w:rsidRPr="00D84195">
        <w:rPr>
          <w:rFonts w:ascii="Verdana" w:hAnsi="Verdana" w:cs="TTE1771BD8t00"/>
          <w:sz w:val="20"/>
          <w:szCs w:val="20"/>
        </w:rPr>
        <w:t xml:space="preserve"> </w:t>
      </w:r>
      <w:r w:rsidR="009B74BD" w:rsidRPr="00D84195">
        <w:rPr>
          <w:rFonts w:ascii="Verdana" w:hAnsi="Verdana" w:cs="TTE1771BD8t00"/>
          <w:sz w:val="20"/>
          <w:szCs w:val="20"/>
        </w:rPr>
        <w:t xml:space="preserve">za każdy rozpoczęty Dzień zwłoki, liczony od Dnia następnego po upływie terminu na wykonanie </w:t>
      </w:r>
      <w:r w:rsidR="00802E14" w:rsidRPr="00D84195">
        <w:rPr>
          <w:rFonts w:ascii="Verdana" w:hAnsi="Verdana" w:cs="TTE1771BD8t00"/>
          <w:sz w:val="20"/>
          <w:szCs w:val="20"/>
        </w:rPr>
        <w:t xml:space="preserve">Etapu </w:t>
      </w:r>
      <w:r w:rsidR="0044015F">
        <w:rPr>
          <w:rFonts w:ascii="Verdana" w:hAnsi="Verdana" w:cs="TTE1771BD8t00"/>
          <w:sz w:val="20"/>
          <w:szCs w:val="20"/>
        </w:rPr>
        <w:t xml:space="preserve">I </w:t>
      </w:r>
      <w:r w:rsidR="00802E14" w:rsidRPr="00D84195">
        <w:rPr>
          <w:rFonts w:ascii="Verdana" w:hAnsi="Verdana" w:cs="TTE1771BD8t00"/>
          <w:sz w:val="20"/>
          <w:szCs w:val="20"/>
        </w:rPr>
        <w:t>Umowy</w:t>
      </w:r>
      <w:r w:rsidR="009B74BD" w:rsidRPr="00D84195">
        <w:rPr>
          <w:rFonts w:ascii="Verdana" w:hAnsi="Verdana" w:cs="TTE1771BD8t00"/>
          <w:sz w:val="20"/>
          <w:szCs w:val="20"/>
        </w:rPr>
        <w:t>,</w:t>
      </w:r>
      <w:r w:rsidRPr="00D84195">
        <w:rPr>
          <w:rFonts w:ascii="Verdana" w:hAnsi="Verdana" w:cs="TTE1771BD8t00"/>
          <w:sz w:val="20"/>
          <w:szCs w:val="20"/>
        </w:rPr>
        <w:t xml:space="preserve"> </w:t>
      </w:r>
      <w:r w:rsidR="00740926">
        <w:rPr>
          <w:rFonts w:ascii="Verdana" w:hAnsi="Verdana" w:cs="TTE1771BD8t00"/>
          <w:sz w:val="20"/>
          <w:szCs w:val="20"/>
        </w:rPr>
        <w:t>o którym mowa w kol. H Formularza Wyceny;</w:t>
      </w:r>
    </w:p>
    <w:p w14:paraId="6519708E" w14:textId="608762E9" w:rsidR="00433CEA" w:rsidRPr="00D84195" w:rsidRDefault="005B5C26" w:rsidP="00433CEA">
      <w:pPr>
        <w:pStyle w:val="Akapitzlist"/>
        <w:numPr>
          <w:ilvl w:val="1"/>
          <w:numId w:val="74"/>
        </w:numPr>
        <w:spacing w:after="80" w:line="276" w:lineRule="auto"/>
        <w:ind w:left="1560" w:hanging="426"/>
        <w:jc w:val="both"/>
        <w:rPr>
          <w:rFonts w:ascii="Verdana" w:hAnsi="Verdana" w:cs="TTE1771BD8t00"/>
          <w:sz w:val="20"/>
          <w:szCs w:val="20"/>
        </w:rPr>
      </w:pPr>
      <w:r>
        <w:rPr>
          <w:rFonts w:ascii="Verdana" w:hAnsi="Verdana" w:cs="TTE1771BD8t00"/>
          <w:b/>
          <w:sz w:val="20"/>
          <w:szCs w:val="20"/>
        </w:rPr>
        <w:t>0.2</w:t>
      </w:r>
      <w:r w:rsidR="00433CEA" w:rsidRPr="00D84195">
        <w:rPr>
          <w:rFonts w:ascii="Verdana" w:hAnsi="Verdana" w:cs="TTE1771BD8t00"/>
          <w:b/>
          <w:sz w:val="20"/>
          <w:szCs w:val="20"/>
        </w:rPr>
        <w:t>%</w:t>
      </w:r>
      <w:r w:rsidR="00433CEA" w:rsidRPr="00D84195">
        <w:rPr>
          <w:rFonts w:ascii="Verdana" w:hAnsi="Verdana" w:cs="TTE1771BD8t00"/>
          <w:sz w:val="20"/>
          <w:szCs w:val="20"/>
        </w:rPr>
        <w:t xml:space="preserve"> wynagrodzenia netto należnego za Etap I</w:t>
      </w:r>
      <w:r w:rsidR="00433CEA">
        <w:rPr>
          <w:rFonts w:ascii="Verdana" w:hAnsi="Verdana" w:cs="TTE1771BD8t00"/>
          <w:sz w:val="20"/>
          <w:szCs w:val="20"/>
        </w:rPr>
        <w:t>II</w:t>
      </w:r>
      <w:r w:rsidR="00433CEA" w:rsidRPr="00D84195">
        <w:rPr>
          <w:rFonts w:ascii="Verdana" w:hAnsi="Verdana" w:cs="TTE1771BD8t00"/>
          <w:sz w:val="20"/>
          <w:szCs w:val="20"/>
        </w:rPr>
        <w:t xml:space="preserve"> Umowy za każdy rozpoczęty Dzień zwłoki, liczony od Dnia następnego po upływie terminu na wykonanie Etapu </w:t>
      </w:r>
      <w:r w:rsidR="00433CEA">
        <w:rPr>
          <w:rFonts w:ascii="Verdana" w:hAnsi="Verdana" w:cs="TTE1771BD8t00"/>
          <w:sz w:val="20"/>
          <w:szCs w:val="20"/>
        </w:rPr>
        <w:t xml:space="preserve">III </w:t>
      </w:r>
      <w:r w:rsidR="00433CEA" w:rsidRPr="00D84195">
        <w:rPr>
          <w:rFonts w:ascii="Verdana" w:hAnsi="Verdana" w:cs="TTE1771BD8t00"/>
          <w:sz w:val="20"/>
          <w:szCs w:val="20"/>
        </w:rPr>
        <w:t xml:space="preserve">Umowy, </w:t>
      </w:r>
      <w:r w:rsidR="00740926">
        <w:rPr>
          <w:rFonts w:ascii="Verdana" w:hAnsi="Verdana" w:cs="TTE1771BD8t00"/>
          <w:sz w:val="20"/>
          <w:szCs w:val="20"/>
        </w:rPr>
        <w:t>o którym mowa w kol. H Formularza Wyceny;</w:t>
      </w:r>
    </w:p>
    <w:p w14:paraId="3518FAE6" w14:textId="39D805BC" w:rsidR="00206D6C" w:rsidRDefault="003E011C" w:rsidP="00AD2957">
      <w:pPr>
        <w:numPr>
          <w:ilvl w:val="0"/>
          <w:numId w:val="13"/>
        </w:numPr>
        <w:tabs>
          <w:tab w:val="clear" w:pos="360"/>
          <w:tab w:val="num" w:pos="1134"/>
          <w:tab w:val="left" w:pos="1276"/>
        </w:tabs>
        <w:spacing w:before="120" w:after="120" w:line="276" w:lineRule="auto"/>
        <w:ind w:left="1134" w:hanging="567"/>
        <w:jc w:val="both"/>
        <w:rPr>
          <w:rFonts w:ascii="Verdana" w:eastAsia="Verdana" w:hAnsi="Verdana" w:cs="Verdana"/>
          <w:sz w:val="20"/>
          <w:szCs w:val="20"/>
        </w:rPr>
      </w:pPr>
      <w:r w:rsidRPr="00206D6C">
        <w:rPr>
          <w:rFonts w:ascii="Verdana" w:eastAsia="Verdana" w:hAnsi="Verdana" w:cs="Verdana"/>
          <w:sz w:val="20"/>
          <w:szCs w:val="20"/>
        </w:rPr>
        <w:t>zwłoki w usunięciu Wad</w:t>
      </w:r>
      <w:r w:rsidR="00B7388C" w:rsidRPr="00206D6C">
        <w:rPr>
          <w:rFonts w:ascii="Verdana" w:eastAsia="Verdana" w:hAnsi="Verdana" w:cs="Verdana"/>
          <w:sz w:val="20"/>
          <w:szCs w:val="20"/>
        </w:rPr>
        <w:t xml:space="preserve"> Nieistotnych</w:t>
      </w:r>
      <w:r w:rsidRPr="00206D6C">
        <w:rPr>
          <w:rFonts w:ascii="Verdana" w:eastAsia="Verdana" w:hAnsi="Verdana" w:cs="Verdana"/>
          <w:sz w:val="20"/>
          <w:szCs w:val="20"/>
        </w:rPr>
        <w:t xml:space="preserve"> </w:t>
      </w:r>
      <w:r w:rsidR="00802E14" w:rsidRPr="00206D6C">
        <w:rPr>
          <w:rFonts w:ascii="Verdana" w:eastAsia="Verdana" w:hAnsi="Verdana" w:cs="Verdana"/>
          <w:sz w:val="20"/>
          <w:szCs w:val="20"/>
        </w:rPr>
        <w:t>Etap</w:t>
      </w:r>
      <w:r w:rsidR="00BC0269">
        <w:rPr>
          <w:rFonts w:ascii="Verdana" w:eastAsia="Verdana" w:hAnsi="Verdana" w:cs="Verdana"/>
          <w:sz w:val="20"/>
          <w:szCs w:val="20"/>
        </w:rPr>
        <w:t xml:space="preserve">u I </w:t>
      </w:r>
      <w:proofErr w:type="spellStart"/>
      <w:r w:rsidR="00BC0269">
        <w:rPr>
          <w:rFonts w:ascii="Verdana" w:eastAsia="Verdana" w:hAnsi="Verdana" w:cs="Verdana"/>
          <w:sz w:val="20"/>
          <w:szCs w:val="20"/>
        </w:rPr>
        <w:t>i</w:t>
      </w:r>
      <w:proofErr w:type="spellEnd"/>
      <w:r w:rsidR="00BC0269">
        <w:rPr>
          <w:rFonts w:ascii="Verdana" w:eastAsia="Verdana" w:hAnsi="Verdana" w:cs="Verdana"/>
          <w:sz w:val="20"/>
          <w:szCs w:val="20"/>
        </w:rPr>
        <w:t xml:space="preserve"> III</w:t>
      </w:r>
      <w:r w:rsidR="00802E14" w:rsidRPr="00206D6C">
        <w:rPr>
          <w:rFonts w:ascii="Verdana" w:eastAsia="Verdana" w:hAnsi="Verdana" w:cs="Verdana"/>
          <w:sz w:val="20"/>
          <w:szCs w:val="20"/>
        </w:rPr>
        <w:t xml:space="preserve"> Umowy</w:t>
      </w:r>
      <w:r w:rsidR="00BC0269">
        <w:rPr>
          <w:rFonts w:ascii="Verdana" w:eastAsia="Verdana" w:hAnsi="Verdana" w:cs="Verdana"/>
          <w:sz w:val="20"/>
          <w:szCs w:val="20"/>
        </w:rPr>
        <w:t xml:space="preserve"> </w:t>
      </w:r>
      <w:r w:rsidR="00206D6C" w:rsidRPr="00206D6C">
        <w:rPr>
          <w:rFonts w:ascii="Verdana" w:eastAsia="Verdana" w:hAnsi="Verdana" w:cs="Verdana"/>
          <w:sz w:val="20"/>
          <w:szCs w:val="20"/>
        </w:rPr>
        <w:t>w wysokości:</w:t>
      </w:r>
      <w:r w:rsidRPr="00206D6C">
        <w:rPr>
          <w:rFonts w:ascii="Verdana" w:eastAsia="Verdana" w:hAnsi="Verdana" w:cs="Verdana"/>
          <w:sz w:val="20"/>
          <w:szCs w:val="20"/>
        </w:rPr>
        <w:t xml:space="preserve"> </w:t>
      </w:r>
    </w:p>
    <w:p w14:paraId="316A3BBD" w14:textId="44EA77F6" w:rsidR="00EC6599" w:rsidRPr="00206D6C" w:rsidRDefault="003E011C" w:rsidP="00206D6C">
      <w:pPr>
        <w:pStyle w:val="Akapitzlist"/>
        <w:numPr>
          <w:ilvl w:val="1"/>
          <w:numId w:val="35"/>
        </w:numPr>
        <w:tabs>
          <w:tab w:val="left" w:pos="1276"/>
        </w:tabs>
        <w:spacing w:before="120" w:after="120" w:line="276" w:lineRule="auto"/>
        <w:ind w:left="1560" w:hanging="426"/>
        <w:jc w:val="both"/>
        <w:rPr>
          <w:rFonts w:ascii="Verdana" w:eastAsia="Verdana" w:hAnsi="Verdana" w:cs="Verdana"/>
          <w:sz w:val="20"/>
          <w:szCs w:val="20"/>
        </w:rPr>
      </w:pPr>
      <w:r w:rsidRPr="00F77D75">
        <w:rPr>
          <w:rFonts w:ascii="Verdana" w:hAnsi="Verdana" w:cs="TTE1771BD8t00"/>
          <w:b/>
          <w:bCs/>
          <w:sz w:val="20"/>
          <w:szCs w:val="20"/>
        </w:rPr>
        <w:t>0,</w:t>
      </w:r>
      <w:r w:rsidR="005B5C26">
        <w:rPr>
          <w:rFonts w:ascii="Verdana" w:hAnsi="Verdana" w:cs="TTE1771BD8t00"/>
          <w:b/>
          <w:bCs/>
          <w:sz w:val="20"/>
          <w:szCs w:val="20"/>
        </w:rPr>
        <w:t>1</w:t>
      </w:r>
      <w:r w:rsidR="00E835E7" w:rsidRPr="00F77D75">
        <w:rPr>
          <w:rFonts w:ascii="Verdana" w:hAnsi="Verdana" w:cs="TTE1771BD8t00"/>
          <w:b/>
          <w:bCs/>
          <w:sz w:val="20"/>
          <w:szCs w:val="20"/>
        </w:rPr>
        <w:t>%</w:t>
      </w:r>
      <w:r w:rsidRPr="00206D6C">
        <w:rPr>
          <w:rFonts w:ascii="Verdana" w:hAnsi="Verdana" w:cs="TTE1771BD8t00"/>
          <w:sz w:val="20"/>
          <w:szCs w:val="20"/>
        </w:rPr>
        <w:t xml:space="preserve"> wynagrodzenia netto należnego za </w:t>
      </w:r>
      <w:r w:rsidR="00802E14" w:rsidRPr="00206D6C">
        <w:rPr>
          <w:rFonts w:ascii="Verdana" w:hAnsi="Verdana" w:cs="TTE1771BD8t00"/>
          <w:sz w:val="20"/>
          <w:szCs w:val="20"/>
        </w:rPr>
        <w:t xml:space="preserve">Etap </w:t>
      </w:r>
      <w:r w:rsidR="00F77D75">
        <w:rPr>
          <w:rFonts w:ascii="Verdana" w:hAnsi="Verdana" w:cs="TTE1771BD8t00"/>
          <w:sz w:val="20"/>
          <w:szCs w:val="20"/>
        </w:rPr>
        <w:t xml:space="preserve">I </w:t>
      </w:r>
      <w:r w:rsidR="00802E14" w:rsidRPr="00206D6C">
        <w:rPr>
          <w:rFonts w:ascii="Verdana" w:hAnsi="Verdana" w:cs="TTE1771BD8t00"/>
          <w:sz w:val="20"/>
          <w:szCs w:val="20"/>
        </w:rPr>
        <w:t>Umowy</w:t>
      </w:r>
      <w:r w:rsidRPr="00206D6C">
        <w:rPr>
          <w:rFonts w:ascii="Verdana" w:hAnsi="Verdana" w:cs="TTE1771BD8t00"/>
          <w:sz w:val="20"/>
          <w:szCs w:val="20"/>
        </w:rPr>
        <w:t>, za każdy rozpoczęty Dzień zwłoki liczony od Dnia następnego po upływie terminu</w:t>
      </w:r>
      <w:r w:rsidR="00B7388C" w:rsidRPr="00206D6C">
        <w:rPr>
          <w:rFonts w:ascii="Verdana" w:hAnsi="Verdana" w:cs="TTE1771BD8t00"/>
          <w:sz w:val="20"/>
          <w:szCs w:val="20"/>
        </w:rPr>
        <w:t xml:space="preserve"> na usunięcie Wad Nieistotnych, o którym mowa</w:t>
      </w:r>
      <w:r w:rsidR="00B0315F" w:rsidRPr="00206D6C">
        <w:rPr>
          <w:rFonts w:ascii="Verdana" w:hAnsi="Verdana" w:cs="TTE1771BD8t00"/>
          <w:sz w:val="20"/>
          <w:szCs w:val="20"/>
        </w:rPr>
        <w:t xml:space="preserve"> </w:t>
      </w:r>
      <w:bookmarkStart w:id="35" w:name="_Hlk156999234"/>
      <w:r w:rsidR="00B7388C" w:rsidRPr="00206D6C">
        <w:rPr>
          <w:rFonts w:ascii="Verdana" w:hAnsi="Verdana" w:cs="TTE1771BD8t00"/>
          <w:sz w:val="20"/>
          <w:szCs w:val="20"/>
        </w:rPr>
        <w:t>§</w:t>
      </w:r>
      <w:r w:rsidR="00C81211" w:rsidRPr="00206D6C">
        <w:rPr>
          <w:rFonts w:ascii="Verdana" w:hAnsi="Verdana" w:cs="TTE1771BD8t00"/>
          <w:sz w:val="20"/>
          <w:szCs w:val="20"/>
        </w:rPr>
        <w:t xml:space="preserve"> </w:t>
      </w:r>
      <w:r w:rsidR="00B7388C" w:rsidRPr="00206D6C">
        <w:rPr>
          <w:rFonts w:ascii="Verdana" w:hAnsi="Verdana" w:cs="TTE1771BD8t00"/>
          <w:sz w:val="20"/>
          <w:szCs w:val="20"/>
        </w:rPr>
        <w:t>1</w:t>
      </w:r>
      <w:r w:rsidR="00C516E6" w:rsidRPr="00206D6C">
        <w:rPr>
          <w:rFonts w:ascii="Verdana" w:hAnsi="Verdana" w:cs="TTE1771BD8t00"/>
          <w:sz w:val="20"/>
          <w:szCs w:val="20"/>
        </w:rPr>
        <w:t>6</w:t>
      </w:r>
      <w:r w:rsidR="00B7388C" w:rsidRPr="00206D6C">
        <w:rPr>
          <w:rFonts w:ascii="Verdana" w:hAnsi="Verdana" w:cs="TTE1771BD8t00"/>
          <w:sz w:val="20"/>
          <w:szCs w:val="20"/>
        </w:rPr>
        <w:t xml:space="preserve"> ust. 2 pkt 4</w:t>
      </w:r>
      <w:r w:rsidR="001C7EF0" w:rsidRPr="00206D6C">
        <w:rPr>
          <w:rFonts w:ascii="Verdana" w:hAnsi="Verdana" w:cs="TTE1771BD8t00"/>
          <w:sz w:val="20"/>
          <w:szCs w:val="20"/>
        </w:rPr>
        <w:t xml:space="preserve"> </w:t>
      </w:r>
      <w:r w:rsidR="00C81211" w:rsidRPr="00206D6C">
        <w:rPr>
          <w:rFonts w:ascii="Verdana" w:hAnsi="Verdana" w:cs="TTE1771BD8t00"/>
          <w:sz w:val="20"/>
          <w:szCs w:val="20"/>
        </w:rPr>
        <w:t>Umowy</w:t>
      </w:r>
      <w:bookmarkEnd w:id="35"/>
      <w:r w:rsidR="00C516E6" w:rsidRPr="00206D6C">
        <w:rPr>
          <w:rFonts w:ascii="Verdana" w:hAnsi="Verdana" w:cs="TTE1771BD8t00"/>
          <w:sz w:val="20"/>
          <w:szCs w:val="20"/>
        </w:rPr>
        <w:t>;</w:t>
      </w:r>
    </w:p>
    <w:p w14:paraId="5AD001DE" w14:textId="7208E0BF" w:rsidR="00F86747" w:rsidRPr="00F86747" w:rsidRDefault="00F86747" w:rsidP="00F86747">
      <w:pPr>
        <w:pStyle w:val="Akapitzlist"/>
        <w:numPr>
          <w:ilvl w:val="1"/>
          <w:numId w:val="35"/>
        </w:numPr>
        <w:tabs>
          <w:tab w:val="left" w:pos="1276"/>
        </w:tabs>
        <w:spacing w:before="120" w:after="120" w:line="276" w:lineRule="auto"/>
        <w:ind w:left="1560" w:hanging="426"/>
        <w:jc w:val="both"/>
        <w:rPr>
          <w:rFonts w:ascii="Verdana" w:eastAsia="Verdana" w:hAnsi="Verdana" w:cs="Verdana"/>
          <w:sz w:val="20"/>
          <w:szCs w:val="20"/>
        </w:rPr>
      </w:pPr>
      <w:r>
        <w:rPr>
          <w:rFonts w:ascii="Verdana" w:hAnsi="Verdana" w:cs="TTE1771BD8t00"/>
          <w:b/>
          <w:bCs/>
          <w:sz w:val="20"/>
          <w:szCs w:val="20"/>
        </w:rPr>
        <w:lastRenderedPageBreak/>
        <w:t>0,</w:t>
      </w:r>
      <w:r w:rsidR="005B5C26">
        <w:rPr>
          <w:rFonts w:ascii="Verdana" w:hAnsi="Verdana" w:cs="TTE1771BD8t00"/>
          <w:b/>
          <w:bCs/>
          <w:sz w:val="20"/>
          <w:szCs w:val="20"/>
        </w:rPr>
        <w:t>1</w:t>
      </w:r>
      <w:r w:rsidR="00F77D75" w:rsidRPr="00F77D75">
        <w:rPr>
          <w:rFonts w:ascii="Verdana" w:hAnsi="Verdana" w:cs="TTE1771BD8t00"/>
          <w:b/>
          <w:bCs/>
          <w:sz w:val="20"/>
          <w:szCs w:val="20"/>
        </w:rPr>
        <w:t>%</w:t>
      </w:r>
      <w:r w:rsidR="00F77D75" w:rsidRPr="00206D6C">
        <w:rPr>
          <w:rFonts w:ascii="Verdana" w:hAnsi="Verdana" w:cs="TTE1771BD8t00"/>
          <w:sz w:val="20"/>
          <w:szCs w:val="20"/>
        </w:rPr>
        <w:t xml:space="preserve"> wynagrodzenia netto należnego za Etap </w:t>
      </w:r>
      <w:r w:rsidR="00F77D75">
        <w:rPr>
          <w:rFonts w:ascii="Verdana" w:hAnsi="Verdana" w:cs="TTE1771BD8t00"/>
          <w:sz w:val="20"/>
          <w:szCs w:val="20"/>
        </w:rPr>
        <w:t xml:space="preserve">III </w:t>
      </w:r>
      <w:r w:rsidR="00F77D75" w:rsidRPr="00206D6C">
        <w:rPr>
          <w:rFonts w:ascii="Verdana" w:hAnsi="Verdana" w:cs="TTE1771BD8t00"/>
          <w:sz w:val="20"/>
          <w:szCs w:val="20"/>
        </w:rPr>
        <w:t>Umowy, za każdy rozpoczęty Dzień zwłoki liczony od Dnia następnego po upływie terminu na usunięcie Wad Nieistotnych, o którym mowa § 16 ust. 2 pkt 4 Umowy;</w:t>
      </w:r>
    </w:p>
    <w:p w14:paraId="21F00345" w14:textId="4064D91B" w:rsidR="00F86747" w:rsidRDefault="00305F51" w:rsidP="00F86747">
      <w:pPr>
        <w:numPr>
          <w:ilvl w:val="0"/>
          <w:numId w:val="13"/>
        </w:numPr>
        <w:tabs>
          <w:tab w:val="clear" w:pos="360"/>
          <w:tab w:val="num" w:pos="1134"/>
          <w:tab w:val="left" w:pos="1276"/>
        </w:tabs>
        <w:spacing w:before="120" w:after="120" w:line="276" w:lineRule="auto"/>
        <w:ind w:left="1134" w:hanging="567"/>
        <w:jc w:val="both"/>
        <w:rPr>
          <w:rFonts w:ascii="Verdana" w:eastAsia="Verdana" w:hAnsi="Verdana" w:cs="Verdana"/>
          <w:sz w:val="20"/>
          <w:szCs w:val="20"/>
        </w:rPr>
      </w:pPr>
      <w:r w:rsidRPr="00F86747">
        <w:rPr>
          <w:rFonts w:ascii="Verdana" w:eastAsia="Verdana" w:hAnsi="Verdana" w:cs="Verdana"/>
          <w:sz w:val="20"/>
          <w:szCs w:val="20"/>
        </w:rPr>
        <w:t xml:space="preserve">zwłoki w usunięciu Wad </w:t>
      </w:r>
      <w:r w:rsidR="00307271">
        <w:rPr>
          <w:rFonts w:ascii="Verdana" w:eastAsia="Verdana" w:hAnsi="Verdana" w:cs="Verdana"/>
          <w:sz w:val="20"/>
          <w:szCs w:val="20"/>
        </w:rPr>
        <w:t>Etapu</w:t>
      </w:r>
      <w:r w:rsidR="00AF26FF" w:rsidRPr="00F86747">
        <w:rPr>
          <w:rFonts w:ascii="Verdana" w:eastAsia="Verdana" w:hAnsi="Verdana" w:cs="Verdana"/>
          <w:sz w:val="20"/>
          <w:szCs w:val="20"/>
        </w:rPr>
        <w:t xml:space="preserve"> </w:t>
      </w:r>
      <w:r w:rsidR="00307271">
        <w:rPr>
          <w:rFonts w:ascii="Verdana" w:eastAsia="Verdana" w:hAnsi="Verdana" w:cs="Verdana"/>
          <w:sz w:val="20"/>
          <w:szCs w:val="20"/>
        </w:rPr>
        <w:t xml:space="preserve">I </w:t>
      </w:r>
      <w:proofErr w:type="spellStart"/>
      <w:r w:rsidR="00307271">
        <w:rPr>
          <w:rFonts w:ascii="Verdana" w:eastAsia="Verdana" w:hAnsi="Verdana" w:cs="Verdana"/>
          <w:sz w:val="20"/>
          <w:szCs w:val="20"/>
        </w:rPr>
        <w:t>i</w:t>
      </w:r>
      <w:proofErr w:type="spellEnd"/>
      <w:r w:rsidR="00307271">
        <w:rPr>
          <w:rFonts w:ascii="Verdana" w:eastAsia="Verdana" w:hAnsi="Verdana" w:cs="Verdana"/>
          <w:sz w:val="20"/>
          <w:szCs w:val="20"/>
        </w:rPr>
        <w:t xml:space="preserve"> III </w:t>
      </w:r>
      <w:r w:rsidR="00AF26FF" w:rsidRPr="00F86747">
        <w:rPr>
          <w:rFonts w:ascii="Verdana" w:eastAsia="Verdana" w:hAnsi="Verdana" w:cs="Verdana"/>
          <w:sz w:val="20"/>
          <w:szCs w:val="20"/>
        </w:rPr>
        <w:t>Umowy</w:t>
      </w:r>
      <w:r w:rsidR="00C81211" w:rsidRPr="00F86747">
        <w:rPr>
          <w:rFonts w:ascii="Verdana" w:eastAsia="Verdana" w:hAnsi="Verdana" w:cs="Verdana"/>
          <w:sz w:val="20"/>
          <w:szCs w:val="20"/>
        </w:rPr>
        <w:t xml:space="preserve"> w okresie rękojmi</w:t>
      </w:r>
      <w:r w:rsidR="00F86747">
        <w:rPr>
          <w:rFonts w:ascii="Verdana" w:eastAsia="Verdana" w:hAnsi="Verdana" w:cs="Verdana"/>
          <w:sz w:val="20"/>
          <w:szCs w:val="20"/>
        </w:rPr>
        <w:t xml:space="preserve"> </w:t>
      </w:r>
      <w:r w:rsidRPr="00F86747">
        <w:rPr>
          <w:rFonts w:ascii="Verdana" w:eastAsia="Verdana" w:hAnsi="Verdana" w:cs="Verdana"/>
          <w:sz w:val="20"/>
          <w:szCs w:val="20"/>
        </w:rPr>
        <w:t>w wysokości</w:t>
      </w:r>
      <w:r w:rsidR="00F86747">
        <w:rPr>
          <w:rFonts w:ascii="Verdana" w:eastAsia="Verdana" w:hAnsi="Verdana" w:cs="Verdana"/>
          <w:sz w:val="20"/>
          <w:szCs w:val="20"/>
        </w:rPr>
        <w:t>:</w:t>
      </w:r>
    </w:p>
    <w:p w14:paraId="25FE0A14" w14:textId="59A2EB0F" w:rsidR="00AB5AD8" w:rsidRDefault="00305F51" w:rsidP="00F86747">
      <w:pPr>
        <w:pStyle w:val="Akapitzlist"/>
        <w:numPr>
          <w:ilvl w:val="1"/>
          <w:numId w:val="75"/>
        </w:numPr>
        <w:tabs>
          <w:tab w:val="left" w:pos="1276"/>
          <w:tab w:val="left" w:pos="1560"/>
        </w:tabs>
        <w:spacing w:before="120" w:after="120" w:line="276" w:lineRule="auto"/>
        <w:ind w:left="1560" w:hanging="426"/>
        <w:jc w:val="both"/>
        <w:rPr>
          <w:rFonts w:ascii="Verdana" w:hAnsi="Verdana" w:cs="TTE1771BD8t00"/>
          <w:sz w:val="20"/>
          <w:szCs w:val="20"/>
        </w:rPr>
      </w:pPr>
      <w:r w:rsidRPr="00522DDA">
        <w:rPr>
          <w:rFonts w:ascii="Verdana" w:hAnsi="Verdana" w:cs="TTE1771BD8t00"/>
          <w:b/>
          <w:bCs/>
          <w:sz w:val="20"/>
          <w:szCs w:val="20"/>
        </w:rPr>
        <w:t>0,</w:t>
      </w:r>
      <w:r w:rsidR="005B5C26">
        <w:rPr>
          <w:rFonts w:ascii="Verdana" w:hAnsi="Verdana" w:cs="TTE1771BD8t00"/>
          <w:b/>
          <w:bCs/>
          <w:sz w:val="20"/>
          <w:szCs w:val="20"/>
        </w:rPr>
        <w:t>1</w:t>
      </w:r>
      <w:r w:rsidRPr="00522DDA">
        <w:rPr>
          <w:rFonts w:ascii="Verdana" w:hAnsi="Verdana" w:cs="TTE1771BD8t00"/>
          <w:b/>
          <w:bCs/>
          <w:sz w:val="20"/>
          <w:szCs w:val="20"/>
        </w:rPr>
        <w:t>%</w:t>
      </w:r>
      <w:r w:rsidRPr="00F86747">
        <w:rPr>
          <w:rFonts w:ascii="Verdana" w:hAnsi="Verdana" w:cs="TTE1771BD8t00"/>
          <w:sz w:val="20"/>
          <w:szCs w:val="20"/>
        </w:rPr>
        <w:t xml:space="preserve"> wynagrodzenia netto należnego za </w:t>
      </w:r>
      <w:r w:rsidR="00AF26FF" w:rsidRPr="00F86747">
        <w:rPr>
          <w:rFonts w:ascii="Verdana" w:hAnsi="Verdana" w:cs="TTE1771BD8t00"/>
          <w:sz w:val="20"/>
          <w:szCs w:val="20"/>
        </w:rPr>
        <w:t xml:space="preserve">Etap </w:t>
      </w:r>
      <w:r w:rsidR="00F86747">
        <w:rPr>
          <w:rFonts w:ascii="Verdana" w:hAnsi="Verdana" w:cs="TTE1771BD8t00"/>
          <w:sz w:val="20"/>
          <w:szCs w:val="20"/>
        </w:rPr>
        <w:t xml:space="preserve">I </w:t>
      </w:r>
      <w:r w:rsidR="00AF26FF" w:rsidRPr="00F86747">
        <w:rPr>
          <w:rFonts w:ascii="Verdana" w:hAnsi="Verdana" w:cs="TTE1771BD8t00"/>
          <w:sz w:val="20"/>
          <w:szCs w:val="20"/>
        </w:rPr>
        <w:t>Umowy</w:t>
      </w:r>
      <w:r w:rsidRPr="00F86747">
        <w:rPr>
          <w:rFonts w:ascii="Verdana" w:hAnsi="Verdana" w:cs="TTE1771BD8t00"/>
          <w:sz w:val="20"/>
          <w:szCs w:val="20"/>
        </w:rPr>
        <w:t>, za każdy rozpoczęty Dzień zwłoki liczony od Dnia następnego po upływie terminu na usunięcie Wad</w:t>
      </w:r>
      <w:r w:rsidR="00C81211" w:rsidRPr="00F86747">
        <w:rPr>
          <w:rFonts w:ascii="Verdana" w:hAnsi="Verdana" w:cs="TTE1771BD8t00"/>
          <w:sz w:val="20"/>
          <w:szCs w:val="20"/>
        </w:rPr>
        <w:t xml:space="preserve"> wynikającego z § 1</w:t>
      </w:r>
      <w:r w:rsidR="00655F8F" w:rsidRPr="00F86747">
        <w:rPr>
          <w:rFonts w:ascii="Verdana" w:hAnsi="Verdana" w:cs="TTE1771BD8t00"/>
          <w:sz w:val="20"/>
          <w:szCs w:val="20"/>
        </w:rPr>
        <w:t>5</w:t>
      </w:r>
      <w:r w:rsidR="00C81211" w:rsidRPr="00F86747">
        <w:rPr>
          <w:rFonts w:ascii="Verdana" w:hAnsi="Verdana" w:cs="TTE1771BD8t00"/>
          <w:sz w:val="20"/>
          <w:szCs w:val="20"/>
        </w:rPr>
        <w:t xml:space="preserve"> ust. 4 Umowy</w:t>
      </w:r>
      <w:r w:rsidR="00522DDA">
        <w:rPr>
          <w:rFonts w:ascii="Verdana" w:hAnsi="Verdana" w:cs="TTE1771BD8t00"/>
          <w:sz w:val="20"/>
          <w:szCs w:val="20"/>
        </w:rPr>
        <w:t>;</w:t>
      </w:r>
    </w:p>
    <w:p w14:paraId="3DF8958E" w14:textId="5A207909" w:rsidR="00522DDA" w:rsidRPr="00522DDA" w:rsidRDefault="00522DDA" w:rsidP="00522DDA">
      <w:pPr>
        <w:pStyle w:val="Akapitzlist"/>
        <w:numPr>
          <w:ilvl w:val="1"/>
          <w:numId w:val="75"/>
        </w:numPr>
        <w:tabs>
          <w:tab w:val="left" w:pos="1560"/>
        </w:tabs>
        <w:spacing w:before="120" w:after="120" w:line="276" w:lineRule="auto"/>
        <w:ind w:left="1560" w:hanging="426"/>
        <w:jc w:val="both"/>
        <w:rPr>
          <w:rFonts w:ascii="Verdana" w:eastAsia="Verdana" w:hAnsi="Verdana" w:cs="Verdana"/>
          <w:sz w:val="20"/>
          <w:szCs w:val="20"/>
        </w:rPr>
      </w:pPr>
      <w:r>
        <w:rPr>
          <w:rFonts w:ascii="Verdana" w:hAnsi="Verdana" w:cs="TTE1771BD8t00"/>
          <w:b/>
          <w:bCs/>
          <w:sz w:val="20"/>
          <w:szCs w:val="20"/>
        </w:rPr>
        <w:t>0,</w:t>
      </w:r>
      <w:r w:rsidR="005B5C26">
        <w:rPr>
          <w:rFonts w:ascii="Verdana" w:hAnsi="Verdana" w:cs="TTE1771BD8t00"/>
          <w:b/>
          <w:bCs/>
          <w:sz w:val="20"/>
          <w:szCs w:val="20"/>
        </w:rPr>
        <w:t>1</w:t>
      </w:r>
      <w:r w:rsidRPr="00F77D75">
        <w:rPr>
          <w:rFonts w:ascii="Verdana" w:hAnsi="Verdana" w:cs="TTE1771BD8t00"/>
          <w:b/>
          <w:bCs/>
          <w:sz w:val="20"/>
          <w:szCs w:val="20"/>
        </w:rPr>
        <w:t>%</w:t>
      </w:r>
      <w:r w:rsidRPr="00206D6C">
        <w:rPr>
          <w:rFonts w:ascii="Verdana" w:hAnsi="Verdana" w:cs="TTE1771BD8t00"/>
          <w:sz w:val="20"/>
          <w:szCs w:val="20"/>
        </w:rPr>
        <w:t xml:space="preserve"> wynagrodzenia netto należnego za Etap </w:t>
      </w:r>
      <w:r>
        <w:rPr>
          <w:rFonts w:ascii="Verdana" w:hAnsi="Verdana" w:cs="TTE1771BD8t00"/>
          <w:sz w:val="20"/>
          <w:szCs w:val="20"/>
        </w:rPr>
        <w:t xml:space="preserve">III </w:t>
      </w:r>
      <w:r w:rsidRPr="00206D6C">
        <w:rPr>
          <w:rFonts w:ascii="Verdana" w:hAnsi="Verdana" w:cs="TTE1771BD8t00"/>
          <w:sz w:val="20"/>
          <w:szCs w:val="20"/>
        </w:rPr>
        <w:t>Umowy, za każdy rozpoczęty Dzień zwłoki liczony od Dnia następnego po upływie terminu na usunięcie Wad Nieistotnych, o którym mowa § 16 ust. 2 pkt 4 Umowy</w:t>
      </w:r>
      <w:r>
        <w:rPr>
          <w:rFonts w:ascii="Verdana" w:hAnsi="Verdana" w:cs="TTE1771BD8t00"/>
          <w:sz w:val="20"/>
          <w:szCs w:val="20"/>
        </w:rPr>
        <w:t>.</w:t>
      </w:r>
    </w:p>
    <w:p w14:paraId="7C123A31" w14:textId="60470CB6" w:rsidR="00A16CEF" w:rsidRPr="00F13FB2" w:rsidRDefault="00A16CEF" w:rsidP="00F86747">
      <w:pPr>
        <w:numPr>
          <w:ilvl w:val="0"/>
          <w:numId w:val="13"/>
        </w:numPr>
        <w:tabs>
          <w:tab w:val="num" w:pos="1276"/>
        </w:tabs>
        <w:spacing w:line="276" w:lineRule="auto"/>
        <w:ind w:left="1134" w:hanging="567"/>
        <w:jc w:val="both"/>
        <w:rPr>
          <w:rFonts w:ascii="Verdana" w:eastAsia="Verdana" w:hAnsi="Verdana" w:cs="Verdana"/>
          <w:sz w:val="20"/>
          <w:szCs w:val="20"/>
        </w:rPr>
      </w:pPr>
      <w:r w:rsidRPr="00F13FB2">
        <w:rPr>
          <w:rFonts w:ascii="Verdana" w:hAnsi="Verdana" w:cs="TTE1771BD8t00"/>
          <w:sz w:val="20"/>
          <w:szCs w:val="20"/>
        </w:rPr>
        <w:t>naruszenia zobowiązań określonych w</w:t>
      </w:r>
      <w:r w:rsidR="006C79BB" w:rsidRPr="00F13FB2">
        <w:rPr>
          <w:rFonts w:ascii="Verdana" w:hAnsi="Verdana" w:cs="TTE1771BD8t00"/>
          <w:sz w:val="20"/>
          <w:szCs w:val="20"/>
        </w:rPr>
        <w:t xml:space="preserve"> </w:t>
      </w:r>
      <w:bookmarkStart w:id="36" w:name="_Hlk110104832"/>
      <w:r w:rsidR="00F52D95" w:rsidRPr="00F13FB2">
        <w:rPr>
          <w:rFonts w:ascii="Verdana" w:hAnsi="Verdana" w:cs="TTE1771BD8t00"/>
          <w:sz w:val="20"/>
          <w:szCs w:val="20"/>
        </w:rPr>
        <w:t>§</w:t>
      </w:r>
      <w:r w:rsidR="005C7292" w:rsidRPr="00F13FB2">
        <w:rPr>
          <w:rFonts w:ascii="Verdana" w:hAnsi="Verdana" w:cs="TTE1771BD8t00"/>
          <w:sz w:val="20"/>
          <w:szCs w:val="20"/>
        </w:rPr>
        <w:t xml:space="preserve"> </w:t>
      </w:r>
      <w:r w:rsidR="00655F8F">
        <w:rPr>
          <w:rFonts w:ascii="Verdana" w:hAnsi="Verdana" w:cs="TTE1771BD8t00"/>
          <w:sz w:val="20"/>
          <w:szCs w:val="20"/>
        </w:rPr>
        <w:t>7</w:t>
      </w:r>
      <w:r w:rsidR="005C7292" w:rsidRPr="00F13FB2">
        <w:rPr>
          <w:rFonts w:ascii="Verdana" w:hAnsi="Verdana" w:cs="TTE1771BD8t00"/>
          <w:sz w:val="20"/>
          <w:szCs w:val="20"/>
        </w:rPr>
        <w:t xml:space="preserve"> ust. </w:t>
      </w:r>
      <w:r w:rsidR="00655F8F">
        <w:rPr>
          <w:rFonts w:ascii="Verdana" w:hAnsi="Verdana" w:cs="TTE1771BD8t00"/>
          <w:sz w:val="20"/>
          <w:szCs w:val="20"/>
        </w:rPr>
        <w:t>6</w:t>
      </w:r>
      <w:r w:rsidR="00C81211" w:rsidRPr="00F13FB2">
        <w:rPr>
          <w:rFonts w:ascii="Verdana" w:hAnsi="Verdana" w:cs="TTE1771BD8t00"/>
          <w:sz w:val="20"/>
          <w:szCs w:val="20"/>
        </w:rPr>
        <w:t xml:space="preserve"> Umowy</w:t>
      </w:r>
      <w:r w:rsidR="005C7292" w:rsidRPr="00F13FB2">
        <w:rPr>
          <w:rFonts w:ascii="Verdana" w:hAnsi="Verdana" w:cs="TTE1771BD8t00"/>
          <w:sz w:val="20"/>
          <w:szCs w:val="20"/>
        </w:rPr>
        <w:t xml:space="preserve"> </w:t>
      </w:r>
      <w:bookmarkEnd w:id="36"/>
      <w:r w:rsidR="005C7292" w:rsidRPr="00F13FB2">
        <w:rPr>
          <w:rFonts w:ascii="Verdana" w:hAnsi="Verdana" w:cs="TTE1771BD8t00"/>
          <w:sz w:val="20"/>
          <w:szCs w:val="20"/>
        </w:rPr>
        <w:t xml:space="preserve">oraz </w:t>
      </w:r>
      <w:bookmarkStart w:id="37" w:name="_Hlk110104872"/>
      <w:r w:rsidR="00F52D95" w:rsidRPr="00F13FB2">
        <w:rPr>
          <w:rFonts w:ascii="Verdana" w:hAnsi="Verdana" w:cs="TTE1771BD8t00"/>
          <w:sz w:val="20"/>
          <w:szCs w:val="20"/>
        </w:rPr>
        <w:t xml:space="preserve">§ </w:t>
      </w:r>
      <w:bookmarkEnd w:id="37"/>
      <w:r w:rsidR="00655F8F">
        <w:rPr>
          <w:rFonts w:ascii="Verdana" w:hAnsi="Verdana" w:cs="TTE1771BD8t00"/>
          <w:sz w:val="20"/>
          <w:szCs w:val="20"/>
        </w:rPr>
        <w:t>8</w:t>
      </w:r>
      <w:r w:rsidR="008C61E3" w:rsidRPr="00F13FB2">
        <w:rPr>
          <w:rFonts w:ascii="Verdana" w:hAnsi="Verdana" w:cs="TTE1771BD8t00"/>
          <w:sz w:val="20"/>
          <w:szCs w:val="20"/>
        </w:rPr>
        <w:t xml:space="preserve"> </w:t>
      </w:r>
      <w:r w:rsidR="003D6947" w:rsidRPr="00F13FB2">
        <w:rPr>
          <w:rFonts w:ascii="Verdana" w:hAnsi="Verdana" w:cs="TTE1771BD8t00"/>
          <w:sz w:val="20"/>
          <w:szCs w:val="20"/>
        </w:rPr>
        <w:t xml:space="preserve">ust. </w:t>
      </w:r>
      <w:r w:rsidR="008C61E3" w:rsidRPr="00F13FB2">
        <w:rPr>
          <w:rFonts w:ascii="Verdana" w:hAnsi="Verdana" w:cs="TTE1771BD8t00"/>
          <w:sz w:val="20"/>
          <w:szCs w:val="20"/>
        </w:rPr>
        <w:t>1</w:t>
      </w:r>
      <w:r w:rsidR="00B06E3E" w:rsidRPr="00F13FB2">
        <w:rPr>
          <w:rFonts w:ascii="Verdana" w:hAnsi="Verdana" w:cs="TTE1771BD8t00"/>
          <w:sz w:val="20"/>
          <w:szCs w:val="20"/>
        </w:rPr>
        <w:t xml:space="preserve"> oraz </w:t>
      </w:r>
      <w:r w:rsidR="003D6947" w:rsidRPr="00F13FB2">
        <w:rPr>
          <w:rFonts w:ascii="Verdana" w:hAnsi="Verdana" w:cs="TTE1771BD8t00"/>
          <w:sz w:val="20"/>
          <w:szCs w:val="20"/>
        </w:rPr>
        <w:t>§</w:t>
      </w:r>
      <w:r w:rsidR="00655F8F">
        <w:rPr>
          <w:rFonts w:ascii="Verdana" w:hAnsi="Verdana" w:cs="TTE1771BD8t00"/>
          <w:sz w:val="20"/>
          <w:szCs w:val="20"/>
        </w:rPr>
        <w:t xml:space="preserve"> 8</w:t>
      </w:r>
      <w:r w:rsidR="003D6947" w:rsidRPr="00F13FB2">
        <w:rPr>
          <w:rFonts w:ascii="Verdana" w:hAnsi="Verdana" w:cs="TTE1771BD8t00"/>
          <w:sz w:val="20"/>
          <w:szCs w:val="20"/>
        </w:rPr>
        <w:t xml:space="preserve"> ust. </w:t>
      </w:r>
      <w:r w:rsidR="00655F8F">
        <w:rPr>
          <w:rFonts w:ascii="Verdana" w:hAnsi="Verdana" w:cs="TTE1771BD8t00"/>
          <w:sz w:val="20"/>
          <w:szCs w:val="20"/>
        </w:rPr>
        <w:t>7</w:t>
      </w:r>
      <w:r w:rsidR="00C81211" w:rsidRPr="00F13FB2">
        <w:rPr>
          <w:rFonts w:ascii="Verdana" w:hAnsi="Verdana" w:cs="TTE1771BD8t00"/>
          <w:sz w:val="20"/>
          <w:szCs w:val="20"/>
        </w:rPr>
        <w:t xml:space="preserve"> Umowy,</w:t>
      </w:r>
      <w:r w:rsidR="008C61E3" w:rsidRPr="00F13FB2">
        <w:rPr>
          <w:rFonts w:ascii="Verdana" w:hAnsi="Verdana" w:cs="TTE1771BD8t00"/>
          <w:sz w:val="20"/>
          <w:szCs w:val="20"/>
        </w:rPr>
        <w:t xml:space="preserve"> </w:t>
      </w:r>
      <w:r w:rsidR="006C79BB" w:rsidRPr="00F13FB2">
        <w:rPr>
          <w:rFonts w:ascii="Verdana" w:hAnsi="Verdana" w:cs="TTE1771BD8t00"/>
          <w:sz w:val="20"/>
          <w:szCs w:val="20"/>
        </w:rPr>
        <w:t>dotyczących terminu przedłożenia</w:t>
      </w:r>
      <w:r w:rsidRPr="00F13FB2">
        <w:rPr>
          <w:rFonts w:ascii="Verdana" w:hAnsi="Verdana" w:cs="TTE1771BD8t00"/>
          <w:sz w:val="20"/>
          <w:szCs w:val="20"/>
        </w:rPr>
        <w:t>:</w:t>
      </w:r>
    </w:p>
    <w:p w14:paraId="624F7398" w14:textId="41EB5D25" w:rsidR="00491286" w:rsidRPr="00F13FB2" w:rsidRDefault="00802A9C" w:rsidP="00606AF6">
      <w:pPr>
        <w:pStyle w:val="tekstost"/>
        <w:numPr>
          <w:ilvl w:val="0"/>
          <w:numId w:val="25"/>
        </w:numPr>
        <w:tabs>
          <w:tab w:val="clear" w:pos="1440"/>
          <w:tab w:val="num" w:pos="1134"/>
          <w:tab w:val="num" w:pos="1276"/>
          <w:tab w:val="left" w:pos="1560"/>
        </w:tabs>
        <w:overflowPunct/>
        <w:autoSpaceDE/>
        <w:autoSpaceDN/>
        <w:adjustRightInd/>
        <w:spacing w:before="120" w:after="120" w:line="276" w:lineRule="auto"/>
        <w:ind w:left="1134" w:firstLine="0"/>
        <w:textAlignment w:val="auto"/>
        <w:rPr>
          <w:rFonts w:ascii="Verdana" w:hAnsi="Verdana"/>
        </w:rPr>
      </w:pPr>
      <w:r w:rsidRPr="00F13FB2">
        <w:rPr>
          <w:rFonts w:ascii="Verdana" w:hAnsi="Verdana"/>
        </w:rPr>
        <w:t>raportu miesięcznego</w:t>
      </w:r>
      <w:r w:rsidR="006C79BB" w:rsidRPr="00F13FB2">
        <w:rPr>
          <w:rFonts w:ascii="Verdana" w:hAnsi="Verdana"/>
        </w:rPr>
        <w:t>,</w:t>
      </w:r>
    </w:p>
    <w:p w14:paraId="1D12698F" w14:textId="21C56BDD" w:rsidR="006C79BB" w:rsidRPr="00F13FB2" w:rsidRDefault="00802A9C" w:rsidP="00606AF6">
      <w:pPr>
        <w:pStyle w:val="tekstost"/>
        <w:numPr>
          <w:ilvl w:val="0"/>
          <w:numId w:val="25"/>
        </w:numPr>
        <w:tabs>
          <w:tab w:val="clear" w:pos="1440"/>
          <w:tab w:val="num" w:pos="1134"/>
          <w:tab w:val="num" w:pos="1276"/>
          <w:tab w:val="left" w:pos="1560"/>
        </w:tabs>
        <w:overflowPunct/>
        <w:autoSpaceDE/>
        <w:autoSpaceDN/>
        <w:adjustRightInd/>
        <w:spacing w:before="120" w:after="120" w:line="276" w:lineRule="auto"/>
        <w:ind w:left="1134" w:firstLine="0"/>
        <w:textAlignment w:val="auto"/>
        <w:rPr>
          <w:rFonts w:ascii="Verdana" w:hAnsi="Verdana"/>
        </w:rPr>
      </w:pPr>
      <w:r w:rsidRPr="00F13FB2">
        <w:rPr>
          <w:rFonts w:ascii="Verdana" w:hAnsi="Verdana"/>
        </w:rPr>
        <w:t>Harmonogramu</w:t>
      </w:r>
      <w:r w:rsidR="006C79BB" w:rsidRPr="00F13FB2">
        <w:rPr>
          <w:rFonts w:ascii="Verdana" w:hAnsi="Verdana"/>
        </w:rPr>
        <w:t>,</w:t>
      </w:r>
    </w:p>
    <w:p w14:paraId="55A837B1" w14:textId="7EC9DD1B" w:rsidR="00802A9C" w:rsidRPr="00F13FB2" w:rsidRDefault="00802A9C" w:rsidP="00606AF6">
      <w:pPr>
        <w:pStyle w:val="tekstost"/>
        <w:numPr>
          <w:ilvl w:val="0"/>
          <w:numId w:val="25"/>
        </w:numPr>
        <w:tabs>
          <w:tab w:val="clear" w:pos="1440"/>
          <w:tab w:val="num" w:pos="1134"/>
          <w:tab w:val="num" w:pos="1276"/>
          <w:tab w:val="left" w:pos="1560"/>
        </w:tabs>
        <w:overflowPunct/>
        <w:autoSpaceDE/>
        <w:autoSpaceDN/>
        <w:adjustRightInd/>
        <w:spacing w:before="120" w:after="120" w:line="276" w:lineRule="auto"/>
        <w:ind w:left="1134" w:firstLine="0"/>
        <w:textAlignment w:val="auto"/>
        <w:rPr>
          <w:rFonts w:ascii="Verdana" w:hAnsi="Verdana"/>
        </w:rPr>
      </w:pPr>
      <w:r w:rsidRPr="00F13FB2">
        <w:rPr>
          <w:rFonts w:ascii="Verdana" w:hAnsi="Verdana"/>
        </w:rPr>
        <w:t>aktualizacji Harmonogramu,</w:t>
      </w:r>
    </w:p>
    <w:p w14:paraId="66685688" w14:textId="355AE34E" w:rsidR="00A16CEF" w:rsidRPr="00F13FB2" w:rsidRDefault="00C81211" w:rsidP="009225BA">
      <w:pPr>
        <w:pStyle w:val="tekstost"/>
        <w:tabs>
          <w:tab w:val="num" w:pos="993"/>
          <w:tab w:val="num" w:pos="1134"/>
        </w:tabs>
        <w:overflowPunct/>
        <w:autoSpaceDE/>
        <w:autoSpaceDN/>
        <w:adjustRightInd/>
        <w:spacing w:after="80" w:line="276" w:lineRule="auto"/>
        <w:ind w:left="1134"/>
        <w:textAlignment w:val="auto"/>
        <w:rPr>
          <w:rFonts w:ascii="Verdana" w:hAnsi="Verdana"/>
        </w:rPr>
      </w:pPr>
      <w:r w:rsidRPr="00F13FB2">
        <w:rPr>
          <w:rFonts w:ascii="Verdana" w:hAnsi="Verdana"/>
        </w:rPr>
        <w:t xml:space="preserve">- </w:t>
      </w:r>
      <w:r w:rsidR="00A16CEF" w:rsidRPr="00F13FB2">
        <w:rPr>
          <w:rFonts w:ascii="Verdana" w:hAnsi="Verdana"/>
        </w:rPr>
        <w:t xml:space="preserve">w wysokości </w:t>
      </w:r>
      <w:r w:rsidR="006915D2">
        <w:rPr>
          <w:rFonts w:ascii="Verdana" w:hAnsi="Verdana"/>
          <w:b/>
          <w:bCs/>
        </w:rPr>
        <w:t>1</w:t>
      </w:r>
      <w:r w:rsidR="001B02EF" w:rsidRPr="00F13FB2">
        <w:rPr>
          <w:rFonts w:ascii="Verdana" w:hAnsi="Verdana"/>
          <w:b/>
          <w:bCs/>
        </w:rPr>
        <w:t>00,00 zł</w:t>
      </w:r>
      <w:r w:rsidR="00C65B07" w:rsidRPr="00F13FB2">
        <w:rPr>
          <w:rFonts w:ascii="Verdana" w:hAnsi="Verdana"/>
          <w:b/>
          <w:bCs/>
        </w:rPr>
        <w:t xml:space="preserve"> </w:t>
      </w:r>
      <w:r w:rsidR="008E505B" w:rsidRPr="00F13FB2">
        <w:rPr>
          <w:rFonts w:ascii="Verdana" w:hAnsi="Verdana"/>
          <w:b/>
          <w:bCs/>
        </w:rPr>
        <w:t>netto</w:t>
      </w:r>
      <w:r w:rsidR="00DC7BB2" w:rsidRPr="00F13FB2">
        <w:rPr>
          <w:rFonts w:ascii="Verdana" w:hAnsi="Verdana"/>
          <w:b/>
          <w:bCs/>
        </w:rPr>
        <w:t xml:space="preserve"> </w:t>
      </w:r>
      <w:r w:rsidR="00C65B07" w:rsidRPr="00F13FB2">
        <w:rPr>
          <w:rFonts w:ascii="Verdana" w:hAnsi="Verdana"/>
        </w:rPr>
        <w:t xml:space="preserve">(słownie: </w:t>
      </w:r>
      <w:r w:rsidR="000E6490">
        <w:rPr>
          <w:rFonts w:ascii="Verdana" w:hAnsi="Verdana"/>
        </w:rPr>
        <w:t>dwieście</w:t>
      </w:r>
      <w:r w:rsidR="00E31241" w:rsidRPr="00F13FB2">
        <w:rPr>
          <w:rFonts w:ascii="Verdana" w:hAnsi="Verdana"/>
        </w:rPr>
        <w:t xml:space="preserve"> złotych)</w:t>
      </w:r>
      <w:r w:rsidR="00AD5C15" w:rsidRPr="00F13FB2">
        <w:rPr>
          <w:rFonts w:ascii="Verdana" w:hAnsi="Verdana"/>
        </w:rPr>
        <w:t xml:space="preserve"> </w:t>
      </w:r>
      <w:r w:rsidR="00A16CEF" w:rsidRPr="00F13FB2">
        <w:rPr>
          <w:rFonts w:ascii="Verdana" w:hAnsi="Verdana"/>
        </w:rPr>
        <w:t xml:space="preserve">za każdy rozpoczęty </w:t>
      </w:r>
      <w:r w:rsidR="005266DC" w:rsidRPr="00F13FB2">
        <w:rPr>
          <w:rFonts w:ascii="Verdana" w:hAnsi="Verdana"/>
        </w:rPr>
        <w:t>D</w:t>
      </w:r>
      <w:r w:rsidR="00A16CEF" w:rsidRPr="00F13FB2">
        <w:rPr>
          <w:rFonts w:ascii="Verdana" w:hAnsi="Verdana"/>
        </w:rPr>
        <w:t>zień zwłoki</w:t>
      </w:r>
      <w:r w:rsidR="00E247E9" w:rsidRPr="00F13FB2">
        <w:rPr>
          <w:rFonts w:ascii="Verdana" w:hAnsi="Verdana"/>
        </w:rPr>
        <w:t>;</w:t>
      </w:r>
    </w:p>
    <w:p w14:paraId="4BCC9977" w14:textId="27BC3CF2" w:rsidR="0037657C" w:rsidRPr="00F13FB2" w:rsidRDefault="00A16CEF" w:rsidP="00F86747">
      <w:pPr>
        <w:numPr>
          <w:ilvl w:val="0"/>
          <w:numId w:val="13"/>
        </w:numPr>
        <w:tabs>
          <w:tab w:val="num" w:pos="1276"/>
        </w:tabs>
        <w:spacing w:before="120" w:after="12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naruszenia zobowiązań określonych w </w:t>
      </w:r>
      <w:r w:rsidR="00974A90" w:rsidRPr="002076CD">
        <w:rPr>
          <w:rFonts w:ascii="Verdana" w:hAnsi="Verdana" w:cs="TTE1771BD8t00"/>
          <w:sz w:val="20"/>
          <w:szCs w:val="20"/>
        </w:rPr>
        <w:t>§</w:t>
      </w:r>
      <w:r w:rsidR="005C7292" w:rsidRPr="002076CD">
        <w:rPr>
          <w:rFonts w:ascii="Verdana" w:hAnsi="Verdana" w:cs="TTE1771BD8t00"/>
          <w:sz w:val="20"/>
          <w:szCs w:val="20"/>
        </w:rPr>
        <w:t xml:space="preserve"> </w:t>
      </w:r>
      <w:r w:rsidR="00EE63D3" w:rsidRPr="002076CD">
        <w:rPr>
          <w:rFonts w:ascii="Verdana" w:hAnsi="Verdana" w:cs="TTE1771BD8t00"/>
          <w:sz w:val="20"/>
          <w:szCs w:val="20"/>
        </w:rPr>
        <w:t>7</w:t>
      </w:r>
      <w:r w:rsidRPr="002076CD">
        <w:rPr>
          <w:rFonts w:ascii="Verdana" w:hAnsi="Verdana" w:cs="TTE1771BD8t00"/>
          <w:sz w:val="20"/>
          <w:szCs w:val="20"/>
        </w:rPr>
        <w:t xml:space="preserve"> </w:t>
      </w:r>
      <w:r w:rsidR="00C809F1" w:rsidRPr="002076CD">
        <w:rPr>
          <w:rFonts w:ascii="Verdana" w:hAnsi="Verdana" w:cs="TTE1771BD8t00"/>
          <w:sz w:val="20"/>
          <w:szCs w:val="20"/>
        </w:rPr>
        <w:t xml:space="preserve">ust. </w:t>
      </w:r>
      <w:r w:rsidR="00EE63D3" w:rsidRPr="002076CD">
        <w:rPr>
          <w:rFonts w:ascii="Verdana" w:hAnsi="Verdana" w:cs="TTE1771BD8t00"/>
          <w:sz w:val="20"/>
          <w:szCs w:val="20"/>
        </w:rPr>
        <w:t>6</w:t>
      </w:r>
      <w:r w:rsidR="00C81211" w:rsidRPr="002076CD">
        <w:rPr>
          <w:rFonts w:ascii="Verdana" w:hAnsi="Verdana" w:cs="TTE1771BD8t00"/>
          <w:sz w:val="20"/>
          <w:szCs w:val="20"/>
        </w:rPr>
        <w:t xml:space="preserve"> Umowy</w:t>
      </w:r>
      <w:r w:rsidR="0037657C" w:rsidRPr="002076CD">
        <w:rPr>
          <w:rFonts w:ascii="Verdana" w:hAnsi="Verdana" w:cs="TTE1771BD8t00"/>
          <w:sz w:val="20"/>
          <w:szCs w:val="20"/>
        </w:rPr>
        <w:t xml:space="preserve"> </w:t>
      </w:r>
      <w:r w:rsidR="009E420F" w:rsidRPr="002076CD">
        <w:rPr>
          <w:rFonts w:ascii="Verdana" w:hAnsi="Verdana" w:cs="TTE1771BD8t00"/>
          <w:sz w:val="20"/>
          <w:szCs w:val="20"/>
        </w:rPr>
        <w:t xml:space="preserve">w zakresie kompletności </w:t>
      </w:r>
      <w:r w:rsidR="00C81211" w:rsidRPr="002076CD">
        <w:rPr>
          <w:rFonts w:ascii="Verdana" w:hAnsi="Verdana" w:cs="TTE1771BD8t00"/>
          <w:sz w:val="20"/>
          <w:szCs w:val="20"/>
        </w:rPr>
        <w:t xml:space="preserve">oraz § </w:t>
      </w:r>
      <w:r w:rsidR="00EE63D3" w:rsidRPr="002076CD">
        <w:rPr>
          <w:rFonts w:ascii="Verdana" w:hAnsi="Verdana" w:cs="TTE1771BD8t00"/>
          <w:sz w:val="20"/>
          <w:szCs w:val="20"/>
        </w:rPr>
        <w:t>7</w:t>
      </w:r>
      <w:r w:rsidR="00C81211" w:rsidRPr="002076CD">
        <w:rPr>
          <w:rFonts w:ascii="Verdana" w:hAnsi="Verdana" w:cs="TTE1771BD8t00"/>
          <w:sz w:val="20"/>
          <w:szCs w:val="20"/>
        </w:rPr>
        <w:t xml:space="preserve"> ust.</w:t>
      </w:r>
      <w:r w:rsidR="0037657C" w:rsidRPr="002076CD">
        <w:rPr>
          <w:rFonts w:ascii="Verdana" w:hAnsi="Verdana" w:cs="TTE1771BD8t00"/>
          <w:sz w:val="20"/>
          <w:szCs w:val="20"/>
        </w:rPr>
        <w:t xml:space="preserve"> </w:t>
      </w:r>
      <w:r w:rsidR="00EE63D3" w:rsidRPr="002076CD">
        <w:rPr>
          <w:rFonts w:ascii="Verdana" w:hAnsi="Verdana" w:cs="TTE1771BD8t00"/>
          <w:sz w:val="20"/>
          <w:szCs w:val="20"/>
        </w:rPr>
        <w:t xml:space="preserve">9 </w:t>
      </w:r>
      <w:r w:rsidR="00FC7DD7" w:rsidRPr="002076CD">
        <w:rPr>
          <w:rFonts w:ascii="Verdana" w:hAnsi="Verdana" w:cs="TTE1771BD8t00"/>
          <w:sz w:val="20"/>
          <w:szCs w:val="20"/>
        </w:rPr>
        <w:t>pkt 3</w:t>
      </w:r>
      <w:r w:rsidR="0095764D" w:rsidRPr="002076CD">
        <w:rPr>
          <w:rFonts w:ascii="Verdana" w:hAnsi="Verdana" w:cs="TTE1771BD8t00"/>
          <w:sz w:val="20"/>
          <w:szCs w:val="20"/>
        </w:rPr>
        <w:t xml:space="preserve"> i 4</w:t>
      </w:r>
      <w:r w:rsidR="00C81211" w:rsidRPr="002076CD">
        <w:rPr>
          <w:rFonts w:ascii="Verdana" w:hAnsi="Verdana" w:cs="TTE1771BD8t00"/>
          <w:sz w:val="20"/>
          <w:szCs w:val="20"/>
        </w:rPr>
        <w:t xml:space="preserve"> Umowy</w:t>
      </w:r>
      <w:r w:rsidR="0037657C" w:rsidRPr="002076CD">
        <w:rPr>
          <w:rFonts w:ascii="Verdana" w:hAnsi="Verdana" w:cs="TTE1771BD8t00"/>
          <w:sz w:val="20"/>
          <w:szCs w:val="20"/>
        </w:rPr>
        <w:t xml:space="preserve"> </w:t>
      </w:r>
      <w:r w:rsidRPr="002076CD">
        <w:rPr>
          <w:rFonts w:ascii="Verdana" w:hAnsi="Verdana" w:cs="TTE1771BD8t00"/>
          <w:sz w:val="20"/>
          <w:szCs w:val="20"/>
        </w:rPr>
        <w:t xml:space="preserve">w wysokości </w:t>
      </w:r>
      <w:r w:rsidR="006915D2">
        <w:rPr>
          <w:rFonts w:ascii="Verdana" w:hAnsi="Verdana" w:cs="TTE1771BD8t00"/>
          <w:b/>
          <w:bCs/>
          <w:sz w:val="20"/>
          <w:szCs w:val="20"/>
        </w:rPr>
        <w:t>1</w:t>
      </w:r>
      <w:r w:rsidR="0027026F" w:rsidRPr="002076CD">
        <w:rPr>
          <w:rFonts w:ascii="Verdana" w:hAnsi="Verdana" w:cs="TTE1771BD8t00"/>
          <w:b/>
          <w:bCs/>
          <w:sz w:val="20"/>
          <w:szCs w:val="20"/>
        </w:rPr>
        <w:t>00,00</w:t>
      </w:r>
      <w:r w:rsidR="00E81BAB" w:rsidRPr="002076CD">
        <w:rPr>
          <w:rFonts w:ascii="Verdana" w:hAnsi="Verdana" w:cs="TTE1771BD8t00"/>
          <w:b/>
          <w:bCs/>
          <w:sz w:val="20"/>
          <w:szCs w:val="20"/>
        </w:rPr>
        <w:t> </w:t>
      </w:r>
      <w:r w:rsidR="00B7462A" w:rsidRPr="002076CD">
        <w:rPr>
          <w:rFonts w:ascii="Verdana" w:hAnsi="Verdana" w:cs="TTE1771BD8t00"/>
          <w:b/>
          <w:bCs/>
          <w:sz w:val="20"/>
          <w:szCs w:val="20"/>
        </w:rPr>
        <w:t xml:space="preserve">zł </w:t>
      </w:r>
      <w:r w:rsidR="008E505B" w:rsidRPr="002076CD">
        <w:rPr>
          <w:rFonts w:ascii="Verdana" w:hAnsi="Verdana" w:cs="TTE1771BD8t00"/>
          <w:b/>
          <w:bCs/>
          <w:sz w:val="20"/>
          <w:szCs w:val="20"/>
        </w:rPr>
        <w:t>netto</w:t>
      </w:r>
      <w:r w:rsidR="00DC7BB2" w:rsidRPr="002076CD">
        <w:rPr>
          <w:rFonts w:ascii="Verdana" w:hAnsi="Verdana" w:cs="TTE1771BD8t00"/>
          <w:sz w:val="20"/>
          <w:szCs w:val="20"/>
        </w:rPr>
        <w:t xml:space="preserve"> </w:t>
      </w:r>
      <w:r w:rsidR="005321A1" w:rsidRPr="002076CD">
        <w:rPr>
          <w:rFonts w:ascii="Verdana" w:hAnsi="Verdana" w:cs="TTE1771BD8t00"/>
          <w:sz w:val="20"/>
          <w:szCs w:val="20"/>
        </w:rPr>
        <w:t xml:space="preserve">(słownie: </w:t>
      </w:r>
      <w:r w:rsidR="00EE63D3" w:rsidRPr="002076CD">
        <w:rPr>
          <w:rFonts w:ascii="Verdana" w:hAnsi="Verdana" w:cs="TTE1771BD8t00"/>
          <w:sz w:val="20"/>
          <w:szCs w:val="20"/>
        </w:rPr>
        <w:t>jeden</w:t>
      </w:r>
      <w:r w:rsidR="00E31241" w:rsidRPr="002076CD">
        <w:rPr>
          <w:rFonts w:ascii="Verdana" w:hAnsi="Verdana" w:cs="TTE1771BD8t00"/>
          <w:sz w:val="20"/>
          <w:szCs w:val="20"/>
        </w:rPr>
        <w:t xml:space="preserve"> tysiąc złotych) </w:t>
      </w:r>
      <w:r w:rsidRPr="002076CD">
        <w:rPr>
          <w:rFonts w:ascii="Verdana" w:hAnsi="Verdana" w:cs="TTE1771BD8t00"/>
          <w:sz w:val="20"/>
          <w:szCs w:val="20"/>
        </w:rPr>
        <w:t>za</w:t>
      </w:r>
      <w:r w:rsidR="00E247E9" w:rsidRPr="002076CD">
        <w:rPr>
          <w:rFonts w:ascii="Verdana" w:hAnsi="Verdana" w:cs="TTE1771BD8t00"/>
          <w:sz w:val="20"/>
          <w:szCs w:val="20"/>
        </w:rPr>
        <w:t> </w:t>
      </w:r>
      <w:r w:rsidRPr="002076CD">
        <w:rPr>
          <w:rFonts w:ascii="Verdana" w:hAnsi="Verdana" w:cs="TTE1771BD8t00"/>
          <w:sz w:val="20"/>
          <w:szCs w:val="20"/>
        </w:rPr>
        <w:t>każde naruszenie</w:t>
      </w:r>
      <w:r w:rsidR="00E247E9" w:rsidRPr="002076CD">
        <w:rPr>
          <w:rFonts w:ascii="Verdana" w:hAnsi="Verdana" w:cs="TTE1771BD8t00"/>
          <w:sz w:val="20"/>
          <w:szCs w:val="20"/>
        </w:rPr>
        <w:t>;</w:t>
      </w:r>
    </w:p>
    <w:p w14:paraId="6A035687" w14:textId="27E28ACD" w:rsidR="00AB5AD8" w:rsidRPr="00F13FB2" w:rsidRDefault="00B06721" w:rsidP="00C25089">
      <w:pPr>
        <w:numPr>
          <w:ilvl w:val="0"/>
          <w:numId w:val="13"/>
        </w:numPr>
        <w:tabs>
          <w:tab w:val="num" w:pos="1276"/>
        </w:tabs>
        <w:spacing w:before="120" w:after="120" w:line="276" w:lineRule="auto"/>
        <w:ind w:left="1134" w:hanging="567"/>
        <w:jc w:val="both"/>
        <w:rPr>
          <w:rFonts w:ascii="Verdana" w:hAnsi="Verdana"/>
          <w:sz w:val="20"/>
          <w:szCs w:val="20"/>
        </w:rPr>
      </w:pPr>
      <w:r w:rsidRPr="002076CD">
        <w:rPr>
          <w:rFonts w:ascii="Verdana" w:hAnsi="Verdana" w:cs="TTE1771BD8t00"/>
          <w:sz w:val="20"/>
          <w:szCs w:val="20"/>
        </w:rPr>
        <w:t>z</w:t>
      </w:r>
      <w:r w:rsidR="00676F8C" w:rsidRPr="002076CD">
        <w:rPr>
          <w:rFonts w:ascii="Verdana" w:hAnsi="Verdana" w:cs="TTE1771BD8t00"/>
          <w:sz w:val="20"/>
          <w:szCs w:val="20"/>
        </w:rPr>
        <w:t xml:space="preserve">a </w:t>
      </w:r>
      <w:r w:rsidR="007D352B" w:rsidRPr="002076CD">
        <w:rPr>
          <w:rFonts w:ascii="Verdana" w:hAnsi="Verdana" w:cs="TTE1771BD8t00"/>
          <w:sz w:val="20"/>
          <w:szCs w:val="20"/>
        </w:rPr>
        <w:t>skierowanie do wykonywania</w:t>
      </w:r>
      <w:r w:rsidR="00676F8C" w:rsidRPr="002076CD">
        <w:rPr>
          <w:rFonts w:ascii="Verdana" w:hAnsi="Verdana" w:cs="TTE1771BD8t00"/>
          <w:sz w:val="20"/>
          <w:szCs w:val="20"/>
        </w:rPr>
        <w:t xml:space="preserve"> </w:t>
      </w:r>
      <w:r w:rsidR="00701458" w:rsidRPr="002076CD">
        <w:rPr>
          <w:rFonts w:ascii="Verdana" w:hAnsi="Verdana" w:cs="TTE1771BD8t00"/>
          <w:sz w:val="20"/>
          <w:szCs w:val="20"/>
        </w:rPr>
        <w:t>Przedmiotu Umowy</w:t>
      </w:r>
      <w:r w:rsidR="00676F8C" w:rsidRPr="002076CD">
        <w:rPr>
          <w:rFonts w:ascii="Verdana" w:hAnsi="Verdana" w:cs="TTE1771BD8t00"/>
          <w:sz w:val="20"/>
          <w:szCs w:val="20"/>
        </w:rPr>
        <w:t xml:space="preserve"> os</w:t>
      </w:r>
      <w:r w:rsidR="00321DF0" w:rsidRPr="002076CD">
        <w:rPr>
          <w:rFonts w:ascii="Verdana" w:hAnsi="Verdana" w:cs="TTE1771BD8t00"/>
          <w:sz w:val="20"/>
          <w:szCs w:val="20"/>
        </w:rPr>
        <w:t>ób</w:t>
      </w:r>
      <w:r w:rsidR="00676F8C" w:rsidRPr="002076CD">
        <w:rPr>
          <w:rFonts w:ascii="Verdana" w:hAnsi="Verdana" w:cs="TTE1771BD8t00"/>
          <w:sz w:val="20"/>
          <w:szCs w:val="20"/>
        </w:rPr>
        <w:t xml:space="preserve"> inn</w:t>
      </w:r>
      <w:r w:rsidR="00712379" w:rsidRPr="002076CD">
        <w:rPr>
          <w:rFonts w:ascii="Verdana" w:hAnsi="Verdana" w:cs="TTE1771BD8t00"/>
          <w:sz w:val="20"/>
          <w:szCs w:val="20"/>
        </w:rPr>
        <w:t>ych</w:t>
      </w:r>
      <w:r w:rsidR="00676F8C" w:rsidRPr="002076CD">
        <w:rPr>
          <w:rFonts w:ascii="Verdana" w:hAnsi="Verdana" w:cs="TTE1771BD8t00"/>
          <w:sz w:val="20"/>
          <w:szCs w:val="20"/>
        </w:rPr>
        <w:t xml:space="preserve"> niż wykazane </w:t>
      </w:r>
      <w:r w:rsidR="006915D2">
        <w:rPr>
          <w:rFonts w:ascii="Verdana" w:hAnsi="Verdana" w:cs="TTE1771BD8t00"/>
          <w:sz w:val="20"/>
          <w:szCs w:val="20"/>
        </w:rPr>
        <w:br/>
      </w:r>
      <w:r w:rsidR="00676F8C" w:rsidRPr="002076CD">
        <w:rPr>
          <w:rFonts w:ascii="Verdana" w:hAnsi="Verdana" w:cs="TTE1771BD8t00"/>
          <w:sz w:val="20"/>
          <w:szCs w:val="20"/>
        </w:rPr>
        <w:t xml:space="preserve">w </w:t>
      </w:r>
      <w:r w:rsidR="00701458" w:rsidRPr="002076CD">
        <w:rPr>
          <w:rFonts w:ascii="Verdana" w:hAnsi="Verdana" w:cs="TTE1771BD8t00"/>
          <w:sz w:val="20"/>
          <w:szCs w:val="20"/>
        </w:rPr>
        <w:t>O</w:t>
      </w:r>
      <w:r w:rsidR="00676F8C" w:rsidRPr="002076CD">
        <w:rPr>
          <w:rFonts w:ascii="Verdana" w:hAnsi="Verdana" w:cs="TTE1771BD8t00"/>
          <w:sz w:val="20"/>
          <w:szCs w:val="20"/>
        </w:rPr>
        <w:t>fercie</w:t>
      </w:r>
      <w:r w:rsidR="00D97A49" w:rsidRPr="002076CD">
        <w:rPr>
          <w:rFonts w:ascii="Verdana" w:hAnsi="Verdana" w:cs="TTE1771BD8t00"/>
          <w:sz w:val="20"/>
          <w:szCs w:val="20"/>
        </w:rPr>
        <w:t xml:space="preserve"> </w:t>
      </w:r>
      <w:r w:rsidR="00676F8C" w:rsidRPr="002076CD">
        <w:rPr>
          <w:rFonts w:ascii="Verdana" w:hAnsi="Verdana" w:cs="TTE1771BD8t00"/>
          <w:sz w:val="20"/>
          <w:szCs w:val="20"/>
        </w:rPr>
        <w:t>w</w:t>
      </w:r>
      <w:r w:rsidR="00E14E6D" w:rsidRPr="002076CD">
        <w:rPr>
          <w:rFonts w:ascii="Verdana" w:hAnsi="Verdana" w:cs="TTE1771BD8t00"/>
          <w:sz w:val="20"/>
          <w:szCs w:val="20"/>
        </w:rPr>
        <w:t> </w:t>
      </w:r>
      <w:r w:rsidR="00676F8C" w:rsidRPr="002076CD">
        <w:rPr>
          <w:rFonts w:ascii="Verdana" w:hAnsi="Verdana" w:cs="TTE1771BD8t00"/>
          <w:sz w:val="20"/>
          <w:szCs w:val="20"/>
        </w:rPr>
        <w:t xml:space="preserve">ramach kryterium oceny ofert </w:t>
      </w:r>
      <w:r w:rsidR="00D97A49" w:rsidRPr="002076CD">
        <w:rPr>
          <w:rFonts w:ascii="Verdana" w:hAnsi="Verdana" w:cs="TTE1771BD8t00"/>
          <w:sz w:val="20"/>
          <w:szCs w:val="20"/>
        </w:rPr>
        <w:t>„</w:t>
      </w:r>
      <w:r w:rsidR="00DB226E" w:rsidRPr="002076CD">
        <w:rPr>
          <w:rFonts w:ascii="Verdana" w:hAnsi="Verdana" w:cs="TTE1771BD8t00"/>
          <w:sz w:val="20"/>
          <w:szCs w:val="20"/>
        </w:rPr>
        <w:t>D</w:t>
      </w:r>
      <w:r w:rsidR="00E03B56" w:rsidRPr="002076CD">
        <w:rPr>
          <w:rFonts w:ascii="Verdana" w:hAnsi="Verdana" w:cs="TTE1771BD8t00"/>
          <w:sz w:val="20"/>
          <w:szCs w:val="20"/>
        </w:rPr>
        <w:t xml:space="preserve">oświadczenie </w:t>
      </w:r>
      <w:r w:rsidR="00DB226E" w:rsidRPr="002076CD">
        <w:rPr>
          <w:rFonts w:ascii="Verdana" w:hAnsi="Verdana" w:cs="TTE1771BD8t00"/>
          <w:sz w:val="20"/>
          <w:szCs w:val="20"/>
        </w:rPr>
        <w:t>Personelu Wykonawcy</w:t>
      </w:r>
      <w:r w:rsidR="00D97A49" w:rsidRPr="002076CD">
        <w:rPr>
          <w:rFonts w:ascii="Verdana" w:hAnsi="Verdana" w:cs="TTE1771BD8t00"/>
          <w:sz w:val="20"/>
          <w:szCs w:val="20"/>
        </w:rPr>
        <w:t>”</w:t>
      </w:r>
      <w:r w:rsidR="00676F8C" w:rsidRPr="002076CD">
        <w:rPr>
          <w:rFonts w:ascii="Verdana" w:hAnsi="Verdana" w:cs="TTE1771BD8t00"/>
          <w:sz w:val="20"/>
          <w:szCs w:val="20"/>
        </w:rPr>
        <w:t xml:space="preserve"> bez akceptacji Zamawiającego, w wysokości</w:t>
      </w:r>
      <w:r w:rsidR="00701458" w:rsidRPr="002076CD">
        <w:rPr>
          <w:rFonts w:ascii="Verdana" w:hAnsi="Verdana" w:cs="TTE1771BD8t00"/>
          <w:sz w:val="20"/>
          <w:szCs w:val="20"/>
        </w:rPr>
        <w:t xml:space="preserve"> </w:t>
      </w:r>
      <w:r w:rsidR="005B5C26" w:rsidRPr="005B5C26">
        <w:rPr>
          <w:rFonts w:ascii="Verdana" w:hAnsi="Verdana" w:cs="TTE1771BD8t00"/>
          <w:b/>
          <w:bCs/>
          <w:sz w:val="20"/>
          <w:szCs w:val="20"/>
        </w:rPr>
        <w:t>0,</w:t>
      </w:r>
      <w:r w:rsidR="00A33FCA">
        <w:rPr>
          <w:rFonts w:ascii="Verdana" w:hAnsi="Verdana" w:cs="TTE1771BD8t00"/>
          <w:b/>
          <w:bCs/>
          <w:sz w:val="20"/>
          <w:szCs w:val="20"/>
        </w:rPr>
        <w:t>1</w:t>
      </w:r>
      <w:r w:rsidR="00E03B56" w:rsidRPr="002076CD">
        <w:rPr>
          <w:rFonts w:ascii="Verdana" w:hAnsi="Verdana" w:cs="TTE1771BD8t00"/>
          <w:b/>
          <w:bCs/>
          <w:sz w:val="20"/>
          <w:szCs w:val="20"/>
        </w:rPr>
        <w:t xml:space="preserve"> </w:t>
      </w:r>
      <w:r w:rsidR="00701458" w:rsidRPr="002076CD">
        <w:rPr>
          <w:rFonts w:ascii="Verdana" w:hAnsi="Verdana" w:cs="TTE1771BD8t00"/>
          <w:b/>
          <w:bCs/>
          <w:sz w:val="20"/>
          <w:szCs w:val="20"/>
        </w:rPr>
        <w:t>%</w:t>
      </w:r>
      <w:r w:rsidR="00E03B56" w:rsidRPr="002076CD">
        <w:rPr>
          <w:rFonts w:ascii="Verdana" w:hAnsi="Verdana" w:cs="TTE1771BD8t00"/>
          <w:sz w:val="20"/>
          <w:szCs w:val="20"/>
        </w:rPr>
        <w:t xml:space="preserve"> wynagrodzenia netto</w:t>
      </w:r>
      <w:r w:rsidR="00FD067C" w:rsidRPr="002076CD">
        <w:rPr>
          <w:rFonts w:ascii="Verdana" w:hAnsi="Verdana" w:cs="TTE1771BD8t00"/>
          <w:sz w:val="20"/>
          <w:szCs w:val="20"/>
        </w:rPr>
        <w:t>,</w:t>
      </w:r>
      <w:r w:rsidR="00E03B56" w:rsidRPr="00F13FB2">
        <w:rPr>
          <w:rFonts w:ascii="Verdana" w:hAnsi="Verdana" w:cs="TTE1771BD8t00"/>
          <w:sz w:val="20"/>
          <w:szCs w:val="20"/>
        </w:rPr>
        <w:t xml:space="preserve"> o którym mowa w § 2 ust. 1</w:t>
      </w:r>
      <w:r w:rsidR="00FD067C" w:rsidRPr="00F13FB2">
        <w:rPr>
          <w:rFonts w:ascii="Verdana" w:hAnsi="Verdana" w:cs="TTE1771BD8t00"/>
          <w:sz w:val="20"/>
          <w:szCs w:val="20"/>
        </w:rPr>
        <w:t xml:space="preserve"> Umowy</w:t>
      </w:r>
      <w:r w:rsidR="00530537" w:rsidRPr="00F13FB2">
        <w:rPr>
          <w:rFonts w:ascii="Verdana" w:hAnsi="Verdana" w:cs="TTE1771BD8t00"/>
          <w:sz w:val="20"/>
          <w:szCs w:val="20"/>
        </w:rPr>
        <w:t xml:space="preserve"> określonego na dzień zawarcia Umowy</w:t>
      </w:r>
      <w:r w:rsidR="00DA6800" w:rsidRPr="00F13FB2">
        <w:rPr>
          <w:rFonts w:ascii="Verdana" w:hAnsi="Verdana" w:cs="TTE1771BD8t00"/>
          <w:sz w:val="20"/>
          <w:szCs w:val="20"/>
        </w:rPr>
        <w:t xml:space="preserve">, </w:t>
      </w:r>
      <w:r w:rsidR="00DA6800" w:rsidRPr="002076CD">
        <w:rPr>
          <w:rFonts w:ascii="Verdana" w:hAnsi="Verdana" w:cs="TTE1771BD8t00"/>
          <w:sz w:val="20"/>
          <w:szCs w:val="20"/>
        </w:rPr>
        <w:t>za każdy taki przypadek</w:t>
      </w:r>
      <w:r w:rsidR="005644F5" w:rsidRPr="002076CD">
        <w:rPr>
          <w:rFonts w:ascii="Verdana" w:hAnsi="Verdana" w:cs="TTE1771BD8t00"/>
          <w:sz w:val="20"/>
          <w:szCs w:val="20"/>
        </w:rPr>
        <w:t xml:space="preserve"> naruszenia</w:t>
      </w:r>
      <w:r w:rsidR="00DA6800" w:rsidRPr="002076CD">
        <w:rPr>
          <w:rFonts w:ascii="Verdana" w:hAnsi="Verdana" w:cs="TTE1771BD8t00"/>
          <w:sz w:val="20"/>
          <w:szCs w:val="20"/>
        </w:rPr>
        <w:t xml:space="preserve"> w miesiącu</w:t>
      </w:r>
      <w:r w:rsidR="00E03B56" w:rsidRPr="00F13FB2">
        <w:rPr>
          <w:rFonts w:ascii="Verdana" w:hAnsi="Verdana" w:cs="TTE1771BD8t00"/>
          <w:sz w:val="20"/>
          <w:szCs w:val="20"/>
        </w:rPr>
        <w:t>,</w:t>
      </w:r>
      <w:r w:rsidR="00E03B56" w:rsidRPr="002076CD">
        <w:rPr>
          <w:rFonts w:ascii="Verdana" w:hAnsi="Verdana" w:cs="TTE1771BD8t00"/>
          <w:sz w:val="20"/>
          <w:szCs w:val="20"/>
        </w:rPr>
        <w:t xml:space="preserve"> </w:t>
      </w:r>
    </w:p>
    <w:p w14:paraId="3AB58E1F" w14:textId="0938F33A" w:rsidR="0043406A" w:rsidRPr="00C37451" w:rsidRDefault="0043406A" w:rsidP="00F86747">
      <w:pPr>
        <w:numPr>
          <w:ilvl w:val="0"/>
          <w:numId w:val="13"/>
        </w:numPr>
        <w:tabs>
          <w:tab w:val="num" w:pos="1276"/>
        </w:tabs>
        <w:spacing w:before="120" w:after="120" w:line="276" w:lineRule="auto"/>
        <w:ind w:left="1134" w:hanging="567"/>
        <w:jc w:val="both"/>
        <w:rPr>
          <w:rFonts w:ascii="Verdana" w:hAnsi="Verdana" w:cs="TTE1771BD8t00"/>
          <w:sz w:val="20"/>
          <w:szCs w:val="20"/>
        </w:rPr>
      </w:pPr>
      <w:r w:rsidRPr="00C37451">
        <w:rPr>
          <w:rFonts w:ascii="Verdana" w:hAnsi="Verdana" w:cs="TTE1771BD8t00"/>
          <w:sz w:val="20"/>
          <w:szCs w:val="20"/>
        </w:rPr>
        <w:t xml:space="preserve">za brak zapłaty wynagrodzenia należnego Podwykonawcy z tytułu zmiany wysokości wynagrodzenia zgodnie z art. 439 ust. 5 ustawy prawo zamówień publicznych – w wysokości  </w:t>
      </w:r>
      <w:r w:rsidR="005B5C26">
        <w:rPr>
          <w:rFonts w:ascii="Verdana" w:hAnsi="Verdana" w:cs="TTE1771BD8t00"/>
          <w:sz w:val="20"/>
          <w:szCs w:val="20"/>
        </w:rPr>
        <w:t>5</w:t>
      </w:r>
      <w:r w:rsidR="00410790" w:rsidRPr="00C37451">
        <w:rPr>
          <w:rFonts w:ascii="Verdana" w:hAnsi="Verdana" w:cs="TTE1771BD8t00"/>
          <w:sz w:val="20"/>
          <w:szCs w:val="20"/>
        </w:rPr>
        <w:t xml:space="preserve"> 000</w:t>
      </w:r>
      <w:r w:rsidRPr="00C37451">
        <w:rPr>
          <w:rFonts w:ascii="Verdana" w:hAnsi="Verdana" w:cs="TTE1771BD8t00"/>
          <w:sz w:val="20"/>
          <w:szCs w:val="20"/>
        </w:rPr>
        <w:t xml:space="preserve"> zł brutto (słownie: </w:t>
      </w:r>
      <w:r w:rsidR="00B70000">
        <w:rPr>
          <w:rFonts w:ascii="Verdana" w:hAnsi="Verdana" w:cs="TTE1771BD8t00"/>
          <w:sz w:val="20"/>
          <w:szCs w:val="20"/>
        </w:rPr>
        <w:t>p</w:t>
      </w:r>
      <w:r w:rsidR="00B70000" w:rsidRPr="00C37451">
        <w:rPr>
          <w:rFonts w:ascii="Verdana" w:hAnsi="Verdana" w:cs="TTE1771BD8t00"/>
          <w:sz w:val="20"/>
          <w:szCs w:val="20"/>
        </w:rPr>
        <w:t xml:space="preserve">ięć </w:t>
      </w:r>
      <w:r w:rsidR="00410790" w:rsidRPr="00C37451">
        <w:rPr>
          <w:rFonts w:ascii="Verdana" w:hAnsi="Verdana" w:cs="TTE1771BD8t00"/>
          <w:sz w:val="20"/>
          <w:szCs w:val="20"/>
        </w:rPr>
        <w:t>tysięcy złotych brutto</w:t>
      </w:r>
      <w:r w:rsidRPr="00C37451">
        <w:rPr>
          <w:rFonts w:ascii="Verdana" w:hAnsi="Verdana" w:cs="TTE1771BD8t00"/>
          <w:sz w:val="20"/>
          <w:szCs w:val="20"/>
        </w:rPr>
        <w:t>), za każdy taki przypadek</w:t>
      </w:r>
      <w:r w:rsidR="00B70000">
        <w:rPr>
          <w:rFonts w:ascii="Verdana" w:hAnsi="Verdana" w:cs="TTE1771BD8t00"/>
          <w:sz w:val="20"/>
          <w:szCs w:val="20"/>
        </w:rPr>
        <w:t>.</w:t>
      </w:r>
    </w:p>
    <w:p w14:paraId="621A1D44" w14:textId="5CD62513" w:rsidR="0043406A" w:rsidRPr="00A508D7" w:rsidRDefault="0043406A" w:rsidP="003163D0">
      <w:pPr>
        <w:tabs>
          <w:tab w:val="num" w:pos="1276"/>
        </w:tabs>
        <w:spacing w:before="120" w:after="120" w:line="276" w:lineRule="auto"/>
        <w:ind w:left="1134"/>
        <w:jc w:val="both"/>
        <w:rPr>
          <w:rFonts w:ascii="Verdana" w:hAnsi="Verdana" w:cs="TTE1771BD8t00"/>
          <w:sz w:val="20"/>
          <w:szCs w:val="20"/>
        </w:rPr>
      </w:pPr>
    </w:p>
    <w:p w14:paraId="52BBA124" w14:textId="5C23D2A1" w:rsidR="00061842" w:rsidRPr="00F13FB2" w:rsidRDefault="00061842" w:rsidP="009225BA">
      <w:pPr>
        <w:numPr>
          <w:ilvl w:val="0"/>
          <w:numId w:val="3"/>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Zapłacenie przez Wykonawcę kar w przypadkach określonych w ust. </w:t>
      </w:r>
      <w:r w:rsidR="00BA51F4" w:rsidRPr="00F13FB2">
        <w:rPr>
          <w:rFonts w:ascii="Verdana" w:hAnsi="Verdana" w:cs="TTE1771BD8t00"/>
          <w:sz w:val="20"/>
          <w:szCs w:val="20"/>
        </w:rPr>
        <w:t>1</w:t>
      </w:r>
      <w:r w:rsidRPr="00F13FB2">
        <w:rPr>
          <w:rFonts w:ascii="Verdana" w:hAnsi="Verdana" w:cs="TTE1771BD8t00"/>
          <w:sz w:val="20"/>
          <w:szCs w:val="20"/>
        </w:rPr>
        <w:t xml:space="preserve"> </w:t>
      </w:r>
      <w:r w:rsidR="00B37E9B" w:rsidRPr="00F13FB2">
        <w:rPr>
          <w:rFonts w:ascii="Verdana" w:hAnsi="Verdana" w:cs="TTE1771BD8t00"/>
          <w:sz w:val="20"/>
          <w:szCs w:val="20"/>
        </w:rPr>
        <w:t>pkt 3-</w:t>
      </w:r>
      <w:r w:rsidR="00553C1B" w:rsidRPr="00F13FB2">
        <w:rPr>
          <w:rFonts w:ascii="Verdana" w:hAnsi="Verdana" w:cs="TTE1771BD8t00"/>
          <w:sz w:val="20"/>
          <w:szCs w:val="20"/>
        </w:rPr>
        <w:t>1</w:t>
      </w:r>
      <w:r w:rsidR="000910C2">
        <w:rPr>
          <w:rFonts w:ascii="Verdana" w:hAnsi="Verdana" w:cs="TTE1771BD8t00"/>
          <w:sz w:val="20"/>
          <w:szCs w:val="20"/>
        </w:rPr>
        <w:t>1</w:t>
      </w:r>
      <w:r w:rsidR="00553C1B" w:rsidRPr="00F13FB2">
        <w:rPr>
          <w:rFonts w:ascii="Verdana" w:hAnsi="Verdana" w:cs="TTE1771BD8t00"/>
          <w:sz w:val="20"/>
          <w:szCs w:val="20"/>
        </w:rPr>
        <w:t xml:space="preserve"> </w:t>
      </w:r>
      <w:r w:rsidRPr="00F13FB2">
        <w:rPr>
          <w:rFonts w:ascii="Verdana" w:hAnsi="Verdana" w:cs="TTE1771BD8t00"/>
          <w:sz w:val="20"/>
          <w:szCs w:val="20"/>
        </w:rPr>
        <w:t xml:space="preserve">nie zwalnia Wykonawcy z obowiązku ukończenia </w:t>
      </w:r>
      <w:r w:rsidR="001700C3" w:rsidRPr="00F13FB2">
        <w:rPr>
          <w:rFonts w:ascii="Verdana" w:hAnsi="Verdana" w:cs="TTE1771BD8t00"/>
          <w:sz w:val="20"/>
          <w:szCs w:val="20"/>
        </w:rPr>
        <w:t>P</w:t>
      </w:r>
      <w:r w:rsidRPr="00F13FB2">
        <w:rPr>
          <w:rFonts w:ascii="Verdana" w:hAnsi="Verdana" w:cs="TTE1771BD8t00"/>
          <w:sz w:val="20"/>
          <w:szCs w:val="20"/>
        </w:rPr>
        <w:t xml:space="preserve">rzedmiotu Umowy lub </w:t>
      </w:r>
      <w:r w:rsidR="00B37E9B" w:rsidRPr="00F13FB2">
        <w:rPr>
          <w:rFonts w:ascii="Verdana" w:hAnsi="Verdana" w:cs="TTE1771BD8t00"/>
          <w:sz w:val="20"/>
          <w:szCs w:val="20"/>
        </w:rPr>
        <w:t xml:space="preserve">jakichkolwiek innych obowiązków </w:t>
      </w:r>
      <w:r w:rsidRPr="00F13FB2">
        <w:rPr>
          <w:rFonts w:ascii="Verdana" w:hAnsi="Verdana" w:cs="TTE1771BD8t00"/>
          <w:sz w:val="20"/>
          <w:szCs w:val="20"/>
        </w:rPr>
        <w:t>wynikających z Umowy.</w:t>
      </w:r>
    </w:p>
    <w:p w14:paraId="0321C2BD" w14:textId="22C91C3D" w:rsidR="00DE7394" w:rsidRPr="00F13FB2" w:rsidRDefault="00E247E9" w:rsidP="009225BA">
      <w:pPr>
        <w:numPr>
          <w:ilvl w:val="0"/>
          <w:numId w:val="3"/>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68698t00"/>
          <w:sz w:val="20"/>
          <w:szCs w:val="20"/>
        </w:rPr>
        <w:t>Zamawiający jest uprawniony do potrącenia należnych mu kar umownych z</w:t>
      </w:r>
      <w:r w:rsidR="00B027C0" w:rsidRPr="00F13FB2">
        <w:rPr>
          <w:rFonts w:ascii="Verdana" w:hAnsi="Verdana" w:cs="TTE1768698t00"/>
          <w:sz w:val="20"/>
          <w:szCs w:val="20"/>
        </w:rPr>
        <w:t> </w:t>
      </w:r>
      <w:r w:rsidRPr="00F13FB2">
        <w:rPr>
          <w:rFonts w:ascii="Verdana" w:hAnsi="Verdana" w:cs="TTE1768698t00"/>
          <w:sz w:val="20"/>
          <w:szCs w:val="20"/>
        </w:rPr>
        <w:t>wynagrodzenia przysługującego Wykonawcy lub z zabezpieczenia należytego wykonania Umowy</w:t>
      </w:r>
      <w:r w:rsidR="003374D6" w:rsidRPr="00F13FB2">
        <w:rPr>
          <w:rFonts w:ascii="Verdana" w:hAnsi="Verdana" w:cs="TTE1768698t00"/>
          <w:sz w:val="20"/>
          <w:szCs w:val="20"/>
        </w:rPr>
        <w:t>, na co Wykonawca wyraża zgodę</w:t>
      </w:r>
      <w:r w:rsidRPr="00F13FB2">
        <w:rPr>
          <w:rFonts w:ascii="Verdana" w:hAnsi="Verdana" w:cs="TTE1768698t00"/>
          <w:sz w:val="20"/>
          <w:szCs w:val="20"/>
        </w:rPr>
        <w:t>.</w:t>
      </w:r>
      <w:r w:rsidR="002936E6" w:rsidRPr="00F13FB2">
        <w:rPr>
          <w:rFonts w:ascii="Verdana" w:hAnsi="Verdana" w:cs="TTE1768698t00"/>
          <w:sz w:val="20"/>
          <w:szCs w:val="20"/>
        </w:rPr>
        <w:t xml:space="preserve"> </w:t>
      </w:r>
      <w:r w:rsidR="002936E6" w:rsidRPr="00F13FB2">
        <w:rPr>
          <w:rFonts w:ascii="Verdana" w:hAnsi="Verdana" w:cs="Arial"/>
          <w:spacing w:val="-2"/>
          <w:sz w:val="20"/>
          <w:szCs w:val="20"/>
        </w:rPr>
        <w:t xml:space="preserve">Łączna wysokość </w:t>
      </w:r>
      <w:r w:rsidR="005A4D28" w:rsidRPr="00F13FB2">
        <w:rPr>
          <w:rFonts w:ascii="Verdana" w:hAnsi="Verdana" w:cs="Arial"/>
          <w:spacing w:val="-2"/>
          <w:sz w:val="20"/>
          <w:szCs w:val="20"/>
        </w:rPr>
        <w:t>k</w:t>
      </w:r>
      <w:r w:rsidR="002936E6" w:rsidRPr="00F13FB2">
        <w:rPr>
          <w:rFonts w:ascii="Verdana" w:hAnsi="Verdana" w:cs="Arial"/>
          <w:spacing w:val="-2"/>
          <w:sz w:val="20"/>
          <w:szCs w:val="20"/>
        </w:rPr>
        <w:t xml:space="preserve">ar umownych należnych Zamawiającemu nie przekroczy </w:t>
      </w:r>
      <w:r w:rsidR="002936E6" w:rsidRPr="00F13FB2">
        <w:rPr>
          <w:rFonts w:ascii="Verdana" w:hAnsi="Verdana" w:cs="Arial"/>
          <w:b/>
          <w:spacing w:val="-2"/>
          <w:sz w:val="20"/>
          <w:szCs w:val="20"/>
        </w:rPr>
        <w:t>20%</w:t>
      </w:r>
      <w:r w:rsidR="002936E6" w:rsidRPr="00F13FB2">
        <w:rPr>
          <w:rFonts w:ascii="Verdana" w:hAnsi="Verdana" w:cs="Arial"/>
          <w:b/>
          <w:sz w:val="20"/>
          <w:szCs w:val="20"/>
        </w:rPr>
        <w:t xml:space="preserve"> </w:t>
      </w:r>
      <w:r w:rsidR="002936E6" w:rsidRPr="00F13FB2">
        <w:rPr>
          <w:rFonts w:ascii="Verdana" w:hAnsi="Verdana" w:cs="TTE1771BD8t00"/>
          <w:sz w:val="20"/>
          <w:szCs w:val="20"/>
        </w:rPr>
        <w:t>kwoty wynagrodzenia</w:t>
      </w:r>
      <w:r w:rsidR="004C66C7" w:rsidRPr="00F13FB2">
        <w:rPr>
          <w:rFonts w:ascii="Verdana" w:hAnsi="Verdana" w:cs="TTE1771BD8t00"/>
          <w:sz w:val="20"/>
          <w:szCs w:val="20"/>
        </w:rPr>
        <w:t xml:space="preserve"> netto</w:t>
      </w:r>
      <w:r w:rsidR="002936E6" w:rsidRPr="00F13FB2">
        <w:rPr>
          <w:rFonts w:ascii="Verdana" w:hAnsi="Verdana" w:cs="TTE1771BD8t00"/>
          <w:sz w:val="20"/>
          <w:szCs w:val="20"/>
        </w:rPr>
        <w:t>, o którym mowa w § 2 ust. 1</w:t>
      </w:r>
      <w:r w:rsidR="00075FA1" w:rsidRPr="00F13FB2">
        <w:rPr>
          <w:rFonts w:ascii="Verdana" w:hAnsi="Verdana" w:cs="TTE1771BD8t00"/>
          <w:sz w:val="20"/>
          <w:szCs w:val="20"/>
        </w:rPr>
        <w:t xml:space="preserve"> Umowy</w:t>
      </w:r>
      <w:r w:rsidR="008C1B5B" w:rsidRPr="00F13FB2">
        <w:rPr>
          <w:rFonts w:ascii="Verdana" w:hAnsi="Verdana" w:cs="TTE1771BD8t00"/>
          <w:sz w:val="20"/>
          <w:szCs w:val="20"/>
        </w:rPr>
        <w:t>,</w:t>
      </w:r>
      <w:r w:rsidR="00530537" w:rsidRPr="00F13FB2">
        <w:rPr>
          <w:rFonts w:ascii="Verdana" w:hAnsi="Verdana" w:cs="TTE1771BD8t00"/>
          <w:sz w:val="20"/>
          <w:szCs w:val="20"/>
        </w:rPr>
        <w:t xml:space="preserve"> określonego na dzień zawarcia Umowy</w:t>
      </w:r>
      <w:r w:rsidR="002936E6" w:rsidRPr="00F13FB2">
        <w:rPr>
          <w:rFonts w:ascii="Verdana" w:hAnsi="Verdana" w:cs="Arial"/>
          <w:sz w:val="20"/>
          <w:szCs w:val="20"/>
        </w:rPr>
        <w:t>.</w:t>
      </w:r>
    </w:p>
    <w:p w14:paraId="41388C46" w14:textId="508FD553" w:rsidR="006D6418" w:rsidRPr="00F13FB2" w:rsidRDefault="006D6418" w:rsidP="009225BA">
      <w:pPr>
        <w:numPr>
          <w:ilvl w:val="0"/>
          <w:numId w:val="3"/>
        </w:numPr>
        <w:tabs>
          <w:tab w:val="clear" w:pos="360"/>
        </w:tabs>
        <w:spacing w:before="120" w:after="120" w:line="276" w:lineRule="auto"/>
        <w:ind w:left="567" w:hanging="567"/>
        <w:jc w:val="both"/>
        <w:rPr>
          <w:rFonts w:ascii="Verdana" w:eastAsia="Verdana" w:hAnsi="Verdana" w:cs="Verdana"/>
          <w:spacing w:val="-2"/>
          <w:sz w:val="20"/>
          <w:szCs w:val="20"/>
        </w:rPr>
      </w:pPr>
      <w:r w:rsidRPr="00F13FB2">
        <w:rPr>
          <w:rFonts w:ascii="Verdana" w:hAnsi="Verdana"/>
          <w:spacing w:val="-2"/>
          <w:sz w:val="20"/>
          <w:szCs w:val="20"/>
        </w:rPr>
        <w:t xml:space="preserve">Zamawiający zapłaci </w:t>
      </w:r>
      <w:r w:rsidR="00661D7C" w:rsidRPr="00F13FB2">
        <w:rPr>
          <w:rFonts w:ascii="Verdana" w:hAnsi="Verdana"/>
          <w:spacing w:val="-2"/>
          <w:sz w:val="20"/>
          <w:szCs w:val="20"/>
        </w:rPr>
        <w:t xml:space="preserve">Wykonawcy </w:t>
      </w:r>
      <w:r w:rsidRPr="00F13FB2">
        <w:rPr>
          <w:rFonts w:ascii="Verdana" w:hAnsi="Verdana"/>
          <w:spacing w:val="-2"/>
          <w:sz w:val="20"/>
          <w:szCs w:val="20"/>
        </w:rPr>
        <w:t xml:space="preserve">karę umowną z tytułu odstąpienia </w:t>
      </w:r>
      <w:r w:rsidR="00661D7C" w:rsidRPr="00F13FB2">
        <w:rPr>
          <w:rFonts w:ascii="Verdana" w:hAnsi="Verdana"/>
          <w:spacing w:val="-2"/>
          <w:sz w:val="20"/>
          <w:szCs w:val="20"/>
        </w:rPr>
        <w:t xml:space="preserve">przez Wykonawcę </w:t>
      </w:r>
      <w:r w:rsidRPr="00F13FB2">
        <w:rPr>
          <w:rFonts w:ascii="Verdana" w:hAnsi="Verdana"/>
          <w:spacing w:val="-2"/>
          <w:sz w:val="20"/>
          <w:szCs w:val="20"/>
        </w:rPr>
        <w:t xml:space="preserve">od całości </w:t>
      </w:r>
      <w:r w:rsidR="001558AF" w:rsidRPr="00F13FB2">
        <w:rPr>
          <w:rFonts w:ascii="Verdana" w:hAnsi="Verdana"/>
          <w:spacing w:val="-2"/>
          <w:sz w:val="20"/>
          <w:szCs w:val="20"/>
        </w:rPr>
        <w:t>U</w:t>
      </w:r>
      <w:r w:rsidRPr="00F13FB2">
        <w:rPr>
          <w:rFonts w:ascii="Verdana" w:hAnsi="Verdana"/>
          <w:spacing w:val="-2"/>
          <w:sz w:val="20"/>
          <w:szCs w:val="20"/>
        </w:rPr>
        <w:t xml:space="preserve">mowy lub jej części z przyczyn leżących po stronie Zamawiającego – w wysokości </w:t>
      </w:r>
      <w:r w:rsidRPr="00F13FB2">
        <w:rPr>
          <w:rFonts w:ascii="Verdana" w:hAnsi="Verdana"/>
          <w:b/>
          <w:spacing w:val="-2"/>
          <w:sz w:val="20"/>
          <w:szCs w:val="20"/>
        </w:rPr>
        <w:t>10 %</w:t>
      </w:r>
      <w:r w:rsidRPr="00F13FB2">
        <w:rPr>
          <w:rFonts w:ascii="Verdana" w:hAnsi="Verdana"/>
          <w:spacing w:val="-2"/>
          <w:sz w:val="20"/>
          <w:szCs w:val="20"/>
        </w:rPr>
        <w:t xml:space="preserve"> wynagrodzenia </w:t>
      </w:r>
      <w:r w:rsidR="004C66C7" w:rsidRPr="00F13FB2">
        <w:rPr>
          <w:rFonts w:ascii="Verdana" w:hAnsi="Verdana"/>
          <w:spacing w:val="-2"/>
          <w:sz w:val="20"/>
          <w:szCs w:val="20"/>
        </w:rPr>
        <w:t>netto</w:t>
      </w:r>
      <w:r w:rsidRPr="00F13FB2">
        <w:rPr>
          <w:rFonts w:ascii="Verdana" w:hAnsi="Verdana"/>
          <w:spacing w:val="-2"/>
          <w:sz w:val="20"/>
          <w:szCs w:val="20"/>
        </w:rPr>
        <w:t xml:space="preserve">, </w:t>
      </w:r>
      <w:bookmarkStart w:id="38" w:name="_Hlk114148569"/>
      <w:r w:rsidRPr="00F13FB2">
        <w:rPr>
          <w:rFonts w:ascii="Verdana" w:hAnsi="Verdana"/>
          <w:spacing w:val="-2"/>
          <w:sz w:val="20"/>
          <w:szCs w:val="20"/>
        </w:rPr>
        <w:t>o którym mowa w § 2 ust. 1</w:t>
      </w:r>
      <w:bookmarkEnd w:id="38"/>
      <w:r w:rsidR="00FD067C" w:rsidRPr="00F13FB2">
        <w:rPr>
          <w:rFonts w:ascii="Verdana" w:hAnsi="Verdana"/>
          <w:spacing w:val="-2"/>
          <w:sz w:val="20"/>
          <w:szCs w:val="20"/>
        </w:rPr>
        <w:t xml:space="preserve"> Umowy</w:t>
      </w:r>
      <w:r w:rsidR="008C1B5B" w:rsidRPr="00F13FB2">
        <w:rPr>
          <w:rFonts w:ascii="Verdana" w:hAnsi="Verdana"/>
          <w:spacing w:val="-2"/>
          <w:sz w:val="20"/>
          <w:szCs w:val="20"/>
        </w:rPr>
        <w:t>,</w:t>
      </w:r>
      <w:r w:rsidRPr="00F13FB2">
        <w:rPr>
          <w:rFonts w:ascii="Verdana" w:hAnsi="Verdana"/>
          <w:spacing w:val="-2"/>
          <w:sz w:val="20"/>
          <w:szCs w:val="20"/>
        </w:rPr>
        <w:t xml:space="preserve"> </w:t>
      </w:r>
      <w:r w:rsidR="00530537" w:rsidRPr="00F13FB2">
        <w:rPr>
          <w:rFonts w:ascii="Verdana" w:hAnsi="Verdana" w:cs="TTE1771BD8t00"/>
          <w:sz w:val="20"/>
          <w:szCs w:val="20"/>
        </w:rPr>
        <w:t>określonego na dzień zawarcia Umowy</w:t>
      </w:r>
      <w:r w:rsidR="30BBA6D8" w:rsidRPr="00F13FB2">
        <w:rPr>
          <w:rFonts w:ascii="Verdana" w:hAnsi="Verdana"/>
          <w:spacing w:val="-2"/>
          <w:sz w:val="20"/>
          <w:szCs w:val="20"/>
        </w:rPr>
        <w:t>.</w:t>
      </w:r>
      <w:r w:rsidRPr="00F13FB2">
        <w:rPr>
          <w:rFonts w:ascii="Verdana" w:hAnsi="Verdana"/>
          <w:spacing w:val="-2"/>
          <w:sz w:val="20"/>
          <w:szCs w:val="20"/>
        </w:rPr>
        <w:t xml:space="preserve"> W przypadku odstąpienia od części Umowy kara </w:t>
      </w:r>
      <w:r w:rsidR="00261BE3" w:rsidRPr="00F13FB2">
        <w:rPr>
          <w:rFonts w:ascii="Verdana" w:hAnsi="Verdana"/>
          <w:spacing w:val="-2"/>
          <w:sz w:val="20"/>
          <w:szCs w:val="20"/>
        </w:rPr>
        <w:t>umowna</w:t>
      </w:r>
      <w:r w:rsidRPr="00F13FB2">
        <w:rPr>
          <w:rFonts w:ascii="Verdana" w:hAnsi="Verdana"/>
          <w:spacing w:val="-2"/>
          <w:sz w:val="20"/>
          <w:szCs w:val="20"/>
        </w:rPr>
        <w:t xml:space="preserve"> będzie naliczana od wynagrodzenia</w:t>
      </w:r>
      <w:r w:rsidR="32205339" w:rsidRPr="00F13FB2">
        <w:rPr>
          <w:rFonts w:ascii="Verdana" w:hAnsi="Verdana"/>
          <w:spacing w:val="-2"/>
          <w:sz w:val="20"/>
          <w:szCs w:val="20"/>
        </w:rPr>
        <w:t xml:space="preserve"> przypadającego </w:t>
      </w:r>
      <w:r w:rsidR="008D0465" w:rsidRPr="00F13FB2">
        <w:rPr>
          <w:rFonts w:ascii="Verdana" w:hAnsi="Verdana"/>
          <w:spacing w:val="-2"/>
          <w:sz w:val="20"/>
          <w:szCs w:val="20"/>
        </w:rPr>
        <w:t xml:space="preserve">na wartość danego </w:t>
      </w:r>
      <w:r w:rsidR="00451F88">
        <w:rPr>
          <w:rFonts w:ascii="Verdana" w:hAnsi="Verdana"/>
          <w:spacing w:val="-2"/>
          <w:sz w:val="20"/>
          <w:szCs w:val="20"/>
        </w:rPr>
        <w:t>Etapu Umowy</w:t>
      </w:r>
      <w:r w:rsidR="008D0465" w:rsidRPr="00F13FB2">
        <w:rPr>
          <w:rFonts w:ascii="Verdana" w:hAnsi="Verdana"/>
          <w:spacing w:val="-2"/>
          <w:sz w:val="20"/>
          <w:szCs w:val="20"/>
        </w:rPr>
        <w:t>, od</w:t>
      </w:r>
      <w:r w:rsidR="009511A0" w:rsidRPr="00F13FB2">
        <w:rPr>
          <w:rFonts w:ascii="Verdana" w:hAnsi="Verdana"/>
          <w:spacing w:val="-2"/>
          <w:sz w:val="20"/>
          <w:szCs w:val="20"/>
        </w:rPr>
        <w:t> </w:t>
      </w:r>
      <w:r w:rsidR="008D0465" w:rsidRPr="00F13FB2">
        <w:rPr>
          <w:rFonts w:ascii="Verdana" w:hAnsi="Verdana"/>
          <w:spacing w:val="-2"/>
          <w:sz w:val="20"/>
          <w:szCs w:val="20"/>
        </w:rPr>
        <w:t>którego odstąpiono</w:t>
      </w:r>
      <w:r w:rsidR="32205339" w:rsidRPr="00F13FB2">
        <w:rPr>
          <w:rFonts w:ascii="Verdana" w:hAnsi="Verdana"/>
          <w:spacing w:val="-2"/>
          <w:sz w:val="20"/>
          <w:szCs w:val="20"/>
        </w:rPr>
        <w:t>.</w:t>
      </w:r>
    </w:p>
    <w:p w14:paraId="4178D418" w14:textId="7E8F3056" w:rsidR="00AB5AD8" w:rsidRPr="00F13FB2" w:rsidRDefault="004C2271" w:rsidP="009225BA">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sidRPr="00F13FB2">
        <w:rPr>
          <w:rFonts w:ascii="Verdana" w:hAnsi="Verdana"/>
          <w:color w:val="auto"/>
          <w:spacing w:val="-2"/>
          <w:sz w:val="20"/>
          <w:szCs w:val="20"/>
        </w:rPr>
        <w:t xml:space="preserve">Strony </w:t>
      </w:r>
      <w:r w:rsidR="002936E6" w:rsidRPr="00F13FB2">
        <w:rPr>
          <w:rFonts w:ascii="Verdana" w:hAnsi="Verdana"/>
          <w:color w:val="auto"/>
          <w:spacing w:val="-2"/>
          <w:sz w:val="20"/>
          <w:szCs w:val="20"/>
        </w:rPr>
        <w:t>zastrzega</w:t>
      </w:r>
      <w:r w:rsidRPr="00F13FB2">
        <w:rPr>
          <w:rFonts w:ascii="Verdana" w:hAnsi="Verdana"/>
          <w:color w:val="auto"/>
          <w:spacing w:val="-2"/>
          <w:sz w:val="20"/>
          <w:szCs w:val="20"/>
        </w:rPr>
        <w:t>ją</w:t>
      </w:r>
      <w:r w:rsidR="002936E6" w:rsidRPr="00F13FB2">
        <w:rPr>
          <w:rFonts w:ascii="Verdana" w:hAnsi="Verdana"/>
          <w:color w:val="auto"/>
          <w:spacing w:val="-2"/>
          <w:sz w:val="20"/>
          <w:szCs w:val="20"/>
        </w:rPr>
        <w:t xml:space="preserve"> sobie prawo do żądania odszkodowania uzupełniającego przenoszącego wysokość </w:t>
      </w:r>
      <w:r w:rsidR="005A4D28" w:rsidRPr="00F13FB2">
        <w:rPr>
          <w:rFonts w:ascii="Verdana" w:hAnsi="Verdana"/>
          <w:color w:val="auto"/>
          <w:spacing w:val="-2"/>
          <w:sz w:val="20"/>
          <w:szCs w:val="20"/>
        </w:rPr>
        <w:t>k</w:t>
      </w:r>
      <w:r w:rsidR="002936E6" w:rsidRPr="00F13FB2">
        <w:rPr>
          <w:rFonts w:ascii="Verdana" w:hAnsi="Verdana"/>
          <w:color w:val="auto"/>
          <w:spacing w:val="-2"/>
          <w:sz w:val="20"/>
          <w:szCs w:val="20"/>
        </w:rPr>
        <w:t xml:space="preserve">ar umownych do wysokości rzeczywiście poniesionej szkody, </w:t>
      </w:r>
      <w:r w:rsidR="002936E6" w:rsidRPr="00F13FB2">
        <w:rPr>
          <w:rFonts w:ascii="Verdana" w:hAnsi="Verdana"/>
          <w:color w:val="auto"/>
          <w:spacing w:val="-2"/>
          <w:sz w:val="20"/>
          <w:szCs w:val="20"/>
        </w:rPr>
        <w:lastRenderedPageBreak/>
        <w:t>powstałej lub mogącej powstać w związku z niewykonaniem lub nienależytym wykonywaniem</w:t>
      </w:r>
      <w:r w:rsidR="00A969CD" w:rsidRPr="00F13FB2">
        <w:rPr>
          <w:rFonts w:ascii="Verdana" w:hAnsi="Verdana"/>
          <w:color w:val="auto"/>
          <w:spacing w:val="-2"/>
          <w:sz w:val="20"/>
          <w:szCs w:val="20"/>
        </w:rPr>
        <w:t xml:space="preserve"> </w:t>
      </w:r>
      <w:r w:rsidR="002936E6" w:rsidRPr="00F13FB2">
        <w:rPr>
          <w:rFonts w:ascii="Verdana" w:hAnsi="Verdana"/>
          <w:color w:val="auto"/>
          <w:spacing w:val="-2"/>
          <w:sz w:val="20"/>
          <w:szCs w:val="20"/>
        </w:rPr>
        <w:t>Umowy.</w:t>
      </w:r>
      <w:r w:rsidRPr="00F13FB2">
        <w:rPr>
          <w:rFonts w:ascii="Verdana" w:hAnsi="Verdana"/>
          <w:color w:val="auto"/>
          <w:spacing w:val="-2"/>
          <w:sz w:val="20"/>
          <w:szCs w:val="20"/>
        </w:rPr>
        <w:t xml:space="preserve"> </w:t>
      </w:r>
    </w:p>
    <w:p w14:paraId="563E56AA" w14:textId="36E01DDA" w:rsidR="004F6141" w:rsidRPr="00F13FB2" w:rsidRDefault="004F6141" w:rsidP="009225BA">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sidRPr="00F13FB2">
        <w:rPr>
          <w:rFonts w:ascii="Verdana" w:hAnsi="Verdana"/>
          <w:color w:val="auto"/>
          <w:spacing w:val="-2"/>
          <w:sz w:val="20"/>
          <w:szCs w:val="20"/>
        </w:rPr>
        <w:t>Odstąpienie od umowy nie pozbawia Stron prawa do żądania kar umownych wynikających ze zdarzeń, kt</w:t>
      </w:r>
      <w:r w:rsidRPr="00F13FB2">
        <w:rPr>
          <w:rFonts w:ascii="Verdana" w:hAnsi="Verdana" w:hint="eastAsia"/>
          <w:color w:val="auto"/>
          <w:spacing w:val="-2"/>
          <w:sz w:val="20"/>
          <w:szCs w:val="20"/>
        </w:rPr>
        <w:t>ó</w:t>
      </w:r>
      <w:r w:rsidRPr="00F13FB2">
        <w:rPr>
          <w:rFonts w:ascii="Verdana" w:hAnsi="Verdana"/>
          <w:color w:val="auto"/>
          <w:spacing w:val="-2"/>
          <w:sz w:val="20"/>
          <w:szCs w:val="20"/>
        </w:rPr>
        <w:t>re nastąpi</w:t>
      </w:r>
      <w:r w:rsidRPr="00F13FB2">
        <w:rPr>
          <w:rFonts w:ascii="Verdana" w:hAnsi="Verdana" w:hint="eastAsia"/>
          <w:color w:val="auto"/>
          <w:spacing w:val="-2"/>
          <w:sz w:val="20"/>
          <w:szCs w:val="20"/>
        </w:rPr>
        <w:t>ł</w:t>
      </w:r>
      <w:r w:rsidRPr="00F13FB2">
        <w:rPr>
          <w:rFonts w:ascii="Verdana" w:hAnsi="Verdana"/>
          <w:color w:val="auto"/>
          <w:spacing w:val="-2"/>
          <w:sz w:val="20"/>
          <w:szCs w:val="20"/>
        </w:rPr>
        <w:t>y przed odstąpieniem.</w:t>
      </w:r>
    </w:p>
    <w:p w14:paraId="379CD2DE" w14:textId="77777777" w:rsidR="00E01BAD" w:rsidRDefault="00E01BAD" w:rsidP="009225BA">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Pr>
          <w:rFonts w:ascii="Verdana" w:hAnsi="Verdana"/>
          <w:color w:val="auto"/>
          <w:spacing w:val="-2"/>
          <w:sz w:val="20"/>
          <w:szCs w:val="20"/>
        </w:rPr>
        <w:t xml:space="preserve">Wykonawca w terminie podanym w nocie obciążeniowej, wskazującej kwotę naliczonych kar umownych, dokona zapłaty kary umownej, pod rygorem naliczenia odsetek za opóźnienie, liczonych za każdy dzień opóźnienia. </w:t>
      </w:r>
    </w:p>
    <w:p w14:paraId="5DE41EF0" w14:textId="77777777" w:rsidR="004F6141" w:rsidRPr="00F13FB2" w:rsidRDefault="004F6141" w:rsidP="00606AF6">
      <w:pPr>
        <w:pStyle w:val="Akapitzlist"/>
        <w:spacing w:after="120"/>
        <w:ind w:left="567"/>
        <w:contextualSpacing w:val="0"/>
        <w:jc w:val="both"/>
        <w:rPr>
          <w:rFonts w:ascii="Verdana" w:hAnsi="Verdana"/>
          <w:color w:val="auto"/>
          <w:spacing w:val="-2"/>
          <w:sz w:val="20"/>
          <w:szCs w:val="20"/>
        </w:rPr>
      </w:pPr>
    </w:p>
    <w:p w14:paraId="1AF94D6E" w14:textId="1AEF4662" w:rsidR="0080470C" w:rsidRPr="00F13FB2" w:rsidRDefault="0080470C"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A75998" w:rsidRPr="00F13FB2">
        <w:rPr>
          <w:rFonts w:ascii="Verdana" w:hAnsi="Verdana" w:cs="TTE1768698t00"/>
          <w:b/>
          <w:sz w:val="20"/>
          <w:szCs w:val="20"/>
        </w:rPr>
        <w:t>1</w:t>
      </w:r>
      <w:r w:rsidR="00E01BAD">
        <w:rPr>
          <w:rFonts w:ascii="Verdana" w:hAnsi="Verdana" w:cs="TTE1768698t00"/>
          <w:b/>
          <w:sz w:val="20"/>
          <w:szCs w:val="20"/>
        </w:rPr>
        <w:t>8</w:t>
      </w:r>
    </w:p>
    <w:p w14:paraId="691C467B" w14:textId="77777777" w:rsidR="0080470C" w:rsidRPr="00F13FB2" w:rsidRDefault="0080470C"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E73E69" w:rsidRPr="00F13FB2">
        <w:rPr>
          <w:rFonts w:ascii="Verdana" w:hAnsi="Verdana" w:cs="TTE1768698t00"/>
          <w:b/>
          <w:sz w:val="20"/>
          <w:szCs w:val="20"/>
        </w:rPr>
        <w:t>O</w:t>
      </w:r>
      <w:r w:rsidRPr="00F13FB2">
        <w:rPr>
          <w:rFonts w:ascii="Verdana" w:hAnsi="Verdana" w:cs="TTE1768698t00"/>
          <w:b/>
          <w:sz w:val="20"/>
          <w:szCs w:val="20"/>
        </w:rPr>
        <w:t xml:space="preserve">dstąpienie od </w:t>
      </w:r>
      <w:r w:rsidR="00E73E69" w:rsidRPr="00F13FB2">
        <w:rPr>
          <w:rFonts w:ascii="Verdana" w:hAnsi="Verdana" w:cs="TTE1768698t00"/>
          <w:b/>
          <w:sz w:val="20"/>
          <w:szCs w:val="20"/>
        </w:rPr>
        <w:t>U</w:t>
      </w:r>
      <w:r w:rsidRPr="00F13FB2">
        <w:rPr>
          <w:rFonts w:ascii="Verdana" w:hAnsi="Verdana" w:cs="TTE1768698t00"/>
          <w:b/>
          <w:sz w:val="20"/>
          <w:szCs w:val="20"/>
        </w:rPr>
        <w:t>mowy)</w:t>
      </w:r>
    </w:p>
    <w:p w14:paraId="7CC8CE7F" w14:textId="4B4C669F" w:rsidR="002446C9" w:rsidRPr="00F13FB2" w:rsidRDefault="00AA197B" w:rsidP="009225BA">
      <w:pPr>
        <w:numPr>
          <w:ilvl w:val="0"/>
          <w:numId w:val="4"/>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Poza przypadkami przewidzianymi pozostałymi postanowieniami Umowy oraz przepisami prawa, </w:t>
      </w:r>
      <w:r w:rsidR="000238E1" w:rsidRPr="00F13FB2">
        <w:rPr>
          <w:rFonts w:ascii="Verdana" w:hAnsi="Verdana" w:cs="TTE1771BD8t00"/>
          <w:sz w:val="20"/>
          <w:szCs w:val="20"/>
        </w:rPr>
        <w:t xml:space="preserve">Zamawiający </w:t>
      </w:r>
      <w:r w:rsidR="002446C9" w:rsidRPr="00F13FB2">
        <w:rPr>
          <w:rFonts w:ascii="Verdana" w:hAnsi="Verdana" w:cs="TTE1771BD8t00"/>
          <w:sz w:val="20"/>
          <w:szCs w:val="20"/>
        </w:rPr>
        <w:t>jest uprawniony do odstąpienia</w:t>
      </w:r>
      <w:r w:rsidR="000238E1" w:rsidRPr="00F13FB2">
        <w:rPr>
          <w:rFonts w:ascii="Verdana" w:hAnsi="Verdana" w:cs="TTE1771BD8t00"/>
          <w:sz w:val="20"/>
          <w:szCs w:val="20"/>
        </w:rPr>
        <w:t xml:space="preserve"> </w:t>
      </w:r>
      <w:r w:rsidR="00F318BB" w:rsidRPr="00F13FB2">
        <w:rPr>
          <w:rFonts w:ascii="Verdana" w:hAnsi="Verdana" w:cs="TTE1771BD8t00"/>
          <w:sz w:val="20"/>
          <w:szCs w:val="20"/>
        </w:rPr>
        <w:t>od</w:t>
      </w:r>
      <w:r w:rsidR="00982204" w:rsidRPr="00F13FB2">
        <w:rPr>
          <w:rFonts w:ascii="Verdana" w:hAnsi="Verdana" w:cs="TTE1771BD8t00"/>
          <w:sz w:val="20"/>
          <w:szCs w:val="20"/>
        </w:rPr>
        <w:t xml:space="preserve"> </w:t>
      </w:r>
      <w:r w:rsidR="002446C9" w:rsidRPr="00F13FB2">
        <w:rPr>
          <w:rFonts w:ascii="Verdana" w:hAnsi="Verdana" w:cs="TTE1771BD8t00"/>
          <w:sz w:val="20"/>
          <w:szCs w:val="20"/>
        </w:rPr>
        <w:t xml:space="preserve">całości lub części </w:t>
      </w:r>
      <w:r w:rsidR="008476FD" w:rsidRPr="00F13FB2">
        <w:rPr>
          <w:rFonts w:ascii="Verdana" w:hAnsi="Verdana" w:cs="TTE1771BD8t00"/>
          <w:sz w:val="20"/>
          <w:szCs w:val="20"/>
        </w:rPr>
        <w:t>U</w:t>
      </w:r>
      <w:r w:rsidR="00F318BB" w:rsidRPr="00F13FB2">
        <w:rPr>
          <w:rFonts w:ascii="Verdana" w:hAnsi="Verdana" w:cs="TTE1771BD8t00"/>
          <w:sz w:val="20"/>
          <w:szCs w:val="20"/>
        </w:rPr>
        <w:t>mowy</w:t>
      </w:r>
      <w:r w:rsidRPr="00F13FB2">
        <w:rPr>
          <w:rFonts w:ascii="Verdana" w:hAnsi="Verdana" w:cs="TTE1771BD8t00"/>
          <w:sz w:val="20"/>
          <w:szCs w:val="20"/>
        </w:rPr>
        <w:t xml:space="preserve"> </w:t>
      </w:r>
      <w:r w:rsidRPr="00F13FB2">
        <w:rPr>
          <w:rFonts w:ascii="Verdana" w:hAnsi="Verdana"/>
          <w:spacing w:val="-2"/>
          <w:sz w:val="20"/>
          <w:szCs w:val="20"/>
        </w:rPr>
        <w:t xml:space="preserve">w terminie 60 </w:t>
      </w:r>
      <w:r w:rsidR="00403BCC" w:rsidRPr="00F13FB2">
        <w:rPr>
          <w:rFonts w:ascii="Verdana" w:hAnsi="Verdana"/>
          <w:spacing w:val="-2"/>
          <w:sz w:val="20"/>
          <w:szCs w:val="20"/>
        </w:rPr>
        <w:t>D</w:t>
      </w:r>
      <w:r w:rsidRPr="00F13FB2">
        <w:rPr>
          <w:rFonts w:ascii="Verdana" w:hAnsi="Verdana"/>
          <w:spacing w:val="-2"/>
          <w:sz w:val="20"/>
          <w:szCs w:val="20"/>
        </w:rPr>
        <w:t xml:space="preserve">ni od daty </w:t>
      </w:r>
      <w:r w:rsidR="00713C24" w:rsidRPr="00F13FB2">
        <w:rPr>
          <w:rFonts w:ascii="Verdana" w:hAnsi="Verdana"/>
          <w:spacing w:val="-2"/>
          <w:sz w:val="20"/>
          <w:szCs w:val="20"/>
        </w:rPr>
        <w:t xml:space="preserve">powzięcia </w:t>
      </w:r>
      <w:r w:rsidR="00E566F4" w:rsidRPr="00F13FB2">
        <w:rPr>
          <w:rFonts w:ascii="Verdana" w:hAnsi="Verdana"/>
          <w:spacing w:val="-2"/>
          <w:sz w:val="20"/>
          <w:szCs w:val="20"/>
        </w:rPr>
        <w:t xml:space="preserve">wiadomości przez Zamawiającego o </w:t>
      </w:r>
      <w:r w:rsidRPr="00F13FB2">
        <w:rPr>
          <w:rFonts w:ascii="Verdana" w:hAnsi="Verdana"/>
          <w:spacing w:val="-2"/>
          <w:sz w:val="20"/>
          <w:szCs w:val="20"/>
        </w:rPr>
        <w:t>wystąpieni</w:t>
      </w:r>
      <w:r w:rsidR="00E566F4" w:rsidRPr="00F13FB2">
        <w:rPr>
          <w:rFonts w:ascii="Verdana" w:hAnsi="Verdana"/>
          <w:spacing w:val="-2"/>
          <w:sz w:val="20"/>
          <w:szCs w:val="20"/>
        </w:rPr>
        <w:t>u</w:t>
      </w:r>
      <w:r w:rsidRPr="00F13FB2">
        <w:rPr>
          <w:rFonts w:ascii="Verdana" w:hAnsi="Verdana"/>
          <w:spacing w:val="-2"/>
          <w:sz w:val="20"/>
          <w:szCs w:val="20"/>
        </w:rPr>
        <w:t xml:space="preserve"> okoliczności uzasadniających odstąpienie i wskazanych poniżej,</w:t>
      </w:r>
      <w:r w:rsidR="00F37DEF" w:rsidRPr="00F13FB2">
        <w:rPr>
          <w:rFonts w:ascii="Verdana" w:hAnsi="Verdana"/>
          <w:spacing w:val="-2"/>
          <w:sz w:val="20"/>
          <w:szCs w:val="20"/>
        </w:rPr>
        <w:t xml:space="preserve"> </w:t>
      </w:r>
      <w:bookmarkStart w:id="39" w:name="_Hlk147152120"/>
      <w:r w:rsidR="00F37DEF" w:rsidRPr="00F13FB2">
        <w:rPr>
          <w:rFonts w:ascii="Verdana" w:hAnsi="Verdana"/>
          <w:spacing w:val="-2"/>
          <w:sz w:val="20"/>
          <w:szCs w:val="20"/>
        </w:rPr>
        <w:t xml:space="preserve">jednak nie później niż do </w:t>
      </w:r>
      <w:r w:rsidR="00854918" w:rsidRPr="00F13FB2">
        <w:rPr>
          <w:rFonts w:ascii="Verdana" w:hAnsi="Verdana"/>
          <w:spacing w:val="-2"/>
          <w:sz w:val="20"/>
          <w:szCs w:val="20"/>
        </w:rPr>
        <w:t>180</w:t>
      </w:r>
      <w:r w:rsidR="00F37DEF" w:rsidRPr="00F13FB2">
        <w:rPr>
          <w:rFonts w:ascii="Verdana" w:hAnsi="Verdana"/>
          <w:spacing w:val="-2"/>
          <w:sz w:val="20"/>
          <w:szCs w:val="20"/>
        </w:rPr>
        <w:t xml:space="preserve"> </w:t>
      </w:r>
      <w:r w:rsidR="00403BCC" w:rsidRPr="00F13FB2">
        <w:rPr>
          <w:rFonts w:ascii="Verdana" w:hAnsi="Verdana"/>
          <w:spacing w:val="-2"/>
          <w:sz w:val="20"/>
          <w:szCs w:val="20"/>
        </w:rPr>
        <w:t>D</w:t>
      </w:r>
      <w:r w:rsidR="00F37DEF" w:rsidRPr="00F13FB2">
        <w:rPr>
          <w:rFonts w:ascii="Verdana" w:hAnsi="Verdana"/>
          <w:spacing w:val="-2"/>
          <w:sz w:val="20"/>
          <w:szCs w:val="20"/>
        </w:rPr>
        <w:t>ni od upływu terminu wykonania Umowy</w:t>
      </w:r>
      <w:r w:rsidR="00572EAC" w:rsidRPr="00F13FB2">
        <w:rPr>
          <w:rFonts w:ascii="Verdana" w:hAnsi="Verdana"/>
          <w:spacing w:val="-2"/>
          <w:sz w:val="20"/>
          <w:szCs w:val="20"/>
        </w:rPr>
        <w:t xml:space="preserve"> określonego w § </w:t>
      </w:r>
      <w:r w:rsidR="009E20D5">
        <w:rPr>
          <w:rFonts w:ascii="Verdana" w:hAnsi="Verdana"/>
          <w:spacing w:val="-2"/>
          <w:sz w:val="20"/>
          <w:szCs w:val="20"/>
        </w:rPr>
        <w:t>4</w:t>
      </w:r>
      <w:r w:rsidR="00270A0A" w:rsidRPr="00F13FB2">
        <w:rPr>
          <w:rFonts w:ascii="Verdana" w:hAnsi="Verdana"/>
          <w:spacing w:val="-2"/>
          <w:sz w:val="20"/>
          <w:szCs w:val="20"/>
        </w:rPr>
        <w:t xml:space="preserve"> ust. 1</w:t>
      </w:r>
      <w:r w:rsidR="00572EAC" w:rsidRPr="00F13FB2">
        <w:rPr>
          <w:rFonts w:ascii="Verdana" w:hAnsi="Verdana"/>
          <w:spacing w:val="-2"/>
          <w:sz w:val="20"/>
          <w:szCs w:val="20"/>
        </w:rPr>
        <w:t xml:space="preserve"> Umowy</w:t>
      </w:r>
      <w:bookmarkEnd w:id="39"/>
      <w:r w:rsidR="00F37DEF" w:rsidRPr="00F13FB2">
        <w:rPr>
          <w:rFonts w:ascii="Verdana" w:hAnsi="Verdana"/>
          <w:spacing w:val="-2"/>
          <w:sz w:val="20"/>
          <w:szCs w:val="20"/>
        </w:rPr>
        <w:t xml:space="preserve">, </w:t>
      </w:r>
      <w:r w:rsidRPr="00F13FB2">
        <w:rPr>
          <w:rFonts w:ascii="Verdana" w:hAnsi="Verdana"/>
          <w:spacing w:val="-2"/>
          <w:sz w:val="20"/>
          <w:szCs w:val="20"/>
        </w:rPr>
        <w:t>jeżeli</w:t>
      </w:r>
      <w:r w:rsidR="009E68A4" w:rsidRPr="00F13FB2">
        <w:rPr>
          <w:rFonts w:ascii="Verdana" w:hAnsi="Verdana" w:cs="TTE1771BD8t00"/>
          <w:sz w:val="20"/>
          <w:szCs w:val="20"/>
        </w:rPr>
        <w:t>:</w:t>
      </w:r>
    </w:p>
    <w:p w14:paraId="3EA6DAF8" w14:textId="63A98068" w:rsidR="00982204" w:rsidRPr="00F13FB2" w:rsidRDefault="00354C24" w:rsidP="009225BA">
      <w:pPr>
        <w:numPr>
          <w:ilvl w:val="0"/>
          <w:numId w:val="14"/>
        </w:numPr>
        <w:tabs>
          <w:tab w:val="clear" w:pos="644"/>
        </w:tabs>
        <w:spacing w:after="8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Wykonawca </w:t>
      </w:r>
      <w:r w:rsidR="00E71255" w:rsidRPr="00F13FB2">
        <w:rPr>
          <w:rFonts w:ascii="Verdana" w:hAnsi="Verdana" w:cs="TTE1771BD8t00"/>
          <w:sz w:val="20"/>
          <w:szCs w:val="20"/>
        </w:rPr>
        <w:t xml:space="preserve">pozostaje w zwłoce z rozpoczęciem </w:t>
      </w:r>
      <w:r w:rsidR="2F3F684A" w:rsidRPr="00F13FB2">
        <w:rPr>
          <w:rFonts w:ascii="Verdana" w:hAnsi="Verdana" w:cs="TTE1771BD8t00"/>
          <w:sz w:val="20"/>
          <w:szCs w:val="20"/>
        </w:rPr>
        <w:t>faktycznej</w:t>
      </w:r>
      <w:r w:rsidR="13480E36" w:rsidRPr="00F13FB2">
        <w:rPr>
          <w:rFonts w:ascii="Verdana" w:hAnsi="Verdana" w:cs="TTE1771BD8t00"/>
          <w:sz w:val="20"/>
          <w:szCs w:val="20"/>
        </w:rPr>
        <w:t xml:space="preserve"> </w:t>
      </w:r>
      <w:r w:rsidR="03F0EA06" w:rsidRPr="00F13FB2">
        <w:rPr>
          <w:rFonts w:ascii="Verdana" w:hAnsi="Verdana" w:cs="TTE1771BD8t00"/>
          <w:sz w:val="20"/>
          <w:szCs w:val="20"/>
        </w:rPr>
        <w:t xml:space="preserve">realizacji </w:t>
      </w:r>
      <w:r w:rsidR="7B90FFFF" w:rsidRPr="00F13FB2">
        <w:rPr>
          <w:rFonts w:ascii="Verdana" w:hAnsi="Verdana" w:cs="TTE1771BD8t00"/>
          <w:sz w:val="20"/>
          <w:szCs w:val="20"/>
        </w:rPr>
        <w:t>U</w:t>
      </w:r>
      <w:r w:rsidR="03F0EA06" w:rsidRPr="00F13FB2">
        <w:rPr>
          <w:rFonts w:ascii="Verdana" w:hAnsi="Verdana" w:cs="TTE1771BD8t00"/>
          <w:sz w:val="20"/>
          <w:szCs w:val="20"/>
        </w:rPr>
        <w:t>mowy w</w:t>
      </w:r>
      <w:r w:rsidR="009511A0" w:rsidRPr="00F13FB2">
        <w:rPr>
          <w:rFonts w:ascii="Verdana" w:hAnsi="Verdana" w:cs="TTE1771BD8t00"/>
          <w:sz w:val="20"/>
          <w:szCs w:val="20"/>
        </w:rPr>
        <w:t> </w:t>
      </w:r>
      <w:r w:rsidR="03F0EA06" w:rsidRPr="00F13FB2">
        <w:rPr>
          <w:rFonts w:ascii="Verdana" w:hAnsi="Verdana" w:cs="TTE1771BD8t00"/>
          <w:sz w:val="20"/>
          <w:szCs w:val="20"/>
        </w:rPr>
        <w:t>terminie</w:t>
      </w:r>
      <w:r w:rsidR="27B7B1C6" w:rsidRPr="00F13FB2">
        <w:rPr>
          <w:rFonts w:ascii="Verdana" w:hAnsi="Verdana" w:cs="TTE1771BD8t00"/>
          <w:sz w:val="20"/>
          <w:szCs w:val="20"/>
        </w:rPr>
        <w:t xml:space="preserve"> 21 </w:t>
      </w:r>
      <w:r w:rsidR="00403BCC" w:rsidRPr="00F13FB2">
        <w:rPr>
          <w:rFonts w:ascii="Verdana" w:hAnsi="Verdana" w:cs="TTE1771BD8t00"/>
          <w:sz w:val="20"/>
          <w:szCs w:val="20"/>
        </w:rPr>
        <w:t>D</w:t>
      </w:r>
      <w:r w:rsidR="03F0EA06" w:rsidRPr="00F13FB2">
        <w:rPr>
          <w:rFonts w:ascii="Verdana" w:hAnsi="Verdana" w:cs="TTE1771BD8t00"/>
          <w:sz w:val="20"/>
          <w:szCs w:val="20"/>
        </w:rPr>
        <w:t>ni od daty jej</w:t>
      </w:r>
      <w:r w:rsidR="6B268DA3" w:rsidRPr="00F13FB2">
        <w:rPr>
          <w:rFonts w:ascii="Verdana" w:hAnsi="Verdana" w:cs="TTE1771BD8t00"/>
          <w:sz w:val="20"/>
          <w:szCs w:val="20"/>
        </w:rPr>
        <w:t> </w:t>
      </w:r>
      <w:r w:rsidR="29A5FC85" w:rsidRPr="00F13FB2">
        <w:rPr>
          <w:rFonts w:ascii="Verdana" w:hAnsi="Verdana" w:cs="TTE1771BD8t00"/>
          <w:sz w:val="20"/>
          <w:szCs w:val="20"/>
        </w:rPr>
        <w:t>zawarcia</w:t>
      </w:r>
      <w:r w:rsidR="175C2245" w:rsidRPr="00F13FB2">
        <w:rPr>
          <w:rFonts w:ascii="Verdana" w:hAnsi="Verdana" w:cs="TTE1771BD8t00"/>
          <w:sz w:val="20"/>
          <w:szCs w:val="20"/>
        </w:rPr>
        <w:t>;</w:t>
      </w:r>
    </w:p>
    <w:p w14:paraId="222B2740" w14:textId="244C560F" w:rsidR="002446C9" w:rsidRPr="00F13FB2" w:rsidRDefault="00354C24" w:rsidP="009225BA">
      <w:pPr>
        <w:numPr>
          <w:ilvl w:val="0"/>
          <w:numId w:val="14"/>
        </w:numPr>
        <w:tabs>
          <w:tab w:val="clear" w:pos="644"/>
        </w:tabs>
        <w:spacing w:after="8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Wykonawca </w:t>
      </w:r>
      <w:r w:rsidR="007060EA" w:rsidRPr="00F13FB2">
        <w:rPr>
          <w:rFonts w:ascii="Verdana" w:hAnsi="Verdana" w:cs="TTE1771BD8t00"/>
          <w:sz w:val="20"/>
          <w:szCs w:val="20"/>
        </w:rPr>
        <w:t>pozostaje w zwłoce z wykonaniem</w:t>
      </w:r>
      <w:r w:rsidR="00CE6690" w:rsidRPr="00F13FB2">
        <w:rPr>
          <w:rFonts w:ascii="Verdana" w:hAnsi="Verdana" w:cs="TTE1771BD8t00"/>
          <w:sz w:val="20"/>
          <w:szCs w:val="20"/>
        </w:rPr>
        <w:t xml:space="preserve"> każdego z </w:t>
      </w:r>
      <w:r w:rsidR="009E20D5">
        <w:rPr>
          <w:rFonts w:ascii="Verdana" w:hAnsi="Verdana" w:cs="TTE1771BD8t00"/>
          <w:sz w:val="20"/>
          <w:szCs w:val="20"/>
        </w:rPr>
        <w:t>Etapów Umowy</w:t>
      </w:r>
      <w:r w:rsidR="007060EA" w:rsidRPr="00F13FB2">
        <w:rPr>
          <w:rFonts w:ascii="Verdana" w:hAnsi="Verdana" w:cs="TTE1771BD8t00"/>
          <w:sz w:val="20"/>
          <w:szCs w:val="20"/>
        </w:rPr>
        <w:t xml:space="preserve"> </w:t>
      </w:r>
      <w:r w:rsidR="00DD5CFE" w:rsidRPr="00F13FB2">
        <w:rPr>
          <w:rFonts w:ascii="Verdana" w:hAnsi="Verdana" w:cs="TTE1771BD8t00"/>
          <w:sz w:val="20"/>
          <w:szCs w:val="20"/>
        </w:rPr>
        <w:t xml:space="preserve">zgodnie z </w:t>
      </w:r>
      <w:r w:rsidR="00ED74E0" w:rsidRPr="00F13FB2">
        <w:rPr>
          <w:rFonts w:ascii="Verdana" w:hAnsi="Verdana" w:cs="TTE1771BD8t00"/>
          <w:sz w:val="20"/>
          <w:szCs w:val="20"/>
        </w:rPr>
        <w:t>H</w:t>
      </w:r>
      <w:r w:rsidR="006A2525" w:rsidRPr="00F13FB2">
        <w:rPr>
          <w:rFonts w:ascii="Verdana" w:hAnsi="Verdana" w:cs="TTE1771BD8t00"/>
          <w:sz w:val="20"/>
          <w:szCs w:val="20"/>
        </w:rPr>
        <w:t>armonogram</w:t>
      </w:r>
      <w:r w:rsidR="00DD5CFE" w:rsidRPr="00F13FB2">
        <w:rPr>
          <w:rFonts w:ascii="Verdana" w:hAnsi="Verdana" w:cs="TTE1771BD8t00"/>
          <w:sz w:val="20"/>
          <w:szCs w:val="20"/>
        </w:rPr>
        <w:t>em</w:t>
      </w:r>
      <w:r w:rsidR="00AE7952" w:rsidRPr="00F13FB2">
        <w:rPr>
          <w:rFonts w:ascii="Verdana" w:hAnsi="Verdana" w:cs="TTE1771BD8t00"/>
          <w:sz w:val="20"/>
          <w:szCs w:val="20"/>
        </w:rPr>
        <w:t xml:space="preserve"> i mimo uprzedniego </w:t>
      </w:r>
      <w:r w:rsidR="008E1641" w:rsidRPr="00F13FB2">
        <w:rPr>
          <w:rFonts w:ascii="Verdana" w:hAnsi="Verdana" w:cs="TTE1771BD8t00"/>
          <w:sz w:val="20"/>
          <w:szCs w:val="20"/>
        </w:rPr>
        <w:t xml:space="preserve">pisemnego </w:t>
      </w:r>
      <w:r w:rsidR="00AE7952" w:rsidRPr="00F13FB2">
        <w:rPr>
          <w:rFonts w:ascii="Verdana" w:hAnsi="Verdana" w:cs="TTE1771BD8t00"/>
          <w:sz w:val="20"/>
          <w:szCs w:val="20"/>
        </w:rPr>
        <w:t>wezwania go</w:t>
      </w:r>
      <w:r w:rsidR="007444AE" w:rsidRPr="00F13FB2">
        <w:rPr>
          <w:rFonts w:ascii="Verdana" w:hAnsi="Verdana" w:cs="TTE1771BD8t00"/>
          <w:sz w:val="20"/>
          <w:szCs w:val="20"/>
        </w:rPr>
        <w:t> </w:t>
      </w:r>
      <w:r w:rsidR="00AE7952" w:rsidRPr="00F13FB2">
        <w:rPr>
          <w:rFonts w:ascii="Verdana" w:hAnsi="Verdana" w:cs="TTE1771BD8t00"/>
          <w:sz w:val="20"/>
          <w:szCs w:val="20"/>
        </w:rPr>
        <w:t xml:space="preserve">przez Zamawiającego do zaprzestania naruszenia w terminie 14 </w:t>
      </w:r>
      <w:r w:rsidR="00403BCC" w:rsidRPr="00F13FB2">
        <w:rPr>
          <w:rFonts w:ascii="Verdana" w:hAnsi="Verdana" w:cs="TTE1771BD8t00"/>
          <w:sz w:val="20"/>
          <w:szCs w:val="20"/>
        </w:rPr>
        <w:t>D</w:t>
      </w:r>
      <w:r w:rsidR="00AE7952" w:rsidRPr="00F13FB2">
        <w:rPr>
          <w:rFonts w:ascii="Verdana" w:hAnsi="Verdana" w:cs="TTE1771BD8t00"/>
          <w:sz w:val="20"/>
          <w:szCs w:val="20"/>
        </w:rPr>
        <w:t xml:space="preserve">ni od </w:t>
      </w:r>
      <w:r w:rsidR="00403BCC" w:rsidRPr="00F13FB2">
        <w:rPr>
          <w:rFonts w:ascii="Verdana" w:hAnsi="Verdana" w:cs="TTE1771BD8t00"/>
          <w:sz w:val="20"/>
          <w:szCs w:val="20"/>
        </w:rPr>
        <w:t>D</w:t>
      </w:r>
      <w:r w:rsidR="00AE7952" w:rsidRPr="00F13FB2">
        <w:rPr>
          <w:rFonts w:ascii="Verdana" w:hAnsi="Verdana" w:cs="TTE1771BD8t00"/>
          <w:sz w:val="20"/>
          <w:szCs w:val="20"/>
        </w:rPr>
        <w:t>nia otrzymania wezwania</w:t>
      </w:r>
      <w:r w:rsidR="002446C9" w:rsidRPr="00F13FB2">
        <w:rPr>
          <w:rFonts w:ascii="Verdana" w:hAnsi="Verdana" w:cs="TTE1771BD8t00"/>
          <w:sz w:val="20"/>
          <w:szCs w:val="20"/>
        </w:rPr>
        <w:t>, nie</w:t>
      </w:r>
      <w:r w:rsidR="00BE58EB" w:rsidRPr="00F13FB2">
        <w:rPr>
          <w:rFonts w:ascii="Verdana" w:hAnsi="Verdana" w:cs="TTE1771BD8t00"/>
          <w:sz w:val="20"/>
          <w:szCs w:val="20"/>
        </w:rPr>
        <w:t> </w:t>
      </w:r>
      <w:r w:rsidR="002446C9" w:rsidRPr="00F13FB2">
        <w:rPr>
          <w:rFonts w:ascii="Verdana" w:hAnsi="Verdana" w:cs="TTE1771BD8t00"/>
          <w:sz w:val="20"/>
          <w:szCs w:val="20"/>
        </w:rPr>
        <w:t>zastosuje się do wezwania</w:t>
      </w:r>
      <w:r w:rsidR="003A2CC1" w:rsidRPr="00F13FB2">
        <w:rPr>
          <w:rFonts w:ascii="Verdana" w:hAnsi="Verdana" w:cs="TTE1771BD8t00"/>
          <w:sz w:val="20"/>
          <w:szCs w:val="20"/>
        </w:rPr>
        <w:t>;</w:t>
      </w:r>
    </w:p>
    <w:p w14:paraId="6C8D7CD7" w14:textId="4B1A6F09" w:rsidR="0091337F" w:rsidRPr="00F13FB2" w:rsidRDefault="00354C24" w:rsidP="009225BA">
      <w:pPr>
        <w:numPr>
          <w:ilvl w:val="0"/>
          <w:numId w:val="14"/>
        </w:numPr>
        <w:tabs>
          <w:tab w:val="clear" w:pos="644"/>
        </w:tabs>
        <w:spacing w:after="8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Wykonawca </w:t>
      </w:r>
      <w:r w:rsidR="00304BF7" w:rsidRPr="00F13FB2">
        <w:rPr>
          <w:rFonts w:ascii="Verdana" w:hAnsi="Verdana" w:cs="TTE1771BD8t00"/>
          <w:sz w:val="20"/>
          <w:szCs w:val="20"/>
        </w:rPr>
        <w:t xml:space="preserve">pozostaje w zwłoce </w:t>
      </w:r>
      <w:r w:rsidR="006D6418" w:rsidRPr="00F13FB2">
        <w:rPr>
          <w:rFonts w:ascii="Verdana" w:hAnsi="Verdana" w:cs="TTE1771BD8t00"/>
          <w:sz w:val="20"/>
          <w:szCs w:val="20"/>
        </w:rPr>
        <w:t>z przekazaniem</w:t>
      </w:r>
      <w:r w:rsidR="00AD5C15" w:rsidRPr="00F13FB2">
        <w:rPr>
          <w:rFonts w:ascii="Verdana" w:hAnsi="Verdana" w:cs="TTE1771BD8t00"/>
          <w:sz w:val="20"/>
          <w:szCs w:val="20"/>
        </w:rPr>
        <w:t xml:space="preserve"> </w:t>
      </w:r>
      <w:r w:rsidR="0091337F" w:rsidRPr="00F13FB2">
        <w:rPr>
          <w:rFonts w:ascii="Verdana" w:hAnsi="Verdana" w:cs="TTE1771BD8t00"/>
          <w:sz w:val="20"/>
          <w:szCs w:val="20"/>
        </w:rPr>
        <w:t xml:space="preserve">jakiegokolwiek </w:t>
      </w:r>
      <w:r w:rsidR="00474F0E">
        <w:rPr>
          <w:rFonts w:ascii="Verdana" w:hAnsi="Verdana" w:cs="TTE1771BD8t00"/>
          <w:sz w:val="20"/>
          <w:szCs w:val="20"/>
        </w:rPr>
        <w:t xml:space="preserve">Etapu </w:t>
      </w:r>
      <w:r w:rsidR="0091337F" w:rsidRPr="00F13FB2">
        <w:rPr>
          <w:rFonts w:ascii="Verdana" w:hAnsi="Verdana" w:cs="TTE1771BD8t00"/>
          <w:sz w:val="20"/>
          <w:szCs w:val="20"/>
        </w:rPr>
        <w:t>wymienionego w Harmonogramie</w:t>
      </w:r>
      <w:r w:rsidR="007E1438" w:rsidRPr="00F13FB2">
        <w:rPr>
          <w:rFonts w:ascii="Verdana" w:hAnsi="Verdana" w:cs="TTE1771BD8t00"/>
          <w:sz w:val="20"/>
          <w:szCs w:val="20"/>
        </w:rPr>
        <w:t xml:space="preserve"> w ramach pozycji i terminów wymienionych w</w:t>
      </w:r>
      <w:r w:rsidR="009511A0" w:rsidRPr="00F13FB2">
        <w:rPr>
          <w:rFonts w:ascii="Verdana" w:hAnsi="Verdana" w:cs="TTE1771BD8t00"/>
          <w:sz w:val="20"/>
          <w:szCs w:val="20"/>
        </w:rPr>
        <w:t> </w:t>
      </w:r>
      <w:r w:rsidR="00474F0E">
        <w:rPr>
          <w:rFonts w:ascii="Verdana" w:hAnsi="Verdana" w:cs="TTE1771BD8t00"/>
          <w:sz w:val="20"/>
          <w:szCs w:val="20"/>
        </w:rPr>
        <w:t>Formularzu Wyceny</w:t>
      </w:r>
      <w:r w:rsidR="0091337F" w:rsidRPr="00F13FB2">
        <w:rPr>
          <w:rFonts w:ascii="Verdana" w:hAnsi="Verdana" w:cs="TTE1771BD8t00"/>
          <w:sz w:val="20"/>
          <w:szCs w:val="20"/>
        </w:rPr>
        <w:t>, przekraczającej</w:t>
      </w:r>
      <w:r w:rsidR="007E1438" w:rsidRPr="00F13FB2">
        <w:rPr>
          <w:rFonts w:ascii="Verdana" w:hAnsi="Verdana" w:cs="TTE1771BD8t00"/>
          <w:sz w:val="20"/>
          <w:szCs w:val="20"/>
        </w:rPr>
        <w:t xml:space="preserve"> 30</w:t>
      </w:r>
      <w:r w:rsidR="003F104F" w:rsidRPr="00F13FB2">
        <w:rPr>
          <w:rFonts w:ascii="Verdana" w:hAnsi="Verdana" w:cs="TTE1771BD8t00"/>
          <w:sz w:val="20"/>
          <w:szCs w:val="20"/>
        </w:rPr>
        <w:t xml:space="preserve"> </w:t>
      </w:r>
      <w:r w:rsidR="00403BCC" w:rsidRPr="00F13FB2">
        <w:rPr>
          <w:rFonts w:ascii="Verdana" w:hAnsi="Verdana" w:cs="TTE1771BD8t00"/>
          <w:sz w:val="20"/>
          <w:szCs w:val="20"/>
        </w:rPr>
        <w:t>D</w:t>
      </w:r>
      <w:r w:rsidR="0091337F" w:rsidRPr="00F13FB2">
        <w:rPr>
          <w:rFonts w:ascii="Verdana" w:hAnsi="Verdana" w:cs="TTE1771BD8t00"/>
          <w:sz w:val="20"/>
          <w:szCs w:val="20"/>
        </w:rPr>
        <w:t>ni;</w:t>
      </w:r>
    </w:p>
    <w:p w14:paraId="0AFB45F6" w14:textId="77777777" w:rsidR="00E53C10" w:rsidRPr="00F13FB2" w:rsidRDefault="00354C24" w:rsidP="009225BA">
      <w:pPr>
        <w:numPr>
          <w:ilvl w:val="0"/>
          <w:numId w:val="14"/>
        </w:numPr>
        <w:tabs>
          <w:tab w:val="clear" w:pos="644"/>
        </w:tabs>
        <w:spacing w:after="80" w:line="276" w:lineRule="auto"/>
        <w:ind w:left="1134" w:hanging="567"/>
        <w:jc w:val="both"/>
        <w:rPr>
          <w:rFonts w:ascii="Verdana" w:hAnsi="Verdana" w:cs="TTE1771BD8t00"/>
          <w:sz w:val="20"/>
          <w:szCs w:val="20"/>
        </w:rPr>
      </w:pPr>
      <w:r w:rsidRPr="00F13FB2">
        <w:rPr>
          <w:rFonts w:ascii="Verdana" w:hAnsi="Verdana" w:cs="TTE1771BD8t00"/>
          <w:sz w:val="20"/>
          <w:szCs w:val="20"/>
        </w:rPr>
        <w:t xml:space="preserve">Wykonawca </w:t>
      </w:r>
      <w:r w:rsidR="00080C57" w:rsidRPr="00F13FB2">
        <w:rPr>
          <w:rFonts w:ascii="Verdana" w:hAnsi="Verdana" w:cs="TTE1771BD8t00"/>
          <w:sz w:val="20"/>
          <w:szCs w:val="20"/>
        </w:rPr>
        <w:t xml:space="preserve">porzuca prace lub w inny sposób otwarcie okazuje swój zamiar niekontynuowania wykonywania swoich zobowiązań, a także </w:t>
      </w:r>
      <w:r w:rsidR="003B4F37" w:rsidRPr="00F13FB2">
        <w:rPr>
          <w:rFonts w:ascii="Verdana" w:hAnsi="Verdana" w:cs="TTE1771BD8t00"/>
          <w:sz w:val="20"/>
          <w:szCs w:val="20"/>
        </w:rPr>
        <w:t xml:space="preserve">bez </w:t>
      </w:r>
      <w:r w:rsidR="00080C57" w:rsidRPr="00F13FB2">
        <w:rPr>
          <w:rFonts w:ascii="Verdana" w:hAnsi="Verdana" w:cs="TTE1771BD8t00"/>
          <w:sz w:val="20"/>
          <w:szCs w:val="20"/>
        </w:rPr>
        <w:t>rozsądnego usprawiedliwienia uchyla się od</w:t>
      </w:r>
      <w:r w:rsidR="007444AE" w:rsidRPr="00F13FB2">
        <w:rPr>
          <w:rFonts w:ascii="Verdana" w:hAnsi="Verdana" w:cs="TTE1771BD8t00"/>
          <w:sz w:val="20"/>
          <w:szCs w:val="20"/>
        </w:rPr>
        <w:t> </w:t>
      </w:r>
      <w:r w:rsidR="00080C57" w:rsidRPr="00F13FB2">
        <w:rPr>
          <w:rFonts w:ascii="Verdana" w:hAnsi="Verdana" w:cs="TTE1771BD8t00"/>
          <w:sz w:val="20"/>
          <w:szCs w:val="20"/>
        </w:rPr>
        <w:t>prowadzenia prac</w:t>
      </w:r>
      <w:r w:rsidR="00B37E9B" w:rsidRPr="00F13FB2">
        <w:rPr>
          <w:rFonts w:ascii="Verdana" w:hAnsi="Verdana" w:cs="TTE1771BD8t00"/>
          <w:sz w:val="20"/>
          <w:szCs w:val="20"/>
        </w:rPr>
        <w:t>;</w:t>
      </w:r>
    </w:p>
    <w:p w14:paraId="728C7B5D" w14:textId="5ABB8C99" w:rsidR="00D97A49" w:rsidRPr="00F13FB2" w:rsidRDefault="00354C24" w:rsidP="009225BA">
      <w:pPr>
        <w:numPr>
          <w:ilvl w:val="0"/>
          <w:numId w:val="14"/>
        </w:numPr>
        <w:tabs>
          <w:tab w:val="clear" w:pos="644"/>
        </w:tabs>
        <w:spacing w:after="80" w:line="276" w:lineRule="auto"/>
        <w:ind w:left="1134" w:right="34" w:hanging="567"/>
        <w:jc w:val="both"/>
        <w:rPr>
          <w:rFonts w:ascii="Verdana" w:hAnsi="Verdana" w:cs="TTE1771BD8t00"/>
          <w:sz w:val="20"/>
          <w:szCs w:val="20"/>
        </w:rPr>
      </w:pPr>
      <w:r w:rsidRPr="00F13FB2">
        <w:rPr>
          <w:rFonts w:ascii="Verdana" w:hAnsi="Verdana" w:cs="TTE1771BD8t00"/>
          <w:sz w:val="20"/>
          <w:szCs w:val="20"/>
        </w:rPr>
        <w:t xml:space="preserve">Wykonawca </w:t>
      </w:r>
      <w:r w:rsidR="00F74A36" w:rsidRPr="00F13FB2">
        <w:rPr>
          <w:rFonts w:ascii="Verdana" w:hAnsi="Verdana" w:cs="TTE1771BD8t00"/>
          <w:sz w:val="20"/>
          <w:szCs w:val="20"/>
        </w:rPr>
        <w:t xml:space="preserve">dokonał cesji lub zastawu (przelewu) niezgodnie z </w:t>
      </w:r>
      <w:r w:rsidR="00F74A36" w:rsidRPr="00F13FB2">
        <w:rPr>
          <w:rFonts w:ascii="Verdana" w:hAnsi="Verdana" w:cs="TTE1768698t00"/>
          <w:sz w:val="20"/>
          <w:szCs w:val="20"/>
        </w:rPr>
        <w:t>§ 1</w:t>
      </w:r>
      <w:r w:rsidR="00474F0E">
        <w:rPr>
          <w:rFonts w:ascii="Verdana" w:hAnsi="Verdana" w:cs="TTE1768698t00"/>
          <w:sz w:val="20"/>
          <w:szCs w:val="20"/>
        </w:rPr>
        <w:t>2</w:t>
      </w:r>
      <w:r w:rsidR="00F74A36" w:rsidRPr="00F13FB2">
        <w:rPr>
          <w:rFonts w:ascii="Verdana" w:hAnsi="Verdana" w:cs="TTE1768698t00"/>
          <w:sz w:val="20"/>
          <w:szCs w:val="20"/>
        </w:rPr>
        <w:t xml:space="preserve"> Umowy</w:t>
      </w:r>
      <w:r w:rsidR="00DE65A1" w:rsidRPr="00F13FB2">
        <w:rPr>
          <w:rFonts w:ascii="Verdana" w:hAnsi="Verdana" w:cs="TTE1768698t00"/>
          <w:sz w:val="20"/>
          <w:szCs w:val="20"/>
        </w:rPr>
        <w:t>;</w:t>
      </w:r>
    </w:p>
    <w:p w14:paraId="1265977F" w14:textId="2307E2C9" w:rsidR="00D97A49" w:rsidRPr="00F13FB2" w:rsidRDefault="00354C24" w:rsidP="009225BA">
      <w:pPr>
        <w:pStyle w:val="Akapitzlist"/>
        <w:numPr>
          <w:ilvl w:val="0"/>
          <w:numId w:val="14"/>
        </w:numPr>
        <w:tabs>
          <w:tab w:val="clear" w:pos="644"/>
        </w:tabs>
        <w:spacing w:before="120" w:after="40" w:line="276" w:lineRule="auto"/>
        <w:ind w:left="1134" w:hanging="567"/>
        <w:jc w:val="both"/>
        <w:rPr>
          <w:rFonts w:ascii="Verdana" w:hAnsi="Verdana" w:cs="Arial"/>
          <w:bCs/>
          <w:color w:val="auto"/>
          <w:sz w:val="20"/>
          <w:szCs w:val="20"/>
        </w:rPr>
      </w:pPr>
      <w:r w:rsidRPr="00F13FB2">
        <w:rPr>
          <w:rFonts w:ascii="Verdana" w:hAnsi="Verdana" w:cs="Arial"/>
          <w:bCs/>
          <w:color w:val="auto"/>
          <w:sz w:val="20"/>
          <w:szCs w:val="20"/>
        </w:rPr>
        <w:t xml:space="preserve">Wykonawca </w:t>
      </w:r>
      <w:r w:rsidR="00C54E25" w:rsidRPr="00F13FB2">
        <w:rPr>
          <w:rFonts w:ascii="Verdana" w:hAnsi="Verdana" w:cs="Arial"/>
          <w:bCs/>
          <w:color w:val="auto"/>
          <w:sz w:val="20"/>
          <w:szCs w:val="20"/>
        </w:rPr>
        <w:t xml:space="preserve">lub </w:t>
      </w:r>
      <w:r w:rsidR="00C54E25" w:rsidRPr="00F13FB2">
        <w:rPr>
          <w:rFonts w:ascii="Verdana" w:hAnsi="Verdana" w:cs="Arial"/>
          <w:color w:val="auto"/>
          <w:sz w:val="20"/>
          <w:szCs w:val="20"/>
        </w:rPr>
        <w:t>kt</w:t>
      </w:r>
      <w:r w:rsidR="00455BC8" w:rsidRPr="00F13FB2">
        <w:rPr>
          <w:rFonts w:ascii="Verdana" w:hAnsi="Verdana" w:cs="Arial"/>
          <w:color w:val="auto"/>
          <w:sz w:val="20"/>
          <w:szCs w:val="20"/>
        </w:rPr>
        <w:t>óra</w:t>
      </w:r>
      <w:r w:rsidR="00C54E25" w:rsidRPr="00F13FB2">
        <w:rPr>
          <w:rFonts w:ascii="Verdana" w:hAnsi="Verdana" w:cs="Arial"/>
          <w:color w:val="auto"/>
          <w:sz w:val="20"/>
          <w:szCs w:val="20"/>
        </w:rPr>
        <w:t xml:space="preserve">kolwiek z </w:t>
      </w:r>
      <w:r w:rsidR="001A42EB" w:rsidRPr="00F13FB2">
        <w:rPr>
          <w:rFonts w:ascii="Verdana" w:hAnsi="Verdana" w:cs="Arial"/>
          <w:color w:val="auto"/>
          <w:sz w:val="20"/>
          <w:szCs w:val="20"/>
        </w:rPr>
        <w:t xml:space="preserve">osób skierowanych przez Wykonawcę do realizacji Przedmiotu Umowy </w:t>
      </w:r>
      <w:r w:rsidR="00C54E25" w:rsidRPr="00F13FB2">
        <w:rPr>
          <w:rFonts w:ascii="Verdana" w:hAnsi="Verdana" w:cs="Arial"/>
          <w:color w:val="auto"/>
          <w:sz w:val="20"/>
          <w:szCs w:val="20"/>
        </w:rPr>
        <w:t>bądź podmiotów działających na jego zlecenie</w:t>
      </w:r>
      <w:r w:rsidR="00C54E25" w:rsidRPr="00F13FB2">
        <w:rPr>
          <w:rFonts w:ascii="Verdana" w:hAnsi="Verdana" w:cs="Arial"/>
          <w:bCs/>
          <w:color w:val="auto"/>
          <w:sz w:val="20"/>
          <w:szCs w:val="20"/>
        </w:rPr>
        <w:t xml:space="preserve"> </w:t>
      </w:r>
      <w:r w:rsidR="00D97A49" w:rsidRPr="00F13FB2">
        <w:rPr>
          <w:rFonts w:ascii="Verdana" w:hAnsi="Verdana" w:cs="Arial"/>
          <w:bCs/>
          <w:color w:val="auto"/>
          <w:sz w:val="20"/>
          <w:szCs w:val="20"/>
        </w:rPr>
        <w:t xml:space="preserve">daje lub proponuje (bezpośrednio lub pośrednio) jakiejkolwiek osobie, jakąkolwiek </w:t>
      </w:r>
      <w:r w:rsidR="00A230D9" w:rsidRPr="00F13FB2">
        <w:rPr>
          <w:rFonts w:ascii="Verdana" w:hAnsi="Verdana" w:cs="Arial"/>
          <w:bCs/>
          <w:color w:val="auto"/>
          <w:sz w:val="20"/>
          <w:szCs w:val="20"/>
        </w:rPr>
        <w:t>korzyść majątkową</w:t>
      </w:r>
      <w:r w:rsidR="00D97A49" w:rsidRPr="00F13FB2">
        <w:rPr>
          <w:rFonts w:ascii="Verdana" w:hAnsi="Verdana" w:cs="Arial"/>
          <w:bCs/>
          <w:color w:val="auto"/>
          <w:sz w:val="20"/>
          <w:szCs w:val="20"/>
        </w:rPr>
        <w:t>, prezent, gratyfikację, prowizję lub inną wartościową rzecz, jako zachętę lub nagrodę:</w:t>
      </w:r>
    </w:p>
    <w:p w14:paraId="5E71AE97" w14:textId="77777777" w:rsidR="00D97A49" w:rsidRPr="00F13FB2" w:rsidRDefault="00D97A49" w:rsidP="009225BA">
      <w:pPr>
        <w:pStyle w:val="Akapitzlist"/>
        <w:numPr>
          <w:ilvl w:val="0"/>
          <w:numId w:val="37"/>
        </w:numPr>
        <w:spacing w:before="120" w:after="120" w:line="276" w:lineRule="auto"/>
        <w:ind w:left="1560" w:hanging="426"/>
        <w:contextualSpacing w:val="0"/>
        <w:jc w:val="both"/>
        <w:rPr>
          <w:rFonts w:ascii="Verdana" w:hAnsi="Verdana" w:cs="Arial"/>
          <w:bCs/>
          <w:color w:val="auto"/>
          <w:sz w:val="20"/>
          <w:szCs w:val="20"/>
        </w:rPr>
      </w:pPr>
      <w:r w:rsidRPr="00F13FB2">
        <w:rPr>
          <w:rFonts w:ascii="Verdana" w:hAnsi="Verdana" w:cs="Arial"/>
          <w:bCs/>
          <w:color w:val="auto"/>
          <w:sz w:val="20"/>
          <w:szCs w:val="20"/>
        </w:rPr>
        <w:t>za jakiekolwiek działanie lub wstrzymanie się od jakiegokolwiek działania związanego z realizacją Umowy, lub</w:t>
      </w:r>
    </w:p>
    <w:p w14:paraId="4A43AD53" w14:textId="70DA00C0" w:rsidR="00C54E25" w:rsidRPr="00F13FB2" w:rsidRDefault="00D97A49" w:rsidP="009225BA">
      <w:pPr>
        <w:pStyle w:val="Akapitzlist"/>
        <w:numPr>
          <w:ilvl w:val="0"/>
          <w:numId w:val="37"/>
        </w:numPr>
        <w:spacing w:before="120" w:after="120" w:line="276" w:lineRule="auto"/>
        <w:ind w:left="1560" w:hanging="426"/>
        <w:contextualSpacing w:val="0"/>
        <w:jc w:val="both"/>
        <w:rPr>
          <w:rFonts w:ascii="Verdana" w:hAnsi="Verdana" w:cs="Arial"/>
          <w:bCs/>
          <w:color w:val="auto"/>
          <w:sz w:val="20"/>
          <w:szCs w:val="20"/>
        </w:rPr>
      </w:pPr>
      <w:r w:rsidRPr="00F13FB2">
        <w:rPr>
          <w:rFonts w:ascii="Verdana" w:hAnsi="Verdana" w:cs="Arial"/>
          <w:bCs/>
          <w:color w:val="auto"/>
          <w:sz w:val="20"/>
          <w:szCs w:val="20"/>
        </w:rPr>
        <w:t>za</w:t>
      </w:r>
      <w:r w:rsidR="00AB5AD8" w:rsidRPr="00F13FB2">
        <w:rPr>
          <w:rFonts w:ascii="Verdana" w:hAnsi="Verdana" w:cs="Arial"/>
          <w:bCs/>
          <w:color w:val="auto"/>
          <w:sz w:val="20"/>
          <w:szCs w:val="20"/>
        </w:rPr>
        <w:t xml:space="preserve"> </w:t>
      </w:r>
      <w:r w:rsidRPr="00F13FB2">
        <w:rPr>
          <w:rFonts w:ascii="Verdana" w:hAnsi="Verdana" w:cs="Arial"/>
          <w:bCs/>
          <w:color w:val="auto"/>
          <w:sz w:val="20"/>
          <w:szCs w:val="20"/>
        </w:rPr>
        <w:t xml:space="preserve">okazywanie lub wstrzymanie się od okazywania przychylności </w:t>
      </w:r>
      <w:r w:rsidRPr="00F13FB2">
        <w:rPr>
          <w:rFonts w:ascii="Verdana" w:hAnsi="Verdana" w:cs="Arial"/>
          <w:bCs/>
          <w:color w:val="auto"/>
          <w:sz w:val="20"/>
          <w:szCs w:val="20"/>
        </w:rPr>
        <w:br/>
        <w:t>lub nieprzychylności jakiejkolwiek osobie związanej z realizacją Umowy</w:t>
      </w:r>
      <w:r w:rsidR="00E507AB" w:rsidRPr="00F13FB2">
        <w:rPr>
          <w:rFonts w:ascii="Verdana" w:hAnsi="Verdana" w:cs="Arial"/>
          <w:bCs/>
          <w:color w:val="auto"/>
          <w:sz w:val="20"/>
          <w:szCs w:val="20"/>
        </w:rPr>
        <w:t>;</w:t>
      </w:r>
      <w:r w:rsidRPr="00F13FB2">
        <w:rPr>
          <w:rFonts w:ascii="Verdana" w:hAnsi="Verdana" w:cs="Arial"/>
          <w:bCs/>
          <w:color w:val="auto"/>
          <w:sz w:val="20"/>
          <w:szCs w:val="20"/>
        </w:rPr>
        <w:t xml:space="preserve"> </w:t>
      </w:r>
    </w:p>
    <w:p w14:paraId="0ADB158E" w14:textId="60DCF66D" w:rsidR="00D97A49" w:rsidRPr="00F13FB2" w:rsidRDefault="00AF673F" w:rsidP="009225BA">
      <w:pPr>
        <w:pStyle w:val="Akapitzlist"/>
        <w:numPr>
          <w:ilvl w:val="0"/>
          <w:numId w:val="14"/>
        </w:numPr>
        <w:tabs>
          <w:tab w:val="clear" w:pos="644"/>
        </w:tabs>
        <w:spacing w:after="80" w:line="276" w:lineRule="auto"/>
        <w:ind w:left="1134" w:right="34" w:hanging="567"/>
        <w:jc w:val="both"/>
        <w:rPr>
          <w:rFonts w:ascii="Verdana" w:hAnsi="Verdana" w:cs="TTE1771BD8t00"/>
          <w:color w:val="auto"/>
          <w:sz w:val="20"/>
          <w:szCs w:val="20"/>
          <w:lang w:val="pl-PL"/>
        </w:rPr>
      </w:pPr>
      <w:r w:rsidRPr="00F13FB2">
        <w:rPr>
          <w:rFonts w:ascii="Verdana" w:hAnsi="Verdana" w:cs="Arial"/>
          <w:color w:val="auto"/>
          <w:sz w:val="20"/>
          <w:szCs w:val="20"/>
        </w:rPr>
        <w:t xml:space="preserve">jeżeli </w:t>
      </w:r>
      <w:r w:rsidR="00D97A49" w:rsidRPr="00F13FB2">
        <w:rPr>
          <w:rFonts w:ascii="Verdana" w:hAnsi="Verdana" w:cs="Arial"/>
          <w:color w:val="auto"/>
          <w:sz w:val="20"/>
          <w:szCs w:val="20"/>
        </w:rPr>
        <w:t>wysokość kar umownych</w:t>
      </w:r>
      <w:r w:rsidRPr="00F13FB2">
        <w:rPr>
          <w:rFonts w:ascii="Verdana" w:hAnsi="Verdana" w:cs="Arial"/>
          <w:color w:val="auto"/>
          <w:sz w:val="20"/>
          <w:szCs w:val="20"/>
        </w:rPr>
        <w:t xml:space="preserve">, o których mowa w </w:t>
      </w:r>
      <w:r w:rsidRPr="00F13FB2">
        <w:rPr>
          <w:rFonts w:ascii="Verdana" w:hAnsi="Verdana" w:cs="TTE1771BD8t00"/>
          <w:color w:val="auto"/>
          <w:sz w:val="20"/>
          <w:szCs w:val="20"/>
          <w:lang w:val="pl-PL"/>
        </w:rPr>
        <w:t>§</w:t>
      </w:r>
      <w:r w:rsidRPr="00F13FB2">
        <w:rPr>
          <w:rFonts w:ascii="Verdana" w:hAnsi="Verdana" w:cs="Arial"/>
          <w:color w:val="auto"/>
          <w:sz w:val="20"/>
          <w:szCs w:val="20"/>
        </w:rPr>
        <w:t xml:space="preserve"> 1</w:t>
      </w:r>
      <w:r w:rsidR="007240B4">
        <w:rPr>
          <w:rFonts w:ascii="Verdana" w:hAnsi="Verdana" w:cs="Arial"/>
          <w:color w:val="auto"/>
          <w:sz w:val="20"/>
          <w:szCs w:val="20"/>
        </w:rPr>
        <w:t>7</w:t>
      </w:r>
      <w:r w:rsidRPr="00F13FB2">
        <w:rPr>
          <w:rFonts w:ascii="Verdana" w:hAnsi="Verdana" w:cs="Arial"/>
          <w:color w:val="auto"/>
          <w:sz w:val="20"/>
          <w:szCs w:val="20"/>
        </w:rPr>
        <w:t xml:space="preserve"> ust. 1, p</w:t>
      </w:r>
      <w:r w:rsidR="00D97A49" w:rsidRPr="00F13FB2">
        <w:rPr>
          <w:rFonts w:ascii="Verdana" w:hAnsi="Verdana" w:cs="Arial"/>
          <w:color w:val="auto"/>
          <w:sz w:val="20"/>
          <w:szCs w:val="20"/>
        </w:rPr>
        <w:t xml:space="preserve">rzekroczy </w:t>
      </w:r>
      <w:r w:rsidR="007060EA" w:rsidRPr="00F13FB2">
        <w:rPr>
          <w:rFonts w:ascii="Verdana" w:hAnsi="Verdana" w:cs="Arial"/>
          <w:color w:val="auto"/>
          <w:sz w:val="20"/>
          <w:szCs w:val="20"/>
        </w:rPr>
        <w:t>1</w:t>
      </w:r>
      <w:r w:rsidR="00D35861" w:rsidRPr="00F13FB2">
        <w:rPr>
          <w:rFonts w:ascii="Verdana" w:hAnsi="Verdana" w:cs="Arial"/>
          <w:color w:val="auto"/>
          <w:sz w:val="20"/>
          <w:szCs w:val="20"/>
        </w:rPr>
        <w:t>0</w:t>
      </w:r>
      <w:r w:rsidR="00D97A49" w:rsidRPr="00F13FB2">
        <w:rPr>
          <w:rFonts w:ascii="Verdana" w:hAnsi="Verdana" w:cs="Arial"/>
          <w:color w:val="auto"/>
          <w:sz w:val="20"/>
          <w:szCs w:val="20"/>
        </w:rPr>
        <w:t xml:space="preserve"> % </w:t>
      </w:r>
      <w:r w:rsidR="002936E6" w:rsidRPr="00F13FB2">
        <w:rPr>
          <w:rFonts w:ascii="Verdana" w:hAnsi="Verdana" w:cs="TTE1771BD8t00"/>
          <w:color w:val="auto"/>
          <w:sz w:val="20"/>
          <w:szCs w:val="20"/>
        </w:rPr>
        <w:t>kwoty wynagrodzenia</w:t>
      </w:r>
      <w:r w:rsidR="00307ED2" w:rsidRPr="00F13FB2">
        <w:rPr>
          <w:rFonts w:ascii="Verdana" w:hAnsi="Verdana" w:cs="TTE1771BD8t00"/>
          <w:color w:val="auto"/>
          <w:sz w:val="20"/>
          <w:szCs w:val="20"/>
        </w:rPr>
        <w:t xml:space="preserve"> netto</w:t>
      </w:r>
      <w:r w:rsidR="008C1B5B" w:rsidRPr="00F13FB2">
        <w:rPr>
          <w:rFonts w:ascii="Verdana" w:hAnsi="Verdana" w:cs="TTE1771BD8t00"/>
          <w:color w:val="auto"/>
          <w:sz w:val="20"/>
          <w:szCs w:val="20"/>
        </w:rPr>
        <w:t xml:space="preserve">, </w:t>
      </w:r>
      <w:r w:rsidR="008C1B5B" w:rsidRPr="00F13FB2">
        <w:rPr>
          <w:rFonts w:ascii="Verdana" w:hAnsi="Verdana" w:cs="TTE1771BD8t00"/>
          <w:color w:val="auto"/>
          <w:sz w:val="20"/>
          <w:szCs w:val="20"/>
          <w:lang w:val="pl-PL"/>
        </w:rPr>
        <w:t>o którym mowa w § 2 ust. 1</w:t>
      </w:r>
      <w:r w:rsidR="00A85A14" w:rsidRPr="00F13FB2">
        <w:rPr>
          <w:rFonts w:ascii="Verdana" w:hAnsi="Verdana" w:cs="TTE1771BD8t00"/>
          <w:color w:val="auto"/>
          <w:sz w:val="20"/>
          <w:szCs w:val="20"/>
          <w:lang w:val="pl-PL"/>
        </w:rPr>
        <w:t xml:space="preserve"> Umowy</w:t>
      </w:r>
      <w:r w:rsidR="008C1B5B" w:rsidRPr="00F13FB2">
        <w:rPr>
          <w:rFonts w:ascii="Verdana" w:hAnsi="Verdana" w:cs="TTE1771BD8t00"/>
          <w:color w:val="auto"/>
          <w:sz w:val="20"/>
          <w:szCs w:val="20"/>
          <w:lang w:val="pl-PL"/>
        </w:rPr>
        <w:t xml:space="preserve">, </w:t>
      </w:r>
      <w:r w:rsidR="008C1B5B" w:rsidRPr="00F13FB2">
        <w:rPr>
          <w:rFonts w:ascii="Verdana" w:hAnsi="Verdana" w:cs="TTE1771BD8t00"/>
          <w:color w:val="auto"/>
          <w:sz w:val="20"/>
          <w:szCs w:val="20"/>
        </w:rPr>
        <w:t xml:space="preserve">określonego </w:t>
      </w:r>
      <w:r w:rsidR="0027093F" w:rsidRPr="00F13FB2">
        <w:rPr>
          <w:rFonts w:ascii="Verdana" w:hAnsi="Verdana" w:cs="TTE1771BD8t00"/>
          <w:color w:val="auto"/>
          <w:sz w:val="20"/>
          <w:szCs w:val="20"/>
        </w:rPr>
        <w:br/>
      </w:r>
      <w:r w:rsidR="008C1B5B" w:rsidRPr="00F13FB2">
        <w:rPr>
          <w:rFonts w:ascii="Verdana" w:hAnsi="Verdana" w:cs="TTE1771BD8t00"/>
          <w:color w:val="auto"/>
          <w:sz w:val="20"/>
          <w:szCs w:val="20"/>
        </w:rPr>
        <w:t>na dzień zawarcia Umowy</w:t>
      </w:r>
      <w:r w:rsidR="00307ED2" w:rsidRPr="00F13FB2">
        <w:rPr>
          <w:rFonts w:ascii="Verdana" w:hAnsi="Verdana" w:cs="TTE1771BD8t00"/>
          <w:color w:val="auto"/>
          <w:sz w:val="20"/>
          <w:szCs w:val="20"/>
          <w:lang w:val="pl-PL"/>
        </w:rPr>
        <w:t>.</w:t>
      </w:r>
    </w:p>
    <w:p w14:paraId="11D6A5F5" w14:textId="7BE27891" w:rsidR="0053743D" w:rsidRPr="00F13FB2" w:rsidRDefault="00AA197B" w:rsidP="009225BA">
      <w:pPr>
        <w:numPr>
          <w:ilvl w:val="0"/>
          <w:numId w:val="4"/>
        </w:numPr>
        <w:tabs>
          <w:tab w:val="clear" w:pos="2340"/>
        </w:tabs>
        <w:spacing w:after="80" w:line="276" w:lineRule="auto"/>
        <w:ind w:left="567" w:hanging="567"/>
        <w:jc w:val="both"/>
        <w:rPr>
          <w:rFonts w:ascii="Verdana" w:hAnsi="Verdana"/>
          <w:spacing w:val="-2"/>
          <w:sz w:val="20"/>
          <w:szCs w:val="20"/>
        </w:rPr>
      </w:pPr>
      <w:r w:rsidRPr="00F13FB2">
        <w:rPr>
          <w:rFonts w:ascii="Verdana" w:eastAsia="Arial Unicode MS" w:hAnsi="Verdana" w:cs="TTE1771BD8t00"/>
          <w:sz w:val="20"/>
          <w:szCs w:val="20"/>
        </w:rPr>
        <w:t>Poza przypadkami przewidzianymi</w:t>
      </w:r>
      <w:r w:rsidRPr="00F13FB2">
        <w:rPr>
          <w:rFonts w:ascii="Verdana" w:hAnsi="Verdana" w:cs="TTE1771BD8t00"/>
          <w:sz w:val="20"/>
          <w:szCs w:val="20"/>
        </w:rPr>
        <w:t xml:space="preserve"> pozostałymi postanowieniami Umowy oraz przepisami prawa, </w:t>
      </w:r>
      <w:r w:rsidR="0053743D" w:rsidRPr="00F13FB2">
        <w:rPr>
          <w:rFonts w:ascii="Verdana" w:hAnsi="Verdana" w:cs="TTE1771BD8t00"/>
          <w:sz w:val="20"/>
          <w:szCs w:val="20"/>
        </w:rPr>
        <w:t>Wykonawca jest uprawniony do odstąpienia od części Umowy</w:t>
      </w:r>
      <w:r w:rsidRPr="00F13FB2">
        <w:rPr>
          <w:rFonts w:ascii="Verdana" w:hAnsi="Verdana" w:cs="TTE1771BD8t00"/>
          <w:sz w:val="20"/>
          <w:szCs w:val="20"/>
        </w:rPr>
        <w:t xml:space="preserve">, </w:t>
      </w:r>
      <w:bookmarkStart w:id="40" w:name="_Hlk110251314"/>
      <w:r w:rsidR="00C10F95" w:rsidRPr="00F13FB2">
        <w:rPr>
          <w:rFonts w:ascii="Verdana" w:hAnsi="Verdana"/>
          <w:sz w:val="20"/>
        </w:rPr>
        <w:t>w</w:t>
      </w:r>
      <w:r w:rsidR="00C10F95" w:rsidRPr="00F13FB2">
        <w:rPr>
          <w:rFonts w:ascii="Verdana" w:hAnsi="Verdana" w:cs="TTE1771BD8t00"/>
          <w:sz w:val="20"/>
          <w:szCs w:val="20"/>
        </w:rPr>
        <w:t xml:space="preserve"> zakresie, </w:t>
      </w:r>
      <w:r w:rsidR="004D00B0" w:rsidRPr="00F13FB2">
        <w:rPr>
          <w:rFonts w:ascii="Verdana" w:hAnsi="Verdana" w:cs="TTE1771BD8t00"/>
          <w:sz w:val="20"/>
          <w:szCs w:val="20"/>
        </w:rPr>
        <w:t xml:space="preserve">w </w:t>
      </w:r>
      <w:r w:rsidR="00C10F95" w:rsidRPr="00F13FB2">
        <w:rPr>
          <w:rFonts w:ascii="Verdana" w:hAnsi="Verdana" w:cs="TTE1771BD8t00"/>
          <w:sz w:val="20"/>
          <w:szCs w:val="20"/>
        </w:rPr>
        <w:t xml:space="preserve">jakim </w:t>
      </w:r>
      <w:r w:rsidR="002C7E63" w:rsidRPr="00F13FB2">
        <w:rPr>
          <w:rFonts w:ascii="Verdana" w:hAnsi="Verdana" w:cs="TTE1771BD8t00"/>
          <w:sz w:val="20"/>
          <w:szCs w:val="20"/>
        </w:rPr>
        <w:t xml:space="preserve">Umowa </w:t>
      </w:r>
      <w:r w:rsidR="00C10F95" w:rsidRPr="00F13FB2">
        <w:rPr>
          <w:rFonts w:ascii="Verdana" w:hAnsi="Verdana" w:cs="TTE1771BD8t00"/>
          <w:sz w:val="20"/>
          <w:szCs w:val="20"/>
        </w:rPr>
        <w:t xml:space="preserve">nie została jeszcze wykonana, </w:t>
      </w:r>
      <w:r w:rsidRPr="00F13FB2">
        <w:rPr>
          <w:rFonts w:ascii="Verdana" w:hAnsi="Verdana"/>
          <w:spacing w:val="-2"/>
          <w:sz w:val="20"/>
          <w:szCs w:val="20"/>
        </w:rPr>
        <w:t xml:space="preserve">w terminie 60 </w:t>
      </w:r>
      <w:r w:rsidR="00403BCC" w:rsidRPr="00F13FB2">
        <w:rPr>
          <w:rFonts w:ascii="Verdana" w:hAnsi="Verdana"/>
          <w:spacing w:val="-2"/>
          <w:sz w:val="20"/>
          <w:szCs w:val="20"/>
        </w:rPr>
        <w:t>D</w:t>
      </w:r>
      <w:r w:rsidRPr="00F13FB2">
        <w:rPr>
          <w:rFonts w:ascii="Verdana" w:hAnsi="Verdana"/>
          <w:spacing w:val="-2"/>
          <w:sz w:val="20"/>
          <w:szCs w:val="20"/>
        </w:rPr>
        <w:t xml:space="preserve">ni od daty </w:t>
      </w:r>
      <w:bookmarkStart w:id="41" w:name="_Hlk113875555"/>
      <w:r w:rsidR="00D042BA" w:rsidRPr="00F13FB2">
        <w:rPr>
          <w:rFonts w:ascii="Verdana" w:hAnsi="Verdana"/>
          <w:spacing w:val="-2"/>
          <w:sz w:val="20"/>
          <w:szCs w:val="20"/>
        </w:rPr>
        <w:t>bezskutecznego upływu terminu płatności</w:t>
      </w:r>
      <w:r w:rsidR="004E4C61" w:rsidRPr="00F13FB2">
        <w:rPr>
          <w:rFonts w:ascii="Verdana" w:hAnsi="Verdana"/>
          <w:spacing w:val="-2"/>
          <w:sz w:val="20"/>
          <w:szCs w:val="20"/>
        </w:rPr>
        <w:t>,</w:t>
      </w:r>
      <w:r w:rsidR="00E14D82" w:rsidRPr="00F13FB2">
        <w:rPr>
          <w:rFonts w:ascii="Verdana" w:hAnsi="Verdana"/>
          <w:spacing w:val="-2"/>
          <w:sz w:val="20"/>
          <w:szCs w:val="20"/>
        </w:rPr>
        <w:t xml:space="preserve"> zgodnie z prawidłowo wystawioną fakturą za dany </w:t>
      </w:r>
      <w:r w:rsidR="007240B4">
        <w:rPr>
          <w:rFonts w:ascii="Verdana" w:hAnsi="Verdana"/>
          <w:spacing w:val="-2"/>
          <w:sz w:val="20"/>
          <w:szCs w:val="20"/>
        </w:rPr>
        <w:t>Etap Umowy</w:t>
      </w:r>
      <w:r w:rsidR="00D042BA" w:rsidRPr="00F13FB2">
        <w:rPr>
          <w:rFonts w:ascii="Verdana" w:hAnsi="Verdana"/>
          <w:spacing w:val="-2"/>
          <w:sz w:val="20"/>
          <w:szCs w:val="20"/>
        </w:rPr>
        <w:t>,</w:t>
      </w:r>
      <w:r w:rsidR="00E14D82" w:rsidRPr="00F13FB2">
        <w:rPr>
          <w:rFonts w:ascii="Verdana" w:hAnsi="Verdana"/>
          <w:spacing w:val="-2"/>
          <w:sz w:val="20"/>
          <w:szCs w:val="20"/>
        </w:rPr>
        <w:t xml:space="preserve"> </w:t>
      </w:r>
      <w:r w:rsidR="00B1105E" w:rsidRPr="00F13FB2">
        <w:rPr>
          <w:rFonts w:ascii="Verdana" w:hAnsi="Verdana"/>
          <w:spacing w:val="-2"/>
          <w:sz w:val="20"/>
          <w:szCs w:val="20"/>
        </w:rPr>
        <w:t>w przypadku, gdy opóźnienie Zamawiającego z zapłatą tej kwoty wynosi co najmniej</w:t>
      </w:r>
      <w:r w:rsidR="00D042BA" w:rsidRPr="00F13FB2">
        <w:rPr>
          <w:rFonts w:ascii="Verdana" w:hAnsi="Verdana"/>
          <w:spacing w:val="-2"/>
          <w:sz w:val="20"/>
          <w:szCs w:val="20"/>
        </w:rPr>
        <w:t xml:space="preserve"> 14</w:t>
      </w:r>
      <w:r w:rsidR="00B1105E" w:rsidRPr="00F13FB2">
        <w:rPr>
          <w:rFonts w:ascii="Verdana" w:hAnsi="Verdana"/>
          <w:spacing w:val="-2"/>
          <w:sz w:val="20"/>
          <w:szCs w:val="20"/>
        </w:rPr>
        <w:t xml:space="preserve"> Dni.</w:t>
      </w:r>
      <w:bookmarkEnd w:id="40"/>
      <w:bookmarkEnd w:id="41"/>
      <w:r w:rsidRPr="00F13FB2">
        <w:rPr>
          <w:rFonts w:ascii="Verdana" w:hAnsi="Verdana"/>
          <w:spacing w:val="-2"/>
          <w:sz w:val="20"/>
          <w:szCs w:val="20"/>
        </w:rPr>
        <w:t xml:space="preserve"> </w:t>
      </w:r>
      <w:bookmarkStart w:id="42" w:name="_Hlk110252684"/>
    </w:p>
    <w:bookmarkEnd w:id="42"/>
    <w:p w14:paraId="38A68E37" w14:textId="416EA97F" w:rsidR="0083321B" w:rsidRPr="00F13FB2" w:rsidRDefault="0083321B" w:rsidP="009225BA">
      <w:pPr>
        <w:numPr>
          <w:ilvl w:val="0"/>
          <w:numId w:val="4"/>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lastRenderedPageBreak/>
        <w:t>Przed skorzystaniem przez Wykonawcę z prawa do odstąpienia od Umowy, Wykonawca udziela Zamawiającemu dodatkowego terminu w wymiarze 30 Dni na usunięcie zaistniałych naruszeń i doprowadzenie do stanu zgodnego z Umową, pod rygorem odstąpienia od Umowy. W przypadku nieusunięcia powstałych naruszeń i niedoprowadzenia do stanu zgodnego z Umową w dodatkowym terminie, Wykonawca uprawniony jest do odstąpienia od Umowy</w:t>
      </w:r>
      <w:r w:rsidR="008A163C" w:rsidRPr="00F13FB2">
        <w:rPr>
          <w:rFonts w:ascii="Verdana" w:hAnsi="Verdana" w:cs="TTE1771BD8t00"/>
          <w:sz w:val="20"/>
          <w:szCs w:val="20"/>
        </w:rPr>
        <w:t>.</w:t>
      </w:r>
    </w:p>
    <w:p w14:paraId="7795E0CD" w14:textId="77777777" w:rsidR="0083321B" w:rsidRPr="00F13FB2" w:rsidRDefault="0053743D" w:rsidP="009225BA">
      <w:pPr>
        <w:numPr>
          <w:ilvl w:val="0"/>
          <w:numId w:val="4"/>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Przed skorzystaniem przez Zamawiającego z prawa do odstąpienia od Umowy, Zamawiający udziela Wykonawcy w każdym z zaistniałych powyżej przypadków, </w:t>
      </w:r>
      <w:r w:rsidR="0027093F" w:rsidRPr="00F13FB2">
        <w:rPr>
          <w:rFonts w:ascii="Verdana" w:hAnsi="Verdana" w:cs="TTE1771BD8t00"/>
          <w:sz w:val="20"/>
          <w:szCs w:val="20"/>
        </w:rPr>
        <w:br/>
      </w:r>
      <w:r w:rsidRPr="00F13FB2">
        <w:rPr>
          <w:rFonts w:ascii="Verdana" w:hAnsi="Verdana" w:cs="TTE1771BD8t00"/>
          <w:sz w:val="20"/>
          <w:szCs w:val="20"/>
        </w:rPr>
        <w:t xml:space="preserve">z wyjątkiem przypadków określonych w ust. 1 pkt </w:t>
      </w:r>
      <w:r w:rsidR="00A745D1" w:rsidRPr="00F13FB2">
        <w:rPr>
          <w:rFonts w:ascii="Verdana" w:hAnsi="Verdana" w:cs="TTE1771BD8t00"/>
          <w:sz w:val="20"/>
          <w:szCs w:val="20"/>
        </w:rPr>
        <w:t>6</w:t>
      </w:r>
      <w:r w:rsidR="00CA6523" w:rsidRPr="00F13FB2">
        <w:rPr>
          <w:rFonts w:ascii="Verdana" w:hAnsi="Verdana" w:cs="TTE1771BD8t00"/>
          <w:sz w:val="20"/>
          <w:szCs w:val="20"/>
        </w:rPr>
        <w:t xml:space="preserve"> - </w:t>
      </w:r>
      <w:r w:rsidR="00A745D1" w:rsidRPr="00F13FB2">
        <w:rPr>
          <w:rFonts w:ascii="Verdana" w:hAnsi="Verdana" w:cs="TTE1771BD8t00"/>
          <w:sz w:val="20"/>
          <w:szCs w:val="20"/>
        </w:rPr>
        <w:t>7</w:t>
      </w:r>
      <w:r w:rsidR="007013B8" w:rsidRPr="00F13FB2">
        <w:rPr>
          <w:rFonts w:ascii="Verdana" w:hAnsi="Verdana" w:cs="TTE1771BD8t00"/>
          <w:sz w:val="20"/>
          <w:szCs w:val="20"/>
        </w:rPr>
        <w:t>,</w:t>
      </w:r>
      <w:r w:rsidRPr="00F13FB2">
        <w:rPr>
          <w:rFonts w:ascii="Verdana" w:hAnsi="Verdana" w:cs="TTE1771BD8t00"/>
          <w:sz w:val="20"/>
          <w:szCs w:val="20"/>
        </w:rPr>
        <w:t xml:space="preserve"> dodatkowego terminu </w:t>
      </w:r>
      <w:r w:rsidR="0027093F" w:rsidRPr="00F13FB2">
        <w:rPr>
          <w:rFonts w:ascii="Verdana" w:hAnsi="Verdana" w:cs="TTE1771BD8t00"/>
          <w:sz w:val="20"/>
          <w:szCs w:val="20"/>
        </w:rPr>
        <w:br/>
      </w:r>
      <w:bookmarkStart w:id="43" w:name="_Hlk146112288"/>
      <w:r w:rsidRPr="00F13FB2">
        <w:rPr>
          <w:rFonts w:ascii="Verdana" w:hAnsi="Verdana" w:cs="TTE1771BD8t00"/>
          <w:sz w:val="20"/>
          <w:szCs w:val="20"/>
        </w:rPr>
        <w:t>w</w:t>
      </w:r>
      <w:r w:rsidR="00AD5C15" w:rsidRPr="00F13FB2">
        <w:rPr>
          <w:rFonts w:ascii="Verdana" w:hAnsi="Verdana" w:cs="TTE1771BD8t00"/>
          <w:sz w:val="20"/>
          <w:szCs w:val="20"/>
        </w:rPr>
        <w:t xml:space="preserve"> </w:t>
      </w:r>
      <w:r w:rsidRPr="00F13FB2">
        <w:rPr>
          <w:rFonts w:ascii="Verdana" w:hAnsi="Verdana" w:cs="TTE1771BD8t00"/>
          <w:sz w:val="20"/>
          <w:szCs w:val="20"/>
        </w:rPr>
        <w:t xml:space="preserve">wymiarze 30 </w:t>
      </w:r>
      <w:r w:rsidR="00403BCC" w:rsidRPr="00F13FB2">
        <w:rPr>
          <w:rFonts w:ascii="Verdana" w:hAnsi="Verdana" w:cs="TTE1771BD8t00"/>
          <w:sz w:val="20"/>
          <w:szCs w:val="20"/>
        </w:rPr>
        <w:t>D</w:t>
      </w:r>
      <w:r w:rsidRPr="00F13FB2">
        <w:rPr>
          <w:rFonts w:ascii="Verdana" w:hAnsi="Verdana" w:cs="TTE1771BD8t00"/>
          <w:sz w:val="20"/>
          <w:szCs w:val="20"/>
        </w:rPr>
        <w:t xml:space="preserve">ni na usunięcie zaistniałych naruszeń i doprowadzenie do stanu zgodnego z Umową, pod rygorem odstąpienia od Umowy. </w:t>
      </w:r>
      <w:bookmarkEnd w:id="43"/>
      <w:r w:rsidR="0083321B" w:rsidRPr="00F13FB2">
        <w:rPr>
          <w:rFonts w:ascii="Verdana" w:hAnsi="Verdana" w:cs="TTE1771BD8t00"/>
          <w:sz w:val="20"/>
          <w:szCs w:val="20"/>
        </w:rPr>
        <w:t xml:space="preserve">W przypadku nieusunięcia powstałych naruszeń i niedoprowadzenia do stanu zgodnego z Umową w dodatkowym terminie, Zamawiający uprawniony jest do odstąpienia od Umowy. </w:t>
      </w:r>
    </w:p>
    <w:p w14:paraId="6DD422C0" w14:textId="0FB02AFD" w:rsidR="0053743D" w:rsidRPr="00F13FB2" w:rsidRDefault="008A0292" w:rsidP="009225BA">
      <w:pPr>
        <w:numPr>
          <w:ilvl w:val="0"/>
          <w:numId w:val="4"/>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Oświadczenie którejkolwiek ze Stron o odstąpieniu od </w:t>
      </w:r>
      <w:r w:rsidR="00F91C1C" w:rsidRPr="00F13FB2">
        <w:rPr>
          <w:rFonts w:ascii="Verdana" w:hAnsi="Verdana" w:cs="TTE1771BD8t00"/>
          <w:sz w:val="20"/>
          <w:szCs w:val="20"/>
        </w:rPr>
        <w:t>U</w:t>
      </w:r>
      <w:r w:rsidRPr="00F13FB2">
        <w:rPr>
          <w:rFonts w:ascii="Verdana" w:hAnsi="Verdana" w:cs="TTE1771BD8t00"/>
          <w:sz w:val="20"/>
          <w:szCs w:val="20"/>
        </w:rPr>
        <w:t xml:space="preserve">mowy, a także wyznaczenie dodatkowego terminu do wykonania zobowiązania, niezależnie od tego, czy czynność jest dokonywana na podstawie ustawy czy </w:t>
      </w:r>
      <w:r w:rsidR="00F91C1C" w:rsidRPr="00F13FB2">
        <w:rPr>
          <w:rFonts w:ascii="Verdana" w:hAnsi="Verdana" w:cs="TTE1771BD8t00"/>
          <w:sz w:val="20"/>
          <w:szCs w:val="20"/>
        </w:rPr>
        <w:t>U</w:t>
      </w:r>
      <w:r w:rsidRPr="00F13FB2">
        <w:rPr>
          <w:rFonts w:ascii="Verdana" w:hAnsi="Verdana" w:cs="TTE1771BD8t00"/>
          <w:sz w:val="20"/>
          <w:szCs w:val="20"/>
        </w:rPr>
        <w:t xml:space="preserve">mowy, wymagają formy pisemnej pod rygorem nieważności. </w:t>
      </w:r>
      <w:r w:rsidR="0053743D" w:rsidRPr="00F13FB2">
        <w:rPr>
          <w:rFonts w:ascii="Verdana" w:hAnsi="Verdana" w:cs="TTE1771BD8t00"/>
          <w:sz w:val="20"/>
          <w:szCs w:val="20"/>
        </w:rPr>
        <w:t xml:space="preserve">Umowa wygaśnie ze skutkiem natychmiastowym w terminie skutecznego doręczenia </w:t>
      </w:r>
      <w:r w:rsidRPr="00F13FB2">
        <w:rPr>
          <w:rFonts w:ascii="Verdana" w:hAnsi="Verdana" w:cs="TTE1771BD8t00"/>
          <w:sz w:val="20"/>
          <w:szCs w:val="20"/>
        </w:rPr>
        <w:t xml:space="preserve">drugiej Stronie </w:t>
      </w:r>
      <w:r w:rsidR="0053743D" w:rsidRPr="00F13FB2">
        <w:rPr>
          <w:rFonts w:ascii="Verdana" w:hAnsi="Verdana" w:cs="TTE1771BD8t00"/>
          <w:sz w:val="20"/>
          <w:szCs w:val="20"/>
        </w:rPr>
        <w:t>oświadczenia o odstąpieniu od Umowy.</w:t>
      </w:r>
      <w:r w:rsidR="00307ED2" w:rsidRPr="00F13FB2">
        <w:rPr>
          <w:rFonts w:ascii="Verdana" w:hAnsi="Verdana" w:cs="TTE1771BD8t00"/>
          <w:sz w:val="20"/>
          <w:szCs w:val="20"/>
        </w:rPr>
        <w:t xml:space="preserve"> Odstąpienie od Umowy przez </w:t>
      </w:r>
      <w:r w:rsidR="00B94B2B" w:rsidRPr="00F13FB2">
        <w:rPr>
          <w:rFonts w:ascii="Verdana" w:hAnsi="Verdana" w:cs="TTE1771BD8t00"/>
          <w:sz w:val="20"/>
          <w:szCs w:val="20"/>
        </w:rPr>
        <w:t xml:space="preserve">którąkolwiek ze Stron </w:t>
      </w:r>
      <w:r w:rsidR="00307ED2" w:rsidRPr="00F13FB2">
        <w:rPr>
          <w:rFonts w:ascii="Verdana" w:hAnsi="Verdana" w:cs="TTE1771BD8t00"/>
          <w:sz w:val="20"/>
          <w:szCs w:val="20"/>
        </w:rPr>
        <w:t>nie będzie wywierać skutków wstecznych i będzie miało skutek wyłącznie na przyszłość</w:t>
      </w:r>
      <w:r w:rsidR="009F2BB2" w:rsidRPr="00F13FB2">
        <w:rPr>
          <w:rFonts w:ascii="Verdana" w:hAnsi="Verdana" w:cs="TTE1771BD8t00"/>
          <w:sz w:val="20"/>
          <w:szCs w:val="20"/>
        </w:rPr>
        <w:t>.</w:t>
      </w:r>
      <w:r w:rsidR="00307ED2" w:rsidRPr="00F13FB2">
        <w:rPr>
          <w:rFonts w:ascii="Verdana" w:hAnsi="Verdana" w:cs="TTE1771BD8t00"/>
          <w:sz w:val="20"/>
          <w:szCs w:val="20"/>
        </w:rPr>
        <w:t xml:space="preserve"> </w:t>
      </w:r>
    </w:p>
    <w:p w14:paraId="7E461456" w14:textId="69BAA57E" w:rsidR="0053743D" w:rsidRPr="00F13FB2" w:rsidRDefault="009D1E67" w:rsidP="009225BA">
      <w:pPr>
        <w:numPr>
          <w:ilvl w:val="0"/>
          <w:numId w:val="4"/>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Uprawnienie do odstąpienia od Umowy z przyczyn w niej wskazanych nie </w:t>
      </w:r>
      <w:r w:rsidR="00B016DE" w:rsidRPr="00F13FB2">
        <w:rPr>
          <w:rFonts w:ascii="Verdana" w:hAnsi="Verdana" w:cs="TTE1771BD8t00"/>
          <w:sz w:val="20"/>
          <w:szCs w:val="20"/>
        </w:rPr>
        <w:t xml:space="preserve">modyfikuje ani nie </w:t>
      </w:r>
      <w:r w:rsidRPr="00F13FB2">
        <w:rPr>
          <w:rFonts w:ascii="Verdana" w:hAnsi="Verdana" w:cs="TTE1771BD8t00"/>
          <w:sz w:val="20"/>
          <w:szCs w:val="20"/>
        </w:rPr>
        <w:t>wyłącza ani nie ogranicza prawa Stron do odstąpienia od Umowy na podstawie ustawy (w tym w szczególności art. 491, 635, 636, 640 k.c.).</w:t>
      </w:r>
      <w:r w:rsidRPr="00F13FB2" w:rsidDel="009D1E67">
        <w:rPr>
          <w:rFonts w:ascii="Verdana" w:hAnsi="Verdana" w:cs="TTE1771BD8t00"/>
          <w:sz w:val="20"/>
          <w:szCs w:val="20"/>
        </w:rPr>
        <w:t xml:space="preserve"> </w:t>
      </w:r>
    </w:p>
    <w:p w14:paraId="16E4AA7A" w14:textId="384A8B74" w:rsidR="0053743D" w:rsidRPr="00F13FB2" w:rsidRDefault="0053743D" w:rsidP="009225BA">
      <w:pPr>
        <w:numPr>
          <w:ilvl w:val="0"/>
          <w:numId w:val="4"/>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Zamawiający będzie uprawniony także do odstąpienia od Umowy zgodnie z art. 456 ustawy Prawo zamówień publicznych</w:t>
      </w:r>
      <w:r w:rsidR="00A745D1" w:rsidRPr="00F13FB2">
        <w:rPr>
          <w:rFonts w:ascii="Verdana" w:hAnsi="Verdana" w:cs="TTE1771BD8t00"/>
          <w:sz w:val="20"/>
          <w:szCs w:val="20"/>
        </w:rPr>
        <w:t>.</w:t>
      </w:r>
      <w:r w:rsidR="00541B16" w:rsidRPr="00F13FB2">
        <w:rPr>
          <w:rFonts w:ascii="Verdana" w:hAnsi="Verdana" w:cs="TTE1771BD8t00"/>
          <w:sz w:val="20"/>
          <w:szCs w:val="20"/>
        </w:rPr>
        <w:t xml:space="preserve"> </w:t>
      </w:r>
      <w:r w:rsidRPr="00F13FB2">
        <w:rPr>
          <w:rFonts w:ascii="Verdana" w:hAnsi="Verdana" w:cs="TTE1771BD8t00"/>
          <w:sz w:val="20"/>
          <w:szCs w:val="20"/>
        </w:rPr>
        <w:t>W tym przypadku Wykonawca może żądać wyłącznie wynagrodzenia należnego z tytułu wykonania części Umowy.</w:t>
      </w:r>
    </w:p>
    <w:p w14:paraId="31D39499" w14:textId="2E6EFD16" w:rsidR="004F31A5" w:rsidRPr="00F13FB2" w:rsidRDefault="00341030" w:rsidP="009225BA">
      <w:pPr>
        <w:numPr>
          <w:ilvl w:val="0"/>
          <w:numId w:val="4"/>
        </w:numPr>
        <w:tabs>
          <w:tab w:val="clear" w:pos="2340"/>
        </w:tabs>
        <w:spacing w:before="120" w:after="80" w:line="276" w:lineRule="auto"/>
        <w:ind w:left="567" w:hanging="567"/>
        <w:jc w:val="both"/>
        <w:rPr>
          <w:rFonts w:ascii="Verdana" w:hAnsi="Verdana" w:cs="TTE1771BD8t00"/>
          <w:sz w:val="20"/>
          <w:szCs w:val="20"/>
        </w:rPr>
      </w:pPr>
      <w:r w:rsidRPr="00F13FB2">
        <w:rPr>
          <w:rFonts w:ascii="Verdana" w:hAnsi="Verdana" w:cs="TTE1771BD8t00"/>
          <w:sz w:val="20"/>
          <w:szCs w:val="20"/>
        </w:rPr>
        <w:t>W</w:t>
      </w:r>
      <w:r w:rsidR="00F95955" w:rsidRPr="00F13FB2">
        <w:rPr>
          <w:rFonts w:ascii="Verdana" w:hAnsi="Verdana" w:cs="TTE1771BD8t00"/>
          <w:sz w:val="20"/>
          <w:szCs w:val="20"/>
        </w:rPr>
        <w:t xml:space="preserve"> przypadku </w:t>
      </w:r>
      <w:r w:rsidR="007D7022" w:rsidRPr="00F13FB2">
        <w:rPr>
          <w:rFonts w:ascii="Verdana" w:hAnsi="Verdana" w:cs="TTE1771BD8t00"/>
          <w:sz w:val="20"/>
          <w:szCs w:val="20"/>
        </w:rPr>
        <w:t>odstąpienia od Umowy</w:t>
      </w:r>
      <w:r w:rsidR="003A2CE7" w:rsidRPr="00F13FB2">
        <w:rPr>
          <w:rFonts w:ascii="Verdana" w:hAnsi="Verdana" w:cs="TTE1771BD8t00"/>
          <w:sz w:val="20"/>
          <w:szCs w:val="20"/>
        </w:rPr>
        <w:t>, tak szybko jak to możliwe po wejściu w życie powiadomienia o odstąpieniu</w:t>
      </w:r>
      <w:r w:rsidR="003A2CE7" w:rsidRPr="00F13FB2">
        <w:rPr>
          <w:rFonts w:ascii="Verdana" w:hAnsi="Verdana" w:cs="TTE1771BD8t00"/>
          <w:i/>
          <w:iCs/>
          <w:sz w:val="20"/>
          <w:szCs w:val="20"/>
        </w:rPr>
        <w:t xml:space="preserve">, </w:t>
      </w:r>
      <w:r w:rsidR="003A2CE7" w:rsidRPr="00F13FB2">
        <w:rPr>
          <w:rFonts w:ascii="Verdana" w:hAnsi="Verdana" w:cs="TTE1771BD8t00"/>
          <w:sz w:val="20"/>
          <w:szCs w:val="20"/>
        </w:rPr>
        <w:t>Strony dołożą wspólnych starań mających na celu uzgodnienie stanowisk,</w:t>
      </w:r>
      <w:r w:rsidR="003A2CE7" w:rsidRPr="00F13FB2">
        <w:rPr>
          <w:rFonts w:ascii="Verdana" w:hAnsi="Verdana" w:cs="TTE1771BD8t00"/>
          <w:i/>
          <w:iCs/>
          <w:sz w:val="20"/>
          <w:szCs w:val="20"/>
        </w:rPr>
        <w:t xml:space="preserve"> </w:t>
      </w:r>
      <w:r w:rsidR="003A2CE7" w:rsidRPr="00F13FB2">
        <w:rPr>
          <w:rFonts w:ascii="Verdana" w:hAnsi="Verdana" w:cs="TTE1771BD8t00"/>
          <w:sz w:val="20"/>
          <w:szCs w:val="20"/>
        </w:rPr>
        <w:t>w</w:t>
      </w:r>
      <w:r w:rsidR="00F84DB1" w:rsidRPr="00F13FB2">
        <w:rPr>
          <w:rFonts w:ascii="Verdana" w:hAnsi="Verdana" w:cs="TTE1771BD8t00"/>
          <w:sz w:val="20"/>
          <w:szCs w:val="20"/>
        </w:rPr>
        <w:t> </w:t>
      </w:r>
      <w:r w:rsidR="003A2CE7" w:rsidRPr="00F13FB2">
        <w:rPr>
          <w:rFonts w:ascii="Verdana" w:hAnsi="Verdana" w:cs="TTE1771BD8t00"/>
          <w:sz w:val="20"/>
          <w:szCs w:val="20"/>
        </w:rPr>
        <w:t xml:space="preserve">zakresie określenia </w:t>
      </w:r>
      <w:r w:rsidR="004B1D5E" w:rsidRPr="00F13FB2">
        <w:rPr>
          <w:rFonts w:ascii="Verdana" w:hAnsi="Verdana" w:cs="TTE1771BD8t00"/>
          <w:sz w:val="20"/>
          <w:szCs w:val="20"/>
        </w:rPr>
        <w:t xml:space="preserve">zaawansowania i </w:t>
      </w:r>
      <w:r w:rsidR="003A2CE7" w:rsidRPr="00F13FB2">
        <w:rPr>
          <w:rFonts w:ascii="Verdana" w:hAnsi="Verdana" w:cs="TTE1771BD8t00"/>
          <w:sz w:val="20"/>
          <w:szCs w:val="20"/>
        </w:rPr>
        <w:t xml:space="preserve">wartości prac </w:t>
      </w:r>
      <w:r w:rsidR="004B1D5E" w:rsidRPr="00F13FB2">
        <w:rPr>
          <w:rFonts w:ascii="Verdana" w:hAnsi="Verdana" w:cs="TTE1771BD8t00"/>
          <w:sz w:val="20"/>
          <w:szCs w:val="20"/>
        </w:rPr>
        <w:t>dla</w:t>
      </w:r>
      <w:r w:rsidR="003A2CE7" w:rsidRPr="00F13FB2">
        <w:rPr>
          <w:rFonts w:ascii="Verdana" w:hAnsi="Verdana" w:cs="TTE1771BD8t00"/>
          <w:sz w:val="20"/>
          <w:szCs w:val="20"/>
        </w:rPr>
        <w:t> </w:t>
      </w:r>
      <w:r w:rsidR="007240B4">
        <w:rPr>
          <w:rFonts w:ascii="Verdana" w:hAnsi="Verdana" w:cs="TTE1771BD8t00"/>
          <w:sz w:val="20"/>
          <w:szCs w:val="20"/>
        </w:rPr>
        <w:t xml:space="preserve">Etapów </w:t>
      </w:r>
      <w:r w:rsidR="00EC6C03">
        <w:rPr>
          <w:rFonts w:ascii="Verdana" w:hAnsi="Verdana" w:cs="TTE1771BD8t00"/>
          <w:sz w:val="20"/>
          <w:szCs w:val="20"/>
        </w:rPr>
        <w:t>Umowy</w:t>
      </w:r>
      <w:r w:rsidR="00C528EE" w:rsidRPr="00F13FB2">
        <w:rPr>
          <w:rFonts w:ascii="Verdana" w:hAnsi="Verdana" w:cs="TTE1771BD8t00"/>
          <w:sz w:val="20"/>
          <w:szCs w:val="20"/>
        </w:rPr>
        <w:t xml:space="preserve"> </w:t>
      </w:r>
      <w:r w:rsidR="00CA3BEE" w:rsidRPr="00F13FB2">
        <w:rPr>
          <w:rFonts w:ascii="Verdana" w:hAnsi="Verdana" w:cs="TTE1771BD8t00"/>
          <w:sz w:val="20"/>
          <w:szCs w:val="20"/>
        </w:rPr>
        <w:t>na datę odstąpienia</w:t>
      </w:r>
      <w:r w:rsidR="003A2CE7" w:rsidRPr="00F13FB2">
        <w:rPr>
          <w:rFonts w:ascii="Verdana" w:hAnsi="Verdana" w:cs="TTE1771BD8t00"/>
          <w:sz w:val="20"/>
          <w:szCs w:val="20"/>
        </w:rPr>
        <w:t>, oraz wszelkich innych sum należnych Wykonawcy za pracę wykonaną zgodnie z Umową</w:t>
      </w:r>
      <w:r w:rsidR="00CC5F5B" w:rsidRPr="00F13FB2">
        <w:rPr>
          <w:rFonts w:ascii="Verdana" w:hAnsi="Verdana" w:cs="TTE1771BD8t00"/>
          <w:sz w:val="20"/>
          <w:szCs w:val="20"/>
        </w:rPr>
        <w:t xml:space="preserve"> oraz strat i dodatkowych kosztów poniesionych przez Zamawiającego</w:t>
      </w:r>
      <w:r w:rsidR="003A2CE7" w:rsidRPr="00F13FB2">
        <w:rPr>
          <w:rFonts w:ascii="Verdana" w:hAnsi="Verdana" w:cs="TTE1771BD8t00"/>
          <w:sz w:val="20"/>
          <w:szCs w:val="20"/>
        </w:rPr>
        <w:t>.</w:t>
      </w:r>
      <w:r w:rsidR="00307ED2" w:rsidRPr="00F13FB2">
        <w:rPr>
          <w:rFonts w:ascii="Verdana" w:hAnsi="Verdana" w:cs="TTE1771BD8t00"/>
          <w:sz w:val="20"/>
          <w:szCs w:val="20"/>
        </w:rPr>
        <w:t xml:space="preserve"> Rozliczenie Stron nastąpi w oparciu o ceny ujęte w</w:t>
      </w:r>
      <w:r w:rsidR="009511A0" w:rsidRPr="00F13FB2">
        <w:rPr>
          <w:rFonts w:ascii="Verdana" w:hAnsi="Verdana" w:cs="TTE1771BD8t00"/>
          <w:sz w:val="20"/>
          <w:szCs w:val="20"/>
        </w:rPr>
        <w:t> </w:t>
      </w:r>
      <w:r w:rsidR="00C0711B" w:rsidRPr="00F13FB2">
        <w:rPr>
          <w:rFonts w:ascii="Verdana" w:hAnsi="Verdana" w:cs="TTE1771BD8t00"/>
          <w:sz w:val="20"/>
          <w:szCs w:val="20"/>
        </w:rPr>
        <w:t>O</w:t>
      </w:r>
      <w:r w:rsidR="00307ED2" w:rsidRPr="00F13FB2">
        <w:rPr>
          <w:rFonts w:ascii="Verdana" w:hAnsi="Verdana" w:cs="TTE1771BD8t00"/>
          <w:sz w:val="20"/>
          <w:szCs w:val="20"/>
        </w:rPr>
        <w:t>fercie Wykonawcy.</w:t>
      </w:r>
      <w:r w:rsidR="004F31A5" w:rsidRPr="00F13FB2">
        <w:rPr>
          <w:rFonts w:ascii="Verdana" w:hAnsi="Verdana" w:cs="TTE1771BD8t00"/>
          <w:sz w:val="20"/>
          <w:szCs w:val="20"/>
        </w:rPr>
        <w:t xml:space="preserve"> Strony obciążają następujące obowiązki szczegółowe:</w:t>
      </w:r>
    </w:p>
    <w:p w14:paraId="1CF8879A" w14:textId="48A609EA" w:rsidR="004F31A5" w:rsidRPr="00F13FB2" w:rsidRDefault="004F31A5" w:rsidP="009225BA">
      <w:pPr>
        <w:numPr>
          <w:ilvl w:val="2"/>
          <w:numId w:val="4"/>
        </w:numPr>
        <w:tabs>
          <w:tab w:val="clear" w:pos="2655"/>
        </w:tabs>
        <w:spacing w:after="80" w:line="276" w:lineRule="auto"/>
        <w:ind w:left="993" w:hanging="426"/>
        <w:jc w:val="both"/>
        <w:rPr>
          <w:rFonts w:ascii="Verdana" w:hAnsi="Verdana" w:cs="TTE1771BD8t00"/>
          <w:sz w:val="20"/>
          <w:szCs w:val="20"/>
        </w:rPr>
      </w:pPr>
      <w:r w:rsidRPr="00F13FB2">
        <w:rPr>
          <w:rFonts w:ascii="Verdana" w:hAnsi="Verdana" w:cs="TTE1771BD8t00"/>
          <w:sz w:val="20"/>
          <w:szCs w:val="20"/>
        </w:rPr>
        <w:t xml:space="preserve">W </w:t>
      </w:r>
      <w:r w:rsidR="0026202E" w:rsidRPr="00F13FB2">
        <w:rPr>
          <w:rFonts w:ascii="Verdana" w:hAnsi="Verdana" w:cs="TTE1771BD8t00"/>
          <w:sz w:val="20"/>
          <w:szCs w:val="20"/>
        </w:rPr>
        <w:t>terminie</w:t>
      </w:r>
      <w:r w:rsidRPr="00F13FB2">
        <w:rPr>
          <w:rFonts w:ascii="Verdana" w:hAnsi="Verdana" w:cs="TTE1771BD8t00"/>
          <w:sz w:val="20"/>
          <w:szCs w:val="20"/>
        </w:rPr>
        <w:t xml:space="preserve"> </w:t>
      </w:r>
      <w:r w:rsidR="007C6244" w:rsidRPr="00F13FB2">
        <w:rPr>
          <w:rFonts w:ascii="Verdana" w:hAnsi="Verdana" w:cs="TTE1771BD8t00"/>
          <w:sz w:val="20"/>
          <w:szCs w:val="20"/>
        </w:rPr>
        <w:t>14</w:t>
      </w:r>
      <w:r w:rsidRPr="00F13FB2">
        <w:rPr>
          <w:rFonts w:ascii="Verdana" w:hAnsi="Verdana" w:cs="TTE1771BD8t00"/>
          <w:sz w:val="20"/>
          <w:szCs w:val="20"/>
        </w:rPr>
        <w:t xml:space="preserve"> </w:t>
      </w:r>
      <w:r w:rsidR="00BF1E20" w:rsidRPr="00F13FB2">
        <w:rPr>
          <w:rFonts w:ascii="Verdana" w:hAnsi="Verdana" w:cs="TTE1771BD8t00"/>
          <w:sz w:val="20"/>
          <w:szCs w:val="20"/>
        </w:rPr>
        <w:t>D</w:t>
      </w:r>
      <w:r w:rsidRPr="00F13FB2">
        <w:rPr>
          <w:rFonts w:ascii="Verdana" w:hAnsi="Verdana" w:cs="TTE1771BD8t00"/>
          <w:sz w:val="20"/>
          <w:szCs w:val="20"/>
        </w:rPr>
        <w:t xml:space="preserve">ni </w:t>
      </w:r>
      <w:r w:rsidR="00BF1E20" w:rsidRPr="00F13FB2">
        <w:rPr>
          <w:rFonts w:ascii="Verdana" w:hAnsi="Verdana" w:cs="TTE1771BD8t00"/>
          <w:sz w:val="20"/>
          <w:szCs w:val="20"/>
        </w:rPr>
        <w:t>R</w:t>
      </w:r>
      <w:r w:rsidRPr="00F13FB2">
        <w:rPr>
          <w:rFonts w:ascii="Verdana" w:hAnsi="Verdana" w:cs="TTE1771BD8t00"/>
          <w:sz w:val="20"/>
          <w:szCs w:val="20"/>
        </w:rPr>
        <w:t>oboczych od daty odstąpienia Wykonawca</w:t>
      </w:r>
      <w:r w:rsidR="00F6426F" w:rsidRPr="00F13FB2">
        <w:rPr>
          <w:rFonts w:ascii="Verdana" w:hAnsi="Verdana" w:cs="TTE1771BD8t00"/>
          <w:sz w:val="20"/>
          <w:szCs w:val="20"/>
        </w:rPr>
        <w:t>:</w:t>
      </w:r>
      <w:r w:rsidRPr="00F13FB2">
        <w:rPr>
          <w:rFonts w:ascii="Verdana" w:hAnsi="Verdana" w:cs="TTE1771BD8t00"/>
          <w:sz w:val="20"/>
          <w:szCs w:val="20"/>
        </w:rPr>
        <w:t xml:space="preserve"> sporządzi zestawienie zawierające wykaz i określenie stopnia zaawansowania poszczególnych </w:t>
      </w:r>
      <w:r w:rsidR="00D862A7" w:rsidRPr="00F13FB2">
        <w:rPr>
          <w:rFonts w:ascii="Verdana" w:hAnsi="Verdana" w:cs="TTE1771BD8t00"/>
          <w:sz w:val="20"/>
          <w:szCs w:val="20"/>
        </w:rPr>
        <w:t>O</w:t>
      </w:r>
      <w:r w:rsidRPr="00F13FB2">
        <w:rPr>
          <w:rFonts w:ascii="Verdana" w:hAnsi="Verdana" w:cs="TTE1771BD8t00"/>
          <w:sz w:val="20"/>
          <w:szCs w:val="20"/>
        </w:rPr>
        <w:t>pracowań</w:t>
      </w:r>
      <w:r w:rsidR="0026202E" w:rsidRPr="00F13FB2">
        <w:rPr>
          <w:rFonts w:ascii="Verdana" w:hAnsi="Verdana" w:cs="TTE1771BD8t00"/>
          <w:sz w:val="20"/>
          <w:szCs w:val="20"/>
        </w:rPr>
        <w:t xml:space="preserve"> (</w:t>
      </w:r>
      <w:r w:rsidR="00D862A7" w:rsidRPr="00F13FB2">
        <w:rPr>
          <w:rFonts w:ascii="Verdana" w:hAnsi="Verdana" w:cs="TTE1771BD8t00"/>
          <w:sz w:val="20"/>
          <w:szCs w:val="20"/>
        </w:rPr>
        <w:t>D</w:t>
      </w:r>
      <w:r w:rsidR="0026202E" w:rsidRPr="00F13FB2">
        <w:rPr>
          <w:rFonts w:ascii="Verdana" w:hAnsi="Verdana" w:cs="TTE1771BD8t00"/>
          <w:sz w:val="20"/>
          <w:szCs w:val="20"/>
        </w:rPr>
        <w:t>okumentacji)</w:t>
      </w:r>
      <w:r w:rsidRPr="00F13FB2">
        <w:rPr>
          <w:rFonts w:ascii="Verdana" w:hAnsi="Verdana" w:cs="TTE1771BD8t00"/>
          <w:sz w:val="20"/>
          <w:szCs w:val="20"/>
        </w:rPr>
        <w:t xml:space="preserve"> wraz z określeniem wartości wykonanych </w:t>
      </w:r>
      <w:r w:rsidR="00D862A7" w:rsidRPr="00F13FB2">
        <w:rPr>
          <w:rFonts w:ascii="Verdana" w:hAnsi="Verdana" w:cs="TTE1771BD8t00"/>
          <w:sz w:val="20"/>
          <w:szCs w:val="20"/>
        </w:rPr>
        <w:t>O</w:t>
      </w:r>
      <w:r w:rsidRPr="00F13FB2">
        <w:rPr>
          <w:rFonts w:ascii="Verdana" w:hAnsi="Verdana" w:cs="TTE1771BD8t00"/>
          <w:sz w:val="20"/>
          <w:szCs w:val="20"/>
        </w:rPr>
        <w:t xml:space="preserve">pracowań według stanu na </w:t>
      </w:r>
      <w:r w:rsidR="007F1B29" w:rsidRPr="00F13FB2">
        <w:rPr>
          <w:rFonts w:ascii="Verdana" w:hAnsi="Verdana" w:cs="TTE1771BD8t00"/>
          <w:sz w:val="20"/>
          <w:szCs w:val="20"/>
        </w:rPr>
        <w:t>d</w:t>
      </w:r>
      <w:r w:rsidRPr="00F13FB2">
        <w:rPr>
          <w:rFonts w:ascii="Verdana" w:hAnsi="Verdana" w:cs="TTE1771BD8t00"/>
          <w:sz w:val="20"/>
          <w:szCs w:val="20"/>
        </w:rPr>
        <w:t>zień odstąpienia i przedłoży je Zamawiające</w:t>
      </w:r>
      <w:r w:rsidR="00A743E0" w:rsidRPr="00F13FB2">
        <w:rPr>
          <w:rFonts w:ascii="Verdana" w:hAnsi="Verdana" w:cs="TTE1771BD8t00"/>
          <w:sz w:val="20"/>
          <w:szCs w:val="20"/>
        </w:rPr>
        <w:t>mu</w:t>
      </w:r>
      <w:r w:rsidR="00A51C33" w:rsidRPr="00F13FB2">
        <w:rPr>
          <w:rFonts w:ascii="Verdana" w:hAnsi="Verdana" w:cs="TTE1771BD8t00"/>
          <w:sz w:val="20"/>
          <w:szCs w:val="20"/>
        </w:rPr>
        <w:t xml:space="preserve">. </w:t>
      </w:r>
      <w:r w:rsidR="00113E5A" w:rsidRPr="00F13FB2">
        <w:rPr>
          <w:rFonts w:ascii="Verdana" w:hAnsi="Verdana" w:cs="TTE1771BD8t00"/>
          <w:sz w:val="20"/>
          <w:szCs w:val="20"/>
        </w:rPr>
        <w:t xml:space="preserve">W przypadku braku uzgodnień lub opinii wymaganych </w:t>
      </w:r>
      <w:r w:rsidR="00EC6C03">
        <w:rPr>
          <w:rFonts w:ascii="Verdana" w:hAnsi="Verdana" w:cs="TTE1771BD8t00"/>
          <w:sz w:val="20"/>
          <w:szCs w:val="20"/>
        </w:rPr>
        <w:t>OP</w:t>
      </w:r>
      <w:r w:rsidR="00113E5A" w:rsidRPr="00F13FB2">
        <w:rPr>
          <w:rFonts w:ascii="Verdana" w:hAnsi="Verdana" w:cs="TTE1771BD8t00"/>
          <w:sz w:val="20"/>
          <w:szCs w:val="20"/>
        </w:rPr>
        <w:t>Z Zamawiający</w:t>
      </w:r>
      <w:r w:rsidR="00DE7FA2" w:rsidRPr="00F13FB2">
        <w:rPr>
          <w:rFonts w:ascii="Verdana" w:hAnsi="Verdana" w:cs="TTE1771BD8t00"/>
          <w:sz w:val="20"/>
          <w:szCs w:val="20"/>
        </w:rPr>
        <w:t xml:space="preserve"> dokona zapłaty kwoty nie wyższej niż 75% </w:t>
      </w:r>
      <w:r w:rsidR="00481B52" w:rsidRPr="00F13FB2">
        <w:rPr>
          <w:rFonts w:ascii="Verdana" w:hAnsi="Verdana" w:cs="TTE1771BD8t00"/>
          <w:sz w:val="20"/>
          <w:szCs w:val="20"/>
        </w:rPr>
        <w:t xml:space="preserve">netto </w:t>
      </w:r>
      <w:r w:rsidR="00113E5A" w:rsidRPr="00F13FB2">
        <w:rPr>
          <w:rFonts w:ascii="Verdana" w:hAnsi="Verdana" w:cs="TTE1771BD8t00"/>
          <w:sz w:val="20"/>
          <w:szCs w:val="20"/>
        </w:rPr>
        <w:t xml:space="preserve">wartości </w:t>
      </w:r>
      <w:r w:rsidR="00EC6C03">
        <w:rPr>
          <w:rFonts w:ascii="Verdana" w:hAnsi="Verdana" w:cs="TTE1771BD8t00"/>
          <w:sz w:val="20"/>
          <w:szCs w:val="20"/>
        </w:rPr>
        <w:t>Etapu Umowy</w:t>
      </w:r>
      <w:r w:rsidR="00F60BC9" w:rsidRPr="00F13FB2">
        <w:rPr>
          <w:rFonts w:ascii="Verdana" w:hAnsi="Verdana" w:cs="TTE1771BD8t00"/>
          <w:sz w:val="20"/>
          <w:szCs w:val="20"/>
        </w:rPr>
        <w:t>, w zakres którego wchodziło ich uzyskanie</w:t>
      </w:r>
      <w:r w:rsidR="00AE4D06" w:rsidRPr="00F13FB2">
        <w:rPr>
          <w:rFonts w:ascii="Verdana" w:hAnsi="Verdana" w:cs="TTE1771BD8t00"/>
          <w:sz w:val="20"/>
          <w:szCs w:val="20"/>
        </w:rPr>
        <w:t xml:space="preserve">. W przypadku uzgodnień będących w toku przed odstąpieniem Zamawiający dopuszcza uzupełnienie brakujących uzgodnień w terminie do </w:t>
      </w:r>
      <w:r w:rsidR="00DE7FA2" w:rsidRPr="00F13FB2">
        <w:rPr>
          <w:rFonts w:ascii="Verdana" w:hAnsi="Verdana" w:cs="TTE1771BD8t00"/>
          <w:sz w:val="20"/>
          <w:szCs w:val="20"/>
        </w:rPr>
        <w:t>6</w:t>
      </w:r>
      <w:r w:rsidR="00AE4D06" w:rsidRPr="00F13FB2">
        <w:rPr>
          <w:rFonts w:ascii="Verdana" w:hAnsi="Verdana" w:cs="TTE1771BD8t00"/>
          <w:sz w:val="20"/>
          <w:szCs w:val="20"/>
        </w:rPr>
        <w:t xml:space="preserve">0 </w:t>
      </w:r>
      <w:r w:rsidR="00773B7D" w:rsidRPr="00F13FB2">
        <w:rPr>
          <w:rFonts w:ascii="Verdana" w:hAnsi="Verdana" w:cs="TTE1771BD8t00"/>
          <w:sz w:val="20"/>
          <w:szCs w:val="20"/>
        </w:rPr>
        <w:t>D</w:t>
      </w:r>
      <w:r w:rsidR="00AE4D06" w:rsidRPr="00F13FB2">
        <w:rPr>
          <w:rFonts w:ascii="Verdana" w:hAnsi="Verdana" w:cs="TTE1771BD8t00"/>
          <w:sz w:val="20"/>
          <w:szCs w:val="20"/>
        </w:rPr>
        <w:t>ni od daty odstąpienia</w:t>
      </w:r>
      <w:r w:rsidR="00495166" w:rsidRPr="00F13FB2">
        <w:rPr>
          <w:rFonts w:ascii="Verdana" w:hAnsi="Verdana" w:cs="TTE1771BD8t00"/>
          <w:sz w:val="20"/>
          <w:szCs w:val="20"/>
        </w:rPr>
        <w:t>;</w:t>
      </w:r>
      <w:r w:rsidRPr="00F13FB2">
        <w:rPr>
          <w:rFonts w:ascii="Verdana" w:hAnsi="Verdana" w:cs="TTE1771BD8t00"/>
          <w:sz w:val="20"/>
          <w:szCs w:val="20"/>
        </w:rPr>
        <w:t xml:space="preserve"> </w:t>
      </w:r>
    </w:p>
    <w:p w14:paraId="0576E681" w14:textId="6CD6D6E5" w:rsidR="004F31A5" w:rsidRPr="00F13FB2" w:rsidRDefault="004F31A5" w:rsidP="009225BA">
      <w:pPr>
        <w:numPr>
          <w:ilvl w:val="2"/>
          <w:numId w:val="4"/>
        </w:numPr>
        <w:tabs>
          <w:tab w:val="clear" w:pos="2655"/>
        </w:tabs>
        <w:spacing w:after="80" w:line="276" w:lineRule="auto"/>
        <w:ind w:left="993" w:hanging="426"/>
        <w:jc w:val="both"/>
        <w:rPr>
          <w:rFonts w:ascii="Verdana" w:hAnsi="Verdana" w:cs="TTE1771BD8t00"/>
          <w:sz w:val="20"/>
          <w:szCs w:val="20"/>
        </w:rPr>
      </w:pPr>
      <w:r w:rsidRPr="00F13FB2">
        <w:rPr>
          <w:rFonts w:ascii="Verdana" w:hAnsi="Verdana" w:cs="TTE1771BD8t00"/>
          <w:sz w:val="20"/>
          <w:szCs w:val="20"/>
        </w:rPr>
        <w:t xml:space="preserve">W terminie 14 </w:t>
      </w:r>
      <w:r w:rsidR="00BF1E20" w:rsidRPr="00F13FB2">
        <w:rPr>
          <w:rFonts w:ascii="Verdana" w:hAnsi="Verdana" w:cs="TTE1771BD8t00"/>
          <w:sz w:val="20"/>
          <w:szCs w:val="20"/>
        </w:rPr>
        <w:t>D</w:t>
      </w:r>
      <w:r w:rsidRPr="00F13FB2">
        <w:rPr>
          <w:rFonts w:ascii="Verdana" w:hAnsi="Verdana" w:cs="TTE1771BD8t00"/>
          <w:sz w:val="20"/>
          <w:szCs w:val="20"/>
        </w:rPr>
        <w:t xml:space="preserve">ni </w:t>
      </w:r>
      <w:r w:rsidR="00BF1E20" w:rsidRPr="00F13FB2">
        <w:rPr>
          <w:rFonts w:ascii="Verdana" w:hAnsi="Verdana" w:cs="TTE1771BD8t00"/>
          <w:sz w:val="20"/>
          <w:szCs w:val="20"/>
        </w:rPr>
        <w:t>R</w:t>
      </w:r>
      <w:r w:rsidRPr="00F13FB2">
        <w:rPr>
          <w:rFonts w:ascii="Verdana" w:hAnsi="Verdana" w:cs="TTE1771BD8t00"/>
          <w:sz w:val="20"/>
          <w:szCs w:val="20"/>
        </w:rPr>
        <w:t xml:space="preserve">oboczych od daty przedłożenia zestawienia, o którym mowa </w:t>
      </w:r>
      <w:r w:rsidR="0026202E" w:rsidRPr="00F13FB2">
        <w:rPr>
          <w:rFonts w:ascii="Verdana" w:hAnsi="Verdana" w:cs="TTE1771BD8t00"/>
          <w:sz w:val="20"/>
          <w:szCs w:val="20"/>
        </w:rPr>
        <w:t>w</w:t>
      </w:r>
      <w:r w:rsidR="00B027C0" w:rsidRPr="00F13FB2">
        <w:rPr>
          <w:rFonts w:ascii="Verdana" w:hAnsi="Verdana" w:cs="TTE1771BD8t00"/>
          <w:sz w:val="20"/>
          <w:szCs w:val="20"/>
        </w:rPr>
        <w:t> </w:t>
      </w:r>
      <w:r w:rsidR="0026202E" w:rsidRPr="00F13FB2">
        <w:rPr>
          <w:rFonts w:ascii="Verdana" w:hAnsi="Verdana" w:cs="TTE1771BD8t00"/>
          <w:sz w:val="20"/>
          <w:szCs w:val="20"/>
        </w:rPr>
        <w:t>pkt</w:t>
      </w:r>
      <w:r w:rsidR="00B027C0" w:rsidRPr="00F13FB2">
        <w:rPr>
          <w:rFonts w:ascii="Verdana" w:hAnsi="Verdana" w:cs="TTE1771BD8t00"/>
          <w:sz w:val="20"/>
          <w:szCs w:val="20"/>
        </w:rPr>
        <w:t> </w:t>
      </w:r>
      <w:r w:rsidR="0026202E" w:rsidRPr="00F13FB2">
        <w:rPr>
          <w:rFonts w:ascii="Verdana" w:hAnsi="Verdana" w:cs="TTE1771BD8t00"/>
          <w:sz w:val="20"/>
          <w:szCs w:val="20"/>
        </w:rPr>
        <w:t>1</w:t>
      </w:r>
      <w:r w:rsidR="00A743E0" w:rsidRPr="00F13FB2">
        <w:rPr>
          <w:rFonts w:ascii="Verdana" w:hAnsi="Verdana" w:cs="TTE1771BD8t00"/>
          <w:sz w:val="20"/>
          <w:szCs w:val="20"/>
        </w:rPr>
        <w:t>,</w:t>
      </w:r>
      <w:r w:rsidRPr="00F13FB2">
        <w:rPr>
          <w:rFonts w:ascii="Verdana" w:hAnsi="Verdana" w:cs="TTE1771BD8t00"/>
          <w:sz w:val="20"/>
          <w:szCs w:val="20"/>
        </w:rPr>
        <w:t xml:space="preserve"> Zamawiający przy udziale Wykonawcy</w:t>
      </w:r>
      <w:r w:rsidR="00F6426F" w:rsidRPr="00F13FB2">
        <w:rPr>
          <w:rFonts w:ascii="Verdana" w:hAnsi="Verdana" w:cs="TTE1771BD8t00"/>
          <w:sz w:val="20"/>
          <w:szCs w:val="20"/>
        </w:rPr>
        <w:t>:</w:t>
      </w:r>
      <w:r w:rsidRPr="00F13FB2">
        <w:rPr>
          <w:rFonts w:ascii="Verdana" w:hAnsi="Verdana" w:cs="TTE1771BD8t00"/>
          <w:sz w:val="20"/>
          <w:szCs w:val="20"/>
        </w:rPr>
        <w:t xml:space="preserve"> dokona sprawdzenia zgodności zestawienia ze stanem faktycznym, sporządzi szczegółowy protokół inwentaryzacji </w:t>
      </w:r>
      <w:r w:rsidR="00D862A7" w:rsidRPr="00F13FB2">
        <w:rPr>
          <w:rFonts w:ascii="Verdana" w:hAnsi="Verdana" w:cs="TTE1771BD8t00"/>
          <w:sz w:val="20"/>
          <w:szCs w:val="20"/>
        </w:rPr>
        <w:t>O</w:t>
      </w:r>
      <w:r w:rsidRPr="00F13FB2">
        <w:rPr>
          <w:rFonts w:ascii="Verdana" w:hAnsi="Verdana" w:cs="TTE1771BD8t00"/>
          <w:sz w:val="20"/>
          <w:szCs w:val="20"/>
        </w:rPr>
        <w:t>pracowań</w:t>
      </w:r>
      <w:r w:rsidR="0026202E" w:rsidRPr="00F13FB2">
        <w:rPr>
          <w:rFonts w:ascii="Verdana" w:hAnsi="Verdana" w:cs="TTE1771BD8t00"/>
          <w:sz w:val="20"/>
          <w:szCs w:val="20"/>
        </w:rPr>
        <w:t xml:space="preserve"> (</w:t>
      </w:r>
      <w:r w:rsidR="00D862A7" w:rsidRPr="00F13FB2">
        <w:rPr>
          <w:rFonts w:ascii="Verdana" w:hAnsi="Verdana" w:cs="TTE1771BD8t00"/>
          <w:sz w:val="20"/>
          <w:szCs w:val="20"/>
        </w:rPr>
        <w:t>D</w:t>
      </w:r>
      <w:r w:rsidR="0026202E" w:rsidRPr="00F13FB2">
        <w:rPr>
          <w:rFonts w:ascii="Verdana" w:hAnsi="Verdana" w:cs="TTE1771BD8t00"/>
          <w:sz w:val="20"/>
          <w:szCs w:val="20"/>
        </w:rPr>
        <w:t>okumentacji)</w:t>
      </w:r>
      <w:r w:rsidRPr="00F13FB2">
        <w:rPr>
          <w:rFonts w:ascii="Verdana" w:hAnsi="Verdana" w:cs="TTE1771BD8t00"/>
          <w:sz w:val="20"/>
          <w:szCs w:val="20"/>
        </w:rPr>
        <w:t>, ich</w:t>
      </w:r>
      <w:r w:rsidR="00B027C0" w:rsidRPr="00F13FB2">
        <w:rPr>
          <w:rFonts w:ascii="Verdana" w:hAnsi="Verdana" w:cs="TTE1771BD8t00"/>
          <w:sz w:val="20"/>
          <w:szCs w:val="20"/>
        </w:rPr>
        <w:t xml:space="preserve"> </w:t>
      </w:r>
      <w:r w:rsidRPr="00F13FB2">
        <w:rPr>
          <w:rFonts w:ascii="Verdana" w:hAnsi="Verdana" w:cs="TTE1771BD8t00"/>
          <w:sz w:val="20"/>
          <w:szCs w:val="20"/>
        </w:rPr>
        <w:t xml:space="preserve">zaawansowania rzeczowego wraz z zestawieniem należnego wynagrodzenia oraz określi, które </w:t>
      </w:r>
      <w:r w:rsidR="00D862A7" w:rsidRPr="00F13FB2">
        <w:rPr>
          <w:rFonts w:ascii="Verdana" w:hAnsi="Verdana" w:cs="TTE1771BD8t00"/>
          <w:sz w:val="20"/>
          <w:szCs w:val="20"/>
        </w:rPr>
        <w:t>O</w:t>
      </w:r>
      <w:r w:rsidRPr="00F13FB2">
        <w:rPr>
          <w:rFonts w:ascii="Verdana" w:hAnsi="Verdana" w:cs="TTE1771BD8t00"/>
          <w:sz w:val="20"/>
          <w:szCs w:val="20"/>
        </w:rPr>
        <w:t xml:space="preserve">pracowania przejmuje. </w:t>
      </w:r>
      <w:r w:rsidR="0026202E" w:rsidRPr="00F13FB2">
        <w:rPr>
          <w:rFonts w:ascii="Verdana" w:hAnsi="Verdana" w:cs="TTE1771BD8t00"/>
          <w:sz w:val="20"/>
          <w:szCs w:val="20"/>
        </w:rPr>
        <w:t>P</w:t>
      </w:r>
      <w:r w:rsidRPr="00F13FB2">
        <w:rPr>
          <w:rFonts w:ascii="Verdana" w:hAnsi="Verdana" w:cs="TTE1771BD8t00"/>
          <w:sz w:val="20"/>
          <w:szCs w:val="20"/>
        </w:rPr>
        <w:t>rotokół inwentaryzacj</w:t>
      </w:r>
      <w:r w:rsidR="0026202E" w:rsidRPr="00F13FB2">
        <w:rPr>
          <w:rFonts w:ascii="Verdana" w:hAnsi="Verdana" w:cs="TTE1771BD8t00"/>
          <w:sz w:val="20"/>
          <w:szCs w:val="20"/>
        </w:rPr>
        <w:t>i po wypełnieniu jego zapisów i </w:t>
      </w:r>
      <w:r w:rsidR="00B53239" w:rsidRPr="00F13FB2">
        <w:rPr>
          <w:rFonts w:ascii="Verdana" w:hAnsi="Verdana" w:cs="TTE1771BD8t00"/>
          <w:sz w:val="20"/>
          <w:szCs w:val="20"/>
        </w:rPr>
        <w:t>przekaza</w:t>
      </w:r>
      <w:r w:rsidRPr="00F13FB2">
        <w:rPr>
          <w:rFonts w:ascii="Verdana" w:hAnsi="Verdana" w:cs="TTE1771BD8t00"/>
          <w:sz w:val="20"/>
          <w:szCs w:val="20"/>
        </w:rPr>
        <w:t xml:space="preserve">niu </w:t>
      </w:r>
      <w:r w:rsidR="00D862A7" w:rsidRPr="00F13FB2">
        <w:rPr>
          <w:rFonts w:ascii="Verdana" w:hAnsi="Verdana" w:cs="TTE1771BD8t00"/>
          <w:sz w:val="20"/>
          <w:szCs w:val="20"/>
        </w:rPr>
        <w:t>O</w:t>
      </w:r>
      <w:r w:rsidRPr="00F13FB2">
        <w:rPr>
          <w:rFonts w:ascii="Verdana" w:hAnsi="Verdana" w:cs="TTE1771BD8t00"/>
          <w:sz w:val="20"/>
          <w:szCs w:val="20"/>
        </w:rPr>
        <w:t xml:space="preserve">pracowań Zamawiającemu będzie </w:t>
      </w:r>
      <w:r w:rsidR="00733024" w:rsidRPr="00F13FB2">
        <w:rPr>
          <w:rFonts w:ascii="Verdana" w:hAnsi="Verdana" w:cs="TTE1771BD8t00"/>
          <w:sz w:val="20"/>
          <w:szCs w:val="20"/>
        </w:rPr>
        <w:t xml:space="preserve">stanowił podstawę do wystawienia </w:t>
      </w:r>
      <w:r w:rsidRPr="00F13FB2">
        <w:rPr>
          <w:rFonts w:ascii="Verdana" w:hAnsi="Verdana" w:cs="TTE1771BD8t00"/>
          <w:sz w:val="20"/>
          <w:szCs w:val="20"/>
        </w:rPr>
        <w:t>faktury</w:t>
      </w:r>
      <w:r w:rsidR="0026202E" w:rsidRPr="00F13FB2">
        <w:rPr>
          <w:rFonts w:ascii="Verdana" w:hAnsi="Verdana" w:cs="TTE1771BD8t00"/>
          <w:sz w:val="20"/>
          <w:szCs w:val="20"/>
        </w:rPr>
        <w:t xml:space="preserve"> VAT</w:t>
      </w:r>
      <w:r w:rsidR="00495166" w:rsidRPr="00F13FB2">
        <w:rPr>
          <w:rFonts w:ascii="Verdana" w:hAnsi="Verdana" w:cs="TTE1771BD8t00"/>
          <w:sz w:val="20"/>
          <w:szCs w:val="20"/>
        </w:rPr>
        <w:t>;</w:t>
      </w:r>
    </w:p>
    <w:p w14:paraId="3D75A83F" w14:textId="2ADC0D73" w:rsidR="28604624" w:rsidRPr="00F13FB2" w:rsidRDefault="28604624" w:rsidP="009225BA">
      <w:pPr>
        <w:numPr>
          <w:ilvl w:val="2"/>
          <w:numId w:val="4"/>
        </w:numPr>
        <w:tabs>
          <w:tab w:val="clear" w:pos="2655"/>
        </w:tabs>
        <w:spacing w:after="80" w:line="276" w:lineRule="auto"/>
        <w:ind w:left="993" w:hanging="426"/>
        <w:jc w:val="both"/>
        <w:rPr>
          <w:rFonts w:ascii="Verdana" w:hAnsi="Verdana" w:cs="TTE1771BD8t00"/>
          <w:sz w:val="20"/>
          <w:szCs w:val="20"/>
        </w:rPr>
      </w:pPr>
      <w:r w:rsidRPr="00F13FB2">
        <w:rPr>
          <w:rFonts w:ascii="Verdana" w:hAnsi="Verdana" w:cs="TTE1771BD8t00"/>
          <w:sz w:val="20"/>
          <w:szCs w:val="20"/>
        </w:rPr>
        <w:lastRenderedPageBreak/>
        <w:t>W przypadku nieprzedstawienia przez Wykonawcę w wymaganym terminie zestawienia, o którym mowa w pkt 1 niniejszego ustępu, Zamawiający jest uprawniony do jednostronnego ustalenia należnego Wykonawcy wynagrodzenia w</w:t>
      </w:r>
      <w:r w:rsidR="009511A0" w:rsidRPr="00F13FB2">
        <w:rPr>
          <w:rFonts w:ascii="Verdana" w:hAnsi="Verdana" w:cs="TTE1771BD8t00"/>
          <w:sz w:val="20"/>
          <w:szCs w:val="20"/>
        </w:rPr>
        <w:t> </w:t>
      </w:r>
      <w:r w:rsidRPr="00F13FB2">
        <w:rPr>
          <w:rFonts w:ascii="Verdana" w:hAnsi="Verdana" w:cs="TTE1771BD8t00"/>
          <w:sz w:val="20"/>
          <w:szCs w:val="20"/>
        </w:rPr>
        <w:t xml:space="preserve">oparciu o informacje i materiały, którymi dysponuje oraz na tej podstawie określenia, które </w:t>
      </w:r>
      <w:r w:rsidR="00D862A7" w:rsidRPr="00F13FB2">
        <w:rPr>
          <w:rFonts w:ascii="Verdana" w:hAnsi="Verdana" w:cs="TTE1771BD8t00"/>
          <w:sz w:val="20"/>
          <w:szCs w:val="20"/>
        </w:rPr>
        <w:t>O</w:t>
      </w:r>
      <w:r w:rsidRPr="00F13FB2">
        <w:rPr>
          <w:rFonts w:ascii="Verdana" w:hAnsi="Verdana" w:cs="TTE1771BD8t00"/>
          <w:sz w:val="20"/>
          <w:szCs w:val="20"/>
        </w:rPr>
        <w:t>pracowania przejmuje.</w:t>
      </w:r>
    </w:p>
    <w:p w14:paraId="6278E12A" w14:textId="3DDBE974" w:rsidR="000B2281" w:rsidRPr="00F13FB2" w:rsidRDefault="1B46DD92" w:rsidP="009225BA">
      <w:pPr>
        <w:numPr>
          <w:ilvl w:val="0"/>
          <w:numId w:val="4"/>
        </w:numPr>
        <w:tabs>
          <w:tab w:val="clear" w:pos="2340"/>
          <w:tab w:val="num" w:pos="426"/>
        </w:tabs>
        <w:spacing w:before="120" w:after="80" w:line="276" w:lineRule="auto"/>
        <w:ind w:left="426" w:hanging="426"/>
        <w:jc w:val="both"/>
        <w:rPr>
          <w:rFonts w:ascii="Verdana" w:hAnsi="Verdana" w:cs="TTE1771BD8t00"/>
          <w:sz w:val="20"/>
          <w:szCs w:val="20"/>
        </w:rPr>
      </w:pPr>
      <w:r w:rsidRPr="00F13FB2">
        <w:rPr>
          <w:rFonts w:ascii="Verdana" w:hAnsi="Verdana" w:cs="TTE1771BD8t00"/>
          <w:sz w:val="20"/>
          <w:szCs w:val="20"/>
        </w:rPr>
        <w:t>W przypadku odstąpienia od Umowy w mocy pozostają także postanowienia Umowy regulujące</w:t>
      </w:r>
      <w:r w:rsidR="00B737A9" w:rsidRPr="00F13FB2">
        <w:rPr>
          <w:rFonts w:ascii="Verdana" w:hAnsi="Verdana" w:cs="TTE1771BD8t00"/>
          <w:sz w:val="20"/>
          <w:szCs w:val="20"/>
        </w:rPr>
        <w:t>:</w:t>
      </w:r>
      <w:r w:rsidRPr="00F13FB2">
        <w:rPr>
          <w:rFonts w:ascii="Verdana" w:hAnsi="Verdana" w:cs="TTE1771BD8t00"/>
          <w:sz w:val="20"/>
          <w:szCs w:val="20"/>
        </w:rPr>
        <w:t xml:space="preserve"> kary umowne, rękojmię za </w:t>
      </w:r>
      <w:r w:rsidR="000A4D8E" w:rsidRPr="00F13FB2">
        <w:rPr>
          <w:rFonts w:ascii="Verdana" w:hAnsi="Verdana" w:cs="TTE1771BD8t00"/>
          <w:sz w:val="20"/>
          <w:szCs w:val="20"/>
        </w:rPr>
        <w:t>W</w:t>
      </w:r>
      <w:r w:rsidRPr="00F13FB2">
        <w:rPr>
          <w:rFonts w:ascii="Verdana" w:hAnsi="Verdana" w:cs="TTE1771BD8t00"/>
          <w:sz w:val="20"/>
          <w:szCs w:val="20"/>
        </w:rPr>
        <w:t>ady oraz zabezpieczenie należytego wykonania Umowy</w:t>
      </w:r>
      <w:r w:rsidR="004D0082" w:rsidRPr="00F13FB2">
        <w:rPr>
          <w:rFonts w:ascii="Verdana" w:hAnsi="Verdana" w:cs="TTE1771BD8t00"/>
          <w:sz w:val="20"/>
          <w:szCs w:val="20"/>
        </w:rPr>
        <w:t xml:space="preserve"> w zakresie rękojmi</w:t>
      </w:r>
      <w:r w:rsidRPr="00F13FB2">
        <w:rPr>
          <w:rFonts w:ascii="Verdana" w:hAnsi="Verdana" w:cs="TTE1771BD8t00"/>
          <w:sz w:val="20"/>
          <w:szCs w:val="20"/>
        </w:rPr>
        <w:t xml:space="preserve">, w odniesieniu do Przedmiotu Umowy zrealizowanego do </w:t>
      </w:r>
      <w:r w:rsidR="00403BCC" w:rsidRPr="00F13FB2">
        <w:rPr>
          <w:rFonts w:ascii="Verdana" w:hAnsi="Verdana" w:cs="TTE1771BD8t00"/>
          <w:sz w:val="20"/>
          <w:szCs w:val="20"/>
        </w:rPr>
        <w:t>D</w:t>
      </w:r>
      <w:r w:rsidRPr="00F13FB2">
        <w:rPr>
          <w:rFonts w:ascii="Verdana" w:hAnsi="Verdana" w:cs="TTE1771BD8t00"/>
          <w:sz w:val="20"/>
          <w:szCs w:val="20"/>
        </w:rPr>
        <w:t>nia odstąpienia od Umowy</w:t>
      </w:r>
      <w:r w:rsidR="004D0082" w:rsidRPr="00F13FB2">
        <w:rPr>
          <w:rFonts w:ascii="Verdana" w:hAnsi="Verdana" w:cs="TTE1771BD8t00"/>
          <w:sz w:val="20"/>
          <w:szCs w:val="20"/>
        </w:rPr>
        <w:t xml:space="preserve"> lub odebranego przez Zamawiającego</w:t>
      </w:r>
      <w:r w:rsidR="00A230D9" w:rsidRPr="00F13FB2">
        <w:rPr>
          <w:rFonts w:ascii="Verdana" w:hAnsi="Verdana" w:cs="TTE1771BD8t00"/>
          <w:sz w:val="20"/>
          <w:szCs w:val="20"/>
        </w:rPr>
        <w:t>.</w:t>
      </w:r>
      <w:r w:rsidR="000B2281" w:rsidRPr="00F13FB2">
        <w:rPr>
          <w:rFonts w:ascii="Verdana" w:hAnsi="Verdana" w:cs="TTE1771BD8t00"/>
          <w:sz w:val="20"/>
          <w:szCs w:val="20"/>
        </w:rPr>
        <w:t xml:space="preserve"> </w:t>
      </w:r>
    </w:p>
    <w:p w14:paraId="7D093980" w14:textId="0B36BA5D" w:rsidR="0035430C" w:rsidRPr="00F13FB2" w:rsidRDefault="0035430C" w:rsidP="00606AF6">
      <w:pPr>
        <w:spacing w:after="120"/>
        <w:jc w:val="both"/>
        <w:rPr>
          <w:rFonts w:ascii="Verdana" w:hAnsi="Verdana" w:cs="TTE1771BD8t00"/>
          <w:sz w:val="20"/>
          <w:szCs w:val="20"/>
        </w:rPr>
      </w:pPr>
      <w:bookmarkStart w:id="44" w:name="_Toc451267365"/>
    </w:p>
    <w:p w14:paraId="65EFD0D2" w14:textId="7C6AE2E6" w:rsidR="001B2783" w:rsidRPr="00F13FB2" w:rsidRDefault="0035430C"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C7011A">
        <w:rPr>
          <w:rFonts w:ascii="Verdana" w:hAnsi="Verdana" w:cs="TTE1768698t00"/>
          <w:b/>
          <w:sz w:val="20"/>
          <w:szCs w:val="20"/>
        </w:rPr>
        <w:t>19</w:t>
      </w:r>
    </w:p>
    <w:p w14:paraId="3C2AE2BA" w14:textId="23E7DCB1" w:rsidR="009C4FA7" w:rsidRPr="00F13FB2" w:rsidRDefault="20F9A692" w:rsidP="00606AF6">
      <w:pPr>
        <w:spacing w:after="120"/>
        <w:jc w:val="center"/>
        <w:outlineLvl w:val="0"/>
        <w:rPr>
          <w:rFonts w:ascii="Verdana" w:hAnsi="Verdana" w:cs="TTE1768698t00"/>
          <w:b/>
          <w:bCs/>
          <w:sz w:val="20"/>
          <w:szCs w:val="20"/>
        </w:rPr>
      </w:pPr>
      <w:r w:rsidRPr="00F13FB2">
        <w:rPr>
          <w:rFonts w:ascii="Verdana" w:hAnsi="Verdana" w:cs="TTE1768698t00"/>
          <w:b/>
          <w:bCs/>
          <w:sz w:val="20"/>
          <w:szCs w:val="20"/>
        </w:rPr>
        <w:t xml:space="preserve"> </w:t>
      </w:r>
      <w:bookmarkStart w:id="45" w:name="_Toc451267366"/>
      <w:bookmarkEnd w:id="44"/>
      <w:r w:rsidR="7E0BF1D8" w:rsidRPr="00F13FB2">
        <w:rPr>
          <w:rFonts w:ascii="Verdana" w:hAnsi="Verdana" w:cs="TTE1768698t00"/>
          <w:b/>
          <w:bCs/>
          <w:sz w:val="20"/>
          <w:szCs w:val="20"/>
        </w:rPr>
        <w:t>(</w:t>
      </w:r>
      <w:r w:rsidR="7BD11A9F" w:rsidRPr="00F13FB2">
        <w:rPr>
          <w:rFonts w:ascii="Verdana" w:hAnsi="Verdana" w:cs="TTE1768698t00"/>
          <w:b/>
          <w:bCs/>
          <w:sz w:val="20"/>
          <w:szCs w:val="20"/>
        </w:rPr>
        <w:t>I</w:t>
      </w:r>
      <w:r w:rsidR="7E0BF1D8" w:rsidRPr="00F13FB2">
        <w:rPr>
          <w:rFonts w:ascii="Verdana" w:hAnsi="Verdana" w:cs="TTE1768698t00"/>
          <w:b/>
          <w:bCs/>
          <w:sz w:val="20"/>
          <w:szCs w:val="20"/>
        </w:rPr>
        <w:t xml:space="preserve">nformacje </w:t>
      </w:r>
      <w:r w:rsidR="00A11E1D" w:rsidRPr="00F13FB2">
        <w:rPr>
          <w:rFonts w:ascii="Verdana" w:hAnsi="Verdana" w:cs="TTE1768698t00"/>
          <w:b/>
          <w:bCs/>
          <w:sz w:val="20"/>
          <w:szCs w:val="20"/>
        </w:rPr>
        <w:t>Poufne</w:t>
      </w:r>
      <w:r w:rsidR="7E0BF1D8" w:rsidRPr="00F13FB2">
        <w:rPr>
          <w:rFonts w:ascii="Verdana" w:hAnsi="Verdana" w:cs="TTE1768698t00"/>
          <w:b/>
          <w:bCs/>
          <w:sz w:val="20"/>
          <w:szCs w:val="20"/>
        </w:rPr>
        <w:t>)</w:t>
      </w:r>
      <w:bookmarkEnd w:id="45"/>
    </w:p>
    <w:p w14:paraId="5448DCA0" w14:textId="2A9E34A8" w:rsidR="009C4FA7" w:rsidRPr="00F13FB2" w:rsidRDefault="7E0BF1D8" w:rsidP="009225BA">
      <w:pPr>
        <w:numPr>
          <w:ilvl w:val="0"/>
          <w:numId w:val="9"/>
        </w:numPr>
        <w:tabs>
          <w:tab w:val="clear" w:pos="1440"/>
        </w:tabs>
        <w:spacing w:after="80" w:line="276" w:lineRule="auto"/>
        <w:ind w:left="567" w:hanging="501"/>
        <w:jc w:val="both"/>
        <w:rPr>
          <w:rFonts w:ascii="Verdana" w:hAnsi="Verdana" w:cs="TTE1771BD8t00"/>
          <w:sz w:val="20"/>
          <w:szCs w:val="20"/>
        </w:rPr>
      </w:pPr>
      <w:r w:rsidRPr="00F13FB2">
        <w:rPr>
          <w:rFonts w:ascii="Verdana" w:hAnsi="Verdana" w:cs="TTE1771BD8t00"/>
          <w:sz w:val="20"/>
          <w:szCs w:val="20"/>
        </w:rPr>
        <w:t>Wszystkie informacje i dokumenty uzyska</w:t>
      </w:r>
      <w:r w:rsidR="14280B94" w:rsidRPr="00F13FB2">
        <w:rPr>
          <w:rFonts w:ascii="Verdana" w:hAnsi="Verdana" w:cs="TTE1771BD8t00"/>
          <w:sz w:val="20"/>
          <w:szCs w:val="20"/>
        </w:rPr>
        <w:t>ne przez Wykonawcę w związku z</w:t>
      </w:r>
      <w:r w:rsidR="18E572E7" w:rsidRPr="00F13FB2">
        <w:rPr>
          <w:rFonts w:ascii="Verdana" w:hAnsi="Verdana" w:cs="TTE1771BD8t00"/>
          <w:sz w:val="20"/>
          <w:szCs w:val="20"/>
        </w:rPr>
        <w:t> </w:t>
      </w:r>
      <w:r w:rsidRPr="00F13FB2">
        <w:rPr>
          <w:rFonts w:ascii="Verdana" w:hAnsi="Verdana" w:cs="TTE1771BD8t00"/>
          <w:sz w:val="20"/>
          <w:szCs w:val="20"/>
        </w:rPr>
        <w:t xml:space="preserve">wykonywaniem Umowy będą traktowane jako </w:t>
      </w:r>
      <w:r w:rsidR="00A11E1D" w:rsidRPr="00F13FB2">
        <w:rPr>
          <w:rFonts w:ascii="Verdana" w:hAnsi="Verdana" w:cs="TTE1771BD8t00"/>
          <w:sz w:val="20"/>
          <w:szCs w:val="20"/>
        </w:rPr>
        <w:t>poufne</w:t>
      </w:r>
      <w:r w:rsidRPr="00F13FB2">
        <w:rPr>
          <w:rFonts w:ascii="Verdana" w:hAnsi="Verdana" w:cs="TTE1771BD8t00"/>
          <w:sz w:val="20"/>
          <w:szCs w:val="20"/>
        </w:rPr>
        <w:t>. Wykonawcę zobowiązuje się</w:t>
      </w:r>
      <w:r w:rsidR="18E572E7" w:rsidRPr="00F13FB2">
        <w:rPr>
          <w:rFonts w:ascii="Verdana" w:hAnsi="Verdana" w:cs="TTE1771BD8t00"/>
          <w:sz w:val="20"/>
          <w:szCs w:val="20"/>
        </w:rPr>
        <w:t xml:space="preserve"> </w:t>
      </w:r>
      <w:r w:rsidRPr="00F13FB2">
        <w:rPr>
          <w:rFonts w:ascii="Verdana" w:hAnsi="Verdana" w:cs="TTE1771BD8t00"/>
          <w:sz w:val="20"/>
          <w:szCs w:val="20"/>
        </w:rPr>
        <w:t>do zachowania ich w tajemnicy bez</w:t>
      </w:r>
      <w:r w:rsidR="3AF7DFA9" w:rsidRPr="00F13FB2">
        <w:rPr>
          <w:rFonts w:ascii="Verdana" w:hAnsi="Verdana" w:cs="TTE1771BD8t00"/>
          <w:sz w:val="20"/>
          <w:szCs w:val="20"/>
        </w:rPr>
        <w:t> </w:t>
      </w:r>
      <w:r w:rsidRPr="00F13FB2">
        <w:rPr>
          <w:rFonts w:ascii="Verdana" w:hAnsi="Verdana" w:cs="TTE1771BD8t00"/>
          <w:sz w:val="20"/>
          <w:szCs w:val="20"/>
        </w:rPr>
        <w:t>ograniczenia w czasie. Wykonawca jest zobowiązany do kontroli przestrzegania zobowiązania do zachowania w tajemnicy tych informacji przez</w:t>
      </w:r>
      <w:r w:rsidR="18E572E7" w:rsidRPr="00F13FB2">
        <w:rPr>
          <w:rFonts w:ascii="Verdana" w:hAnsi="Verdana" w:cs="TTE1771BD8t00"/>
          <w:sz w:val="20"/>
          <w:szCs w:val="20"/>
        </w:rPr>
        <w:t> </w:t>
      </w:r>
      <w:r w:rsidRPr="00F13FB2">
        <w:rPr>
          <w:rFonts w:ascii="Verdana" w:hAnsi="Verdana" w:cs="TTE1771BD8t00"/>
          <w:sz w:val="20"/>
          <w:szCs w:val="20"/>
        </w:rPr>
        <w:t>wszystkie osoby zatrudnione przez Wykonawcę.</w:t>
      </w:r>
    </w:p>
    <w:p w14:paraId="0A44C4EA" w14:textId="1256D418" w:rsidR="009C4FA7" w:rsidRPr="00F13FB2" w:rsidRDefault="009C4FA7" w:rsidP="009225BA">
      <w:pPr>
        <w:numPr>
          <w:ilvl w:val="0"/>
          <w:numId w:val="9"/>
        </w:numPr>
        <w:tabs>
          <w:tab w:val="clear" w:pos="1440"/>
        </w:tabs>
        <w:spacing w:after="80" w:line="276" w:lineRule="auto"/>
        <w:ind w:left="567" w:hanging="501"/>
        <w:jc w:val="both"/>
        <w:rPr>
          <w:rFonts w:ascii="Verdana" w:hAnsi="Verdana" w:cs="TTE1771BD8t00"/>
          <w:sz w:val="20"/>
          <w:szCs w:val="20"/>
        </w:rPr>
      </w:pPr>
      <w:r w:rsidRPr="00F13FB2">
        <w:rPr>
          <w:rFonts w:ascii="Verdana" w:hAnsi="Verdana" w:cs="TTE1771BD8t00"/>
          <w:sz w:val="20"/>
          <w:szCs w:val="20"/>
        </w:rPr>
        <w:t xml:space="preserve">Do informacji </w:t>
      </w:r>
      <w:r w:rsidR="00B06E3E" w:rsidRPr="00F13FB2">
        <w:rPr>
          <w:rFonts w:ascii="Verdana" w:hAnsi="Verdana" w:cs="TTE1771BD8t00"/>
          <w:sz w:val="20"/>
          <w:szCs w:val="20"/>
        </w:rPr>
        <w:t>poufn</w:t>
      </w:r>
      <w:r w:rsidRPr="00F13FB2">
        <w:rPr>
          <w:rFonts w:ascii="Verdana" w:hAnsi="Verdana" w:cs="TTE1771BD8t00"/>
          <w:sz w:val="20"/>
          <w:szCs w:val="20"/>
        </w:rPr>
        <w:t>ych w rozumieniu niniejszej Umowy nie zalicza się:</w:t>
      </w:r>
    </w:p>
    <w:p w14:paraId="0B42EFDF" w14:textId="77777777" w:rsidR="009C4FA7" w:rsidRPr="00F13FB2" w:rsidRDefault="009C4FA7" w:rsidP="009225BA">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F13FB2">
        <w:rPr>
          <w:rFonts w:ascii="Verdana" w:hAnsi="Verdana"/>
          <w:sz w:val="20"/>
          <w:szCs w:val="20"/>
        </w:rPr>
        <w:t>informacji powszechnie dostępnych i informacji publicznych;</w:t>
      </w:r>
    </w:p>
    <w:p w14:paraId="21F8ED98" w14:textId="72239955" w:rsidR="009C4FA7" w:rsidRPr="00F13FB2" w:rsidRDefault="009C4FA7" w:rsidP="009225BA">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F13FB2">
        <w:rPr>
          <w:rFonts w:ascii="Verdana" w:hAnsi="Verdana"/>
          <w:sz w:val="20"/>
          <w:szCs w:val="20"/>
        </w:rPr>
        <w:t>informacji opracowanych przez lub będących w posiadaniu Wykonawcy przed</w:t>
      </w:r>
      <w:r w:rsidR="00B027C0" w:rsidRPr="00F13FB2">
        <w:rPr>
          <w:rFonts w:ascii="Verdana" w:hAnsi="Verdana"/>
          <w:sz w:val="20"/>
          <w:szCs w:val="20"/>
        </w:rPr>
        <w:t> </w:t>
      </w:r>
      <w:r w:rsidRPr="00F13FB2">
        <w:rPr>
          <w:rFonts w:ascii="Verdana" w:hAnsi="Verdana"/>
          <w:sz w:val="20"/>
          <w:szCs w:val="20"/>
        </w:rPr>
        <w:t>zawarciem niniejszej Umowy, o ile na mocy wcześniejszych porozumień lub</w:t>
      </w:r>
      <w:r w:rsidR="00B027C0" w:rsidRPr="00F13FB2">
        <w:rPr>
          <w:rFonts w:ascii="Verdana" w:hAnsi="Verdana"/>
          <w:sz w:val="20"/>
          <w:szCs w:val="20"/>
        </w:rPr>
        <w:t> </w:t>
      </w:r>
      <w:r w:rsidRPr="00F13FB2">
        <w:rPr>
          <w:rFonts w:ascii="Verdana" w:hAnsi="Verdana"/>
          <w:sz w:val="20"/>
          <w:szCs w:val="20"/>
        </w:rPr>
        <w:t>umów zawartych przez Wykonawcę nie zostały one określone jako zastrzeżone lub poufne</w:t>
      </w:r>
      <w:r w:rsidR="00911085" w:rsidRPr="00F13FB2">
        <w:rPr>
          <w:rFonts w:ascii="Verdana" w:hAnsi="Verdana"/>
          <w:sz w:val="20"/>
          <w:szCs w:val="20"/>
        </w:rPr>
        <w:t>,</w:t>
      </w:r>
      <w:r w:rsidRPr="00F13FB2">
        <w:rPr>
          <w:rFonts w:ascii="Verdana" w:hAnsi="Verdana"/>
          <w:sz w:val="20"/>
          <w:szCs w:val="20"/>
        </w:rPr>
        <w:t xml:space="preserve"> bądź tajne lub ściśle tajne;</w:t>
      </w:r>
    </w:p>
    <w:p w14:paraId="65BFA0CE" w14:textId="025A763D" w:rsidR="009C4FA7" w:rsidRPr="00F13FB2" w:rsidRDefault="009C4FA7" w:rsidP="009225BA">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F13FB2">
        <w:rPr>
          <w:rFonts w:ascii="Verdana" w:hAnsi="Verdana"/>
          <w:sz w:val="20"/>
          <w:szCs w:val="20"/>
        </w:rPr>
        <w:t>informacji uzyskanych przez Wykonawcę w związku z pracami realizowanymi dla</w:t>
      </w:r>
      <w:r w:rsidR="00B027C0" w:rsidRPr="00F13FB2">
        <w:rPr>
          <w:rFonts w:ascii="Verdana" w:hAnsi="Verdana"/>
          <w:sz w:val="20"/>
          <w:szCs w:val="20"/>
        </w:rPr>
        <w:t> </w:t>
      </w:r>
      <w:r w:rsidRPr="00F13FB2">
        <w:rPr>
          <w:rFonts w:ascii="Verdana" w:hAnsi="Verdana"/>
          <w:sz w:val="20"/>
          <w:szCs w:val="20"/>
        </w:rPr>
        <w:t>innych klientów, o ile na mocy wcześniejszych porozumień lub umów zawartych przez Wykonawcę nie zostały określone jako poufne</w:t>
      </w:r>
      <w:r w:rsidR="00911085" w:rsidRPr="00F13FB2">
        <w:rPr>
          <w:rFonts w:ascii="Verdana" w:hAnsi="Verdana"/>
          <w:sz w:val="20"/>
          <w:szCs w:val="20"/>
        </w:rPr>
        <w:t>,</w:t>
      </w:r>
      <w:r w:rsidRPr="00F13FB2">
        <w:rPr>
          <w:rFonts w:ascii="Verdana" w:hAnsi="Verdana"/>
          <w:sz w:val="20"/>
          <w:szCs w:val="20"/>
        </w:rPr>
        <w:t xml:space="preserve"> bądź zastrzeżone, tajne lub ściśle tajne</w:t>
      </w:r>
      <w:r w:rsidR="003E773A" w:rsidRPr="00F13FB2">
        <w:rPr>
          <w:rFonts w:ascii="Verdana" w:hAnsi="Verdana"/>
          <w:sz w:val="20"/>
          <w:szCs w:val="20"/>
        </w:rPr>
        <w:t>.</w:t>
      </w:r>
    </w:p>
    <w:p w14:paraId="0388EEB5" w14:textId="77777777" w:rsidR="009C4FA7" w:rsidRPr="00F13FB2" w:rsidRDefault="009C4FA7" w:rsidP="009225BA">
      <w:pPr>
        <w:numPr>
          <w:ilvl w:val="0"/>
          <w:numId w:val="9"/>
        </w:numPr>
        <w:tabs>
          <w:tab w:val="clear" w:pos="1440"/>
        </w:tabs>
        <w:spacing w:after="80" w:line="276" w:lineRule="auto"/>
        <w:ind w:left="567" w:hanging="501"/>
        <w:jc w:val="both"/>
        <w:rPr>
          <w:rFonts w:ascii="Verdana" w:hAnsi="Verdana" w:cs="TTE1771BD8t00"/>
          <w:sz w:val="20"/>
          <w:szCs w:val="20"/>
        </w:rPr>
      </w:pPr>
      <w:r w:rsidRPr="00F13FB2">
        <w:rPr>
          <w:rFonts w:ascii="Verdana" w:hAnsi="Verdana" w:cs="TTE1771BD8t00"/>
          <w:sz w:val="20"/>
          <w:szCs w:val="20"/>
        </w:rPr>
        <w:t>Zastrzeżenie tajemnicy, o której mowa w ust. 1</w:t>
      </w:r>
      <w:r w:rsidR="00A969CD" w:rsidRPr="00F13FB2">
        <w:rPr>
          <w:rFonts w:ascii="Verdana" w:hAnsi="Verdana" w:cs="TTE1771BD8t00"/>
          <w:sz w:val="20"/>
          <w:szCs w:val="20"/>
        </w:rPr>
        <w:t>,</w:t>
      </w:r>
      <w:r w:rsidRPr="00F13FB2">
        <w:rPr>
          <w:rFonts w:ascii="Verdana" w:hAnsi="Verdana" w:cs="TTE1771BD8t00"/>
          <w:sz w:val="20"/>
          <w:szCs w:val="20"/>
        </w:rPr>
        <w:t xml:space="preserve"> nie dotyczy informacji, których</w:t>
      </w:r>
      <w:r w:rsidR="00B027C0" w:rsidRPr="00F13FB2">
        <w:rPr>
          <w:rFonts w:ascii="Verdana" w:hAnsi="Verdana" w:cs="TTE1771BD8t00"/>
          <w:sz w:val="20"/>
          <w:szCs w:val="20"/>
        </w:rPr>
        <w:t> </w:t>
      </w:r>
      <w:r w:rsidRPr="00F13FB2">
        <w:rPr>
          <w:rFonts w:ascii="Verdana" w:hAnsi="Verdana" w:cs="TTE1771BD8t00"/>
          <w:sz w:val="20"/>
          <w:szCs w:val="20"/>
        </w:rPr>
        <w:t>ujawnienie jest wymagane przepisami obowiązującego prawa, w tym między innymi orzeczeniami sądu lub organu władzy publicznej.</w:t>
      </w:r>
    </w:p>
    <w:p w14:paraId="373A5080" w14:textId="59F412AC" w:rsidR="009C4FA7" w:rsidRPr="00F13FB2" w:rsidRDefault="009C4FA7" w:rsidP="009225BA">
      <w:pPr>
        <w:numPr>
          <w:ilvl w:val="0"/>
          <w:numId w:val="9"/>
        </w:numPr>
        <w:tabs>
          <w:tab w:val="clear" w:pos="1440"/>
        </w:tabs>
        <w:spacing w:after="120" w:line="276" w:lineRule="auto"/>
        <w:ind w:left="567" w:hanging="501"/>
        <w:jc w:val="both"/>
        <w:rPr>
          <w:rFonts w:ascii="Verdana" w:hAnsi="Verdana" w:cs="TTE1771BD8t00"/>
          <w:sz w:val="20"/>
          <w:szCs w:val="20"/>
        </w:rPr>
      </w:pPr>
      <w:r w:rsidRPr="00F13FB2">
        <w:rPr>
          <w:rFonts w:ascii="Verdana" w:hAnsi="Verdana" w:cs="TTE1771BD8t00"/>
          <w:sz w:val="20"/>
          <w:szCs w:val="20"/>
        </w:rPr>
        <w:t>Wykonawca zapewni bezpieczne przechowywanie kopii wszystkich materiałów i</w:t>
      </w:r>
      <w:r w:rsidR="00B027C0" w:rsidRPr="00F13FB2">
        <w:rPr>
          <w:rFonts w:ascii="Verdana" w:hAnsi="Verdana" w:cs="TTE1771BD8t00"/>
          <w:sz w:val="20"/>
          <w:szCs w:val="20"/>
        </w:rPr>
        <w:t> </w:t>
      </w:r>
      <w:r w:rsidRPr="00F13FB2">
        <w:rPr>
          <w:rFonts w:ascii="Verdana" w:hAnsi="Verdana" w:cs="TTE1771BD8t00"/>
          <w:sz w:val="20"/>
          <w:szCs w:val="20"/>
        </w:rPr>
        <w:t xml:space="preserve">dokumentów </w:t>
      </w:r>
      <w:r w:rsidR="00812AD6" w:rsidRPr="00F13FB2">
        <w:rPr>
          <w:rFonts w:ascii="Verdana" w:hAnsi="Verdana" w:cs="TTE1771BD8t00"/>
          <w:sz w:val="20"/>
          <w:szCs w:val="20"/>
        </w:rPr>
        <w:t xml:space="preserve">związanych z wykonywaniem Umowy </w:t>
      </w:r>
      <w:r w:rsidRPr="00F13FB2">
        <w:rPr>
          <w:rFonts w:ascii="Verdana" w:hAnsi="Verdana" w:cs="TTE1771BD8t00"/>
          <w:sz w:val="20"/>
          <w:szCs w:val="20"/>
        </w:rPr>
        <w:t>oraz przekazanie ich oryginałów Zamawiającemu niezwłocznie po</w:t>
      </w:r>
      <w:r w:rsidR="00B027C0" w:rsidRPr="00F13FB2">
        <w:rPr>
          <w:rFonts w:ascii="Verdana" w:hAnsi="Verdana" w:cs="TTE1771BD8t00"/>
          <w:sz w:val="20"/>
          <w:szCs w:val="20"/>
        </w:rPr>
        <w:t> </w:t>
      </w:r>
      <w:r w:rsidRPr="00F13FB2">
        <w:rPr>
          <w:rFonts w:ascii="Verdana" w:hAnsi="Verdana" w:cs="TTE1771BD8t00"/>
          <w:sz w:val="20"/>
          <w:szCs w:val="20"/>
        </w:rPr>
        <w:t>zakończeniu trwania Umowy.</w:t>
      </w:r>
    </w:p>
    <w:p w14:paraId="532F018F" w14:textId="1E6C346F" w:rsidR="009C4FA7" w:rsidRDefault="009C4FA7" w:rsidP="009225BA">
      <w:pPr>
        <w:numPr>
          <w:ilvl w:val="0"/>
          <w:numId w:val="9"/>
        </w:numPr>
        <w:tabs>
          <w:tab w:val="clear" w:pos="1440"/>
        </w:tabs>
        <w:spacing w:after="120" w:line="276" w:lineRule="auto"/>
        <w:ind w:left="567" w:hanging="501"/>
        <w:jc w:val="both"/>
        <w:rPr>
          <w:rFonts w:ascii="Verdana" w:hAnsi="Verdana" w:cs="TTE1771BD8t00"/>
          <w:sz w:val="20"/>
          <w:szCs w:val="20"/>
        </w:rPr>
      </w:pPr>
      <w:r w:rsidRPr="00F13FB2">
        <w:rPr>
          <w:rFonts w:ascii="Verdana" w:hAnsi="Verdana" w:cs="TTE1771BD8t00"/>
          <w:sz w:val="20"/>
          <w:szCs w:val="20"/>
        </w:rPr>
        <w:t>Informacje stanowiące informacj</w:t>
      </w:r>
      <w:r w:rsidR="00A969CD" w:rsidRPr="00F13FB2">
        <w:rPr>
          <w:rFonts w:ascii="Verdana" w:hAnsi="Verdana" w:cs="TTE1771BD8t00"/>
          <w:sz w:val="20"/>
          <w:szCs w:val="20"/>
        </w:rPr>
        <w:t>e</w:t>
      </w:r>
      <w:r w:rsidRPr="00F13FB2">
        <w:rPr>
          <w:rFonts w:ascii="Verdana" w:hAnsi="Verdana" w:cs="TTE1771BD8t00"/>
          <w:sz w:val="20"/>
          <w:szCs w:val="20"/>
        </w:rPr>
        <w:t xml:space="preserve"> </w:t>
      </w:r>
      <w:r w:rsidR="00B06E3E" w:rsidRPr="00F13FB2">
        <w:rPr>
          <w:rFonts w:ascii="Verdana" w:hAnsi="Verdana" w:cs="TTE1771BD8t00"/>
          <w:sz w:val="20"/>
          <w:szCs w:val="20"/>
        </w:rPr>
        <w:t>poufn</w:t>
      </w:r>
      <w:r w:rsidR="00A969CD" w:rsidRPr="00F13FB2">
        <w:rPr>
          <w:rFonts w:ascii="Verdana" w:hAnsi="Verdana" w:cs="TTE1771BD8t00"/>
          <w:sz w:val="20"/>
          <w:szCs w:val="20"/>
        </w:rPr>
        <w:t>e</w:t>
      </w:r>
      <w:r w:rsidRPr="00F13FB2">
        <w:rPr>
          <w:rFonts w:ascii="Verdana" w:hAnsi="Verdana" w:cs="TTE1771BD8t00"/>
          <w:sz w:val="20"/>
          <w:szCs w:val="20"/>
        </w:rPr>
        <w:t xml:space="preserve"> w rozumieniu niniejszej Umowy mogą </w:t>
      </w:r>
      <w:r w:rsidR="00606AF6">
        <w:rPr>
          <w:rFonts w:ascii="Verdana" w:hAnsi="Verdana" w:cs="TTE1771BD8t00"/>
          <w:sz w:val="20"/>
          <w:szCs w:val="20"/>
        </w:rPr>
        <w:br/>
      </w:r>
      <w:r w:rsidRPr="00F13FB2">
        <w:rPr>
          <w:rFonts w:ascii="Verdana" w:hAnsi="Verdana" w:cs="TTE1771BD8t00"/>
          <w:sz w:val="20"/>
          <w:szCs w:val="20"/>
        </w:rPr>
        <w:t xml:space="preserve">być ujawniane publicznie jedynie za wyrażoną wprost </w:t>
      </w:r>
      <w:r w:rsidR="009E4D61" w:rsidRPr="00F13FB2">
        <w:rPr>
          <w:rFonts w:ascii="Verdana" w:hAnsi="Verdana" w:cs="TTE1771BD8t00"/>
          <w:sz w:val="20"/>
          <w:szCs w:val="20"/>
        </w:rPr>
        <w:t xml:space="preserve">pisemną </w:t>
      </w:r>
      <w:r w:rsidRPr="00F13FB2">
        <w:rPr>
          <w:rFonts w:ascii="Verdana" w:hAnsi="Verdana" w:cs="TTE1771BD8t00"/>
          <w:sz w:val="20"/>
          <w:szCs w:val="20"/>
        </w:rPr>
        <w:t xml:space="preserve">zgodą Zamawiającego </w:t>
      </w:r>
      <w:r w:rsidR="00606AF6">
        <w:rPr>
          <w:rFonts w:ascii="Verdana" w:hAnsi="Verdana" w:cs="TTE1771BD8t00"/>
          <w:sz w:val="20"/>
          <w:szCs w:val="20"/>
        </w:rPr>
        <w:br/>
      </w:r>
      <w:r w:rsidRPr="00F13FB2">
        <w:rPr>
          <w:rFonts w:ascii="Verdana" w:hAnsi="Verdana" w:cs="TTE1771BD8t00"/>
          <w:sz w:val="20"/>
          <w:szCs w:val="20"/>
        </w:rPr>
        <w:t>i w sposób określony przez Zamawiającego.</w:t>
      </w:r>
    </w:p>
    <w:p w14:paraId="6242CE33" w14:textId="77777777" w:rsidR="00606AF6" w:rsidRDefault="00606AF6" w:rsidP="00606AF6">
      <w:pPr>
        <w:spacing w:after="120"/>
        <w:ind w:left="567"/>
        <w:jc w:val="both"/>
        <w:rPr>
          <w:rFonts w:ascii="Verdana" w:hAnsi="Verdana" w:cs="TTE1771BD8t00"/>
          <w:sz w:val="20"/>
          <w:szCs w:val="20"/>
        </w:rPr>
      </w:pPr>
    </w:p>
    <w:p w14:paraId="4D5BBA98" w14:textId="22360A3D" w:rsidR="009C4FA7" w:rsidRPr="00F13FB2" w:rsidRDefault="009C4FA7" w:rsidP="00606AF6">
      <w:pPr>
        <w:spacing w:after="120"/>
        <w:jc w:val="center"/>
        <w:outlineLvl w:val="0"/>
        <w:rPr>
          <w:rFonts w:ascii="Verdana" w:hAnsi="Verdana" w:cs="TTE1768698t00"/>
          <w:b/>
          <w:sz w:val="20"/>
          <w:szCs w:val="20"/>
        </w:rPr>
      </w:pPr>
      <w:bookmarkStart w:id="46" w:name="_Toc451267367"/>
      <w:r w:rsidRPr="00F13FB2">
        <w:rPr>
          <w:rFonts w:ascii="Verdana" w:hAnsi="Verdana" w:cs="TTE1768698t00"/>
          <w:b/>
          <w:sz w:val="20"/>
          <w:szCs w:val="20"/>
        </w:rPr>
        <w:t xml:space="preserve">§ </w:t>
      </w:r>
      <w:bookmarkEnd w:id="46"/>
      <w:r w:rsidR="00C7011A">
        <w:rPr>
          <w:rFonts w:ascii="Verdana" w:hAnsi="Verdana" w:cs="TTE1768698t00"/>
          <w:b/>
          <w:sz w:val="20"/>
          <w:szCs w:val="20"/>
        </w:rPr>
        <w:t>20</w:t>
      </w:r>
    </w:p>
    <w:p w14:paraId="5312256C" w14:textId="5AF5AB33" w:rsidR="009C4FA7" w:rsidRPr="00F13FB2" w:rsidRDefault="009C4FA7"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B51D11" w:rsidRPr="00F13FB2">
        <w:rPr>
          <w:rFonts w:ascii="Verdana" w:hAnsi="Verdana" w:cs="TTE1768698t00"/>
          <w:b/>
          <w:sz w:val="20"/>
          <w:szCs w:val="20"/>
        </w:rPr>
        <w:t>P</w:t>
      </w:r>
      <w:r w:rsidRPr="00F13FB2">
        <w:rPr>
          <w:rFonts w:ascii="Verdana" w:hAnsi="Verdana" w:cs="TTE1768698t00"/>
          <w:b/>
          <w:sz w:val="20"/>
          <w:szCs w:val="20"/>
        </w:rPr>
        <w:t xml:space="preserve">rawa </w:t>
      </w:r>
      <w:r w:rsidR="00B51D11" w:rsidRPr="00F13FB2">
        <w:rPr>
          <w:rFonts w:ascii="Verdana" w:hAnsi="Verdana" w:cs="TTE1768698t00"/>
          <w:b/>
          <w:sz w:val="20"/>
          <w:szCs w:val="20"/>
        </w:rPr>
        <w:t>A</w:t>
      </w:r>
      <w:r w:rsidRPr="00F13FB2">
        <w:rPr>
          <w:rFonts w:ascii="Verdana" w:hAnsi="Verdana" w:cs="TTE1768698t00"/>
          <w:b/>
          <w:sz w:val="20"/>
          <w:szCs w:val="20"/>
        </w:rPr>
        <w:t>utorskie)</w:t>
      </w:r>
    </w:p>
    <w:p w14:paraId="7A326FA8" w14:textId="77777777" w:rsidR="009C4FA7" w:rsidRPr="00F13FB2" w:rsidRDefault="009C4FA7" w:rsidP="009225BA">
      <w:pPr>
        <w:numPr>
          <w:ilvl w:val="0"/>
          <w:numId w:val="11"/>
        </w:numPr>
        <w:tabs>
          <w:tab w:val="clear" w:pos="360"/>
        </w:tabs>
        <w:spacing w:after="80" w:line="276" w:lineRule="auto"/>
        <w:ind w:left="567" w:hanging="567"/>
        <w:jc w:val="both"/>
        <w:rPr>
          <w:rFonts w:ascii="Verdana" w:hAnsi="Verdana" w:cs="TTE1771BD8t00"/>
          <w:sz w:val="20"/>
          <w:szCs w:val="20"/>
        </w:rPr>
      </w:pPr>
      <w:bookmarkStart w:id="47" w:name="_Hlk112762907"/>
      <w:r w:rsidRPr="00F13FB2">
        <w:rPr>
          <w:rFonts w:ascii="Verdana" w:hAnsi="Verdana" w:cs="TTE1771BD8t00"/>
          <w:sz w:val="20"/>
          <w:szCs w:val="20"/>
        </w:rPr>
        <w:t>W ramach wynagrodzenia</w:t>
      </w:r>
      <w:r w:rsidR="00232A20" w:rsidRPr="00F13FB2">
        <w:rPr>
          <w:rFonts w:ascii="Verdana" w:hAnsi="Verdana" w:cs="TTE1771BD8t00"/>
          <w:sz w:val="20"/>
          <w:szCs w:val="20"/>
        </w:rPr>
        <w:t xml:space="preserve"> określonego w </w:t>
      </w:r>
      <w:r w:rsidR="00232A20" w:rsidRPr="00F13FB2">
        <w:rPr>
          <w:rFonts w:ascii="Verdana" w:hAnsi="Verdana" w:cs="TTE1768698t00"/>
          <w:sz w:val="20"/>
          <w:szCs w:val="20"/>
        </w:rPr>
        <w:t>§ 2 Umowy</w:t>
      </w:r>
      <w:bookmarkEnd w:id="47"/>
      <w:r w:rsidR="00232A20" w:rsidRPr="00F13FB2">
        <w:rPr>
          <w:rFonts w:ascii="Verdana" w:hAnsi="Verdana"/>
          <w:sz w:val="20"/>
        </w:rPr>
        <w:t>,</w:t>
      </w:r>
      <w:r w:rsidRPr="00F13FB2">
        <w:rPr>
          <w:rFonts w:ascii="Verdana" w:hAnsi="Verdana" w:cs="TTE1771BD8t00"/>
          <w:sz w:val="20"/>
          <w:szCs w:val="20"/>
        </w:rPr>
        <w:t xml:space="preserve"> Wykonawca:</w:t>
      </w:r>
    </w:p>
    <w:p w14:paraId="7BF26E8C" w14:textId="6D95481A" w:rsidR="009C4FA7" w:rsidRPr="00F13FB2" w:rsidRDefault="00BC799D" w:rsidP="009225BA">
      <w:pPr>
        <w:shd w:val="clear" w:color="auto" w:fill="FFFFFF"/>
        <w:autoSpaceDE w:val="0"/>
        <w:autoSpaceDN w:val="0"/>
        <w:adjustRightInd w:val="0"/>
        <w:spacing w:after="80" w:line="276" w:lineRule="auto"/>
        <w:ind w:left="993" w:hanging="426"/>
        <w:jc w:val="both"/>
        <w:rPr>
          <w:rFonts w:ascii="Verdana" w:hAnsi="Verdana"/>
          <w:sz w:val="20"/>
          <w:szCs w:val="20"/>
        </w:rPr>
      </w:pPr>
      <w:r w:rsidRPr="00F13FB2">
        <w:rPr>
          <w:rFonts w:ascii="Verdana" w:hAnsi="Verdana"/>
          <w:sz w:val="20"/>
          <w:szCs w:val="20"/>
        </w:rPr>
        <w:t xml:space="preserve">1) </w:t>
      </w:r>
      <w:r w:rsidR="00C7011A">
        <w:rPr>
          <w:rFonts w:ascii="Verdana" w:hAnsi="Verdana"/>
          <w:sz w:val="20"/>
          <w:szCs w:val="20"/>
        </w:rPr>
        <w:tab/>
      </w:r>
      <w:r w:rsidR="009C4FA7" w:rsidRPr="00F13FB2">
        <w:rPr>
          <w:rFonts w:ascii="Verdana" w:hAnsi="Verdana"/>
          <w:sz w:val="20"/>
          <w:szCs w:val="20"/>
        </w:rPr>
        <w:t xml:space="preserve">przenosi na Zamawiającego autorskie prawa majątkowe do wszystkich </w:t>
      </w:r>
      <w:r w:rsidR="00A66948" w:rsidRPr="00F13FB2">
        <w:rPr>
          <w:rFonts w:ascii="Verdana" w:hAnsi="Verdana"/>
          <w:sz w:val="20"/>
          <w:szCs w:val="20"/>
        </w:rPr>
        <w:t xml:space="preserve">utworów </w:t>
      </w:r>
      <w:r w:rsidR="009C4FA7" w:rsidRPr="00F13FB2">
        <w:rPr>
          <w:rFonts w:ascii="Verdana" w:hAnsi="Verdana"/>
          <w:sz w:val="20"/>
          <w:szCs w:val="20"/>
        </w:rPr>
        <w:t>w</w:t>
      </w:r>
      <w:r w:rsidR="00B027C0" w:rsidRPr="00F13FB2">
        <w:rPr>
          <w:rFonts w:ascii="Verdana" w:hAnsi="Verdana"/>
          <w:sz w:val="20"/>
          <w:szCs w:val="20"/>
        </w:rPr>
        <w:t> </w:t>
      </w:r>
      <w:r w:rsidR="009C4FA7" w:rsidRPr="00F13FB2">
        <w:rPr>
          <w:rFonts w:ascii="Verdana" w:hAnsi="Verdana"/>
          <w:sz w:val="20"/>
          <w:szCs w:val="20"/>
        </w:rPr>
        <w:t xml:space="preserve">rozumieniu ustawy o Prawie autorskim i prawach pokrewnych </w:t>
      </w:r>
      <w:r w:rsidR="00D05348" w:rsidRPr="00F13FB2">
        <w:rPr>
          <w:rFonts w:ascii="Verdana" w:hAnsi="Verdana"/>
          <w:sz w:val="20"/>
          <w:szCs w:val="20"/>
        </w:rPr>
        <w:t>s</w:t>
      </w:r>
      <w:r w:rsidR="009C4FA7" w:rsidRPr="00F13FB2">
        <w:rPr>
          <w:rFonts w:ascii="Verdana" w:hAnsi="Verdana"/>
          <w:sz w:val="20"/>
          <w:szCs w:val="20"/>
        </w:rPr>
        <w:t xml:space="preserve">tworzonych </w:t>
      </w:r>
      <w:r w:rsidR="00D05348" w:rsidRPr="00F13FB2">
        <w:rPr>
          <w:rFonts w:ascii="Verdana" w:hAnsi="Verdana"/>
          <w:sz w:val="20"/>
          <w:szCs w:val="20"/>
        </w:rPr>
        <w:t>przez Wykonawcę lub przekazanych Zamawiającemu w wykonaniu Przedmiotu Umowy</w:t>
      </w:r>
      <w:r w:rsidR="009C4FA7" w:rsidRPr="00F13FB2">
        <w:rPr>
          <w:rFonts w:ascii="Verdana" w:hAnsi="Verdana"/>
          <w:sz w:val="20"/>
          <w:szCs w:val="20"/>
        </w:rPr>
        <w:t xml:space="preserve">, </w:t>
      </w:r>
      <w:r w:rsidR="00C7011A">
        <w:rPr>
          <w:rFonts w:ascii="Verdana" w:hAnsi="Verdana"/>
          <w:sz w:val="20"/>
          <w:szCs w:val="20"/>
        </w:rPr>
        <w:br/>
      </w:r>
      <w:r w:rsidR="009C4FA7" w:rsidRPr="00F13FB2">
        <w:rPr>
          <w:rFonts w:ascii="Verdana" w:hAnsi="Verdana"/>
          <w:sz w:val="20"/>
          <w:szCs w:val="20"/>
        </w:rPr>
        <w:t>w szczególności takich jak: raporty, mapy, wykresy, rysunki, plany, ekspertyzy,</w:t>
      </w:r>
      <w:r w:rsidR="00DC138C" w:rsidRPr="00F13FB2">
        <w:rPr>
          <w:rFonts w:ascii="Verdana" w:hAnsi="Verdana"/>
          <w:sz w:val="20"/>
          <w:szCs w:val="20"/>
        </w:rPr>
        <w:t xml:space="preserve"> </w:t>
      </w:r>
      <w:r w:rsidR="00C7011A">
        <w:rPr>
          <w:rFonts w:ascii="Verdana" w:hAnsi="Verdana"/>
          <w:sz w:val="20"/>
          <w:szCs w:val="20"/>
        </w:rPr>
        <w:br/>
      </w:r>
      <w:r w:rsidR="009C4FA7" w:rsidRPr="00F13FB2">
        <w:rPr>
          <w:rFonts w:ascii="Verdana" w:hAnsi="Verdana"/>
          <w:sz w:val="20"/>
          <w:szCs w:val="20"/>
        </w:rPr>
        <w:t xml:space="preserve">i inne dokumenty </w:t>
      </w:r>
      <w:r w:rsidR="005725CB" w:rsidRPr="00F13FB2">
        <w:rPr>
          <w:rFonts w:ascii="Verdana" w:hAnsi="Verdana"/>
          <w:sz w:val="20"/>
          <w:szCs w:val="20"/>
        </w:rPr>
        <w:t xml:space="preserve">stworzone przez Wykonawcę lub przekazane Zamawiającemu </w:t>
      </w:r>
      <w:r w:rsidR="00C7011A">
        <w:rPr>
          <w:rFonts w:ascii="Verdana" w:hAnsi="Verdana"/>
          <w:sz w:val="20"/>
          <w:szCs w:val="20"/>
        </w:rPr>
        <w:br/>
      </w:r>
      <w:r w:rsidR="005725CB" w:rsidRPr="00F13FB2">
        <w:rPr>
          <w:rFonts w:ascii="Verdana" w:hAnsi="Verdana"/>
          <w:sz w:val="20"/>
          <w:szCs w:val="20"/>
        </w:rPr>
        <w:t xml:space="preserve">w wykonaniu Przedmiotu Umowy </w:t>
      </w:r>
      <w:r w:rsidR="009C4FA7" w:rsidRPr="00F13FB2">
        <w:rPr>
          <w:rFonts w:ascii="Verdana" w:hAnsi="Verdana"/>
          <w:sz w:val="20"/>
          <w:szCs w:val="20"/>
        </w:rPr>
        <w:t xml:space="preserve">oraz broszury, zwanych dalej </w:t>
      </w:r>
      <w:r w:rsidR="00A969CD" w:rsidRPr="00F13FB2">
        <w:rPr>
          <w:rFonts w:ascii="Verdana" w:hAnsi="Verdana"/>
          <w:sz w:val="20"/>
          <w:szCs w:val="20"/>
        </w:rPr>
        <w:t>U</w:t>
      </w:r>
      <w:r w:rsidR="009C4FA7" w:rsidRPr="00F13FB2">
        <w:rPr>
          <w:rFonts w:ascii="Verdana" w:hAnsi="Verdana"/>
          <w:sz w:val="20"/>
          <w:szCs w:val="20"/>
        </w:rPr>
        <w:t>tworami</w:t>
      </w:r>
      <w:r w:rsidR="0008776E" w:rsidRPr="00F13FB2">
        <w:rPr>
          <w:rFonts w:ascii="Verdana" w:hAnsi="Verdana"/>
          <w:sz w:val="20"/>
          <w:szCs w:val="20"/>
        </w:rPr>
        <w:t xml:space="preserve">. Przeniesienie dotyczy wszelkich praw do Utworów lub/i ich części, stworzonych </w:t>
      </w:r>
      <w:r w:rsidR="00C7011A">
        <w:rPr>
          <w:rFonts w:ascii="Verdana" w:hAnsi="Verdana"/>
          <w:sz w:val="20"/>
          <w:szCs w:val="20"/>
        </w:rPr>
        <w:br/>
      </w:r>
      <w:r w:rsidR="0008776E" w:rsidRPr="00F13FB2">
        <w:rPr>
          <w:rFonts w:ascii="Verdana" w:hAnsi="Verdana"/>
          <w:sz w:val="20"/>
          <w:szCs w:val="20"/>
        </w:rPr>
        <w:lastRenderedPageBreak/>
        <w:t>w ramach wykonywania Umowy, a także zgód lub licencji niezbędnych do korzystania z Utworów</w:t>
      </w:r>
      <w:r w:rsidR="009C4FA7" w:rsidRPr="00F13FB2">
        <w:rPr>
          <w:rFonts w:ascii="Verdana" w:hAnsi="Verdana"/>
          <w:sz w:val="20"/>
          <w:szCs w:val="20"/>
        </w:rPr>
        <w:t>;</w:t>
      </w:r>
    </w:p>
    <w:p w14:paraId="2475BF25" w14:textId="12FC1093" w:rsidR="00264516" w:rsidRPr="00F13FB2" w:rsidRDefault="00BC799D" w:rsidP="009225BA">
      <w:pPr>
        <w:shd w:val="clear" w:color="auto" w:fill="FFFFFF"/>
        <w:autoSpaceDE w:val="0"/>
        <w:autoSpaceDN w:val="0"/>
        <w:adjustRightInd w:val="0"/>
        <w:spacing w:after="80" w:line="276" w:lineRule="auto"/>
        <w:ind w:left="993" w:hanging="426"/>
        <w:jc w:val="both"/>
        <w:rPr>
          <w:rFonts w:ascii="Verdana" w:hAnsi="Verdana"/>
          <w:sz w:val="20"/>
          <w:szCs w:val="20"/>
        </w:rPr>
      </w:pPr>
      <w:r w:rsidRPr="00F13FB2">
        <w:rPr>
          <w:rFonts w:ascii="Verdana" w:hAnsi="Verdana"/>
          <w:sz w:val="20"/>
          <w:szCs w:val="20"/>
        </w:rPr>
        <w:t xml:space="preserve">2) </w:t>
      </w:r>
      <w:r w:rsidR="00C7011A">
        <w:rPr>
          <w:rFonts w:ascii="Verdana" w:hAnsi="Verdana"/>
          <w:sz w:val="20"/>
          <w:szCs w:val="20"/>
        </w:rPr>
        <w:tab/>
      </w:r>
      <w:r w:rsidR="4F31068A" w:rsidRPr="00F13FB2">
        <w:rPr>
          <w:rFonts w:ascii="Verdana" w:hAnsi="Verdana"/>
          <w:sz w:val="20"/>
          <w:szCs w:val="20"/>
        </w:rPr>
        <w:t xml:space="preserve">udziela </w:t>
      </w:r>
      <w:r w:rsidR="7E0BF1D8" w:rsidRPr="00F13FB2">
        <w:rPr>
          <w:rFonts w:ascii="Verdana" w:hAnsi="Verdana"/>
          <w:sz w:val="20"/>
          <w:szCs w:val="20"/>
        </w:rPr>
        <w:t xml:space="preserve">Zamawiającemu </w:t>
      </w:r>
      <w:r w:rsidR="4F31068A" w:rsidRPr="00F13FB2">
        <w:rPr>
          <w:rFonts w:ascii="Verdana" w:hAnsi="Verdana"/>
          <w:sz w:val="20"/>
          <w:szCs w:val="20"/>
        </w:rPr>
        <w:t xml:space="preserve">zgody </w:t>
      </w:r>
      <w:r w:rsidR="7E0BF1D8" w:rsidRPr="00F13FB2">
        <w:rPr>
          <w:rFonts w:ascii="Verdana" w:hAnsi="Verdana"/>
          <w:sz w:val="20"/>
          <w:szCs w:val="20"/>
        </w:rPr>
        <w:t>na</w:t>
      </w:r>
      <w:r w:rsidR="00264516" w:rsidRPr="00F13FB2">
        <w:rPr>
          <w:rFonts w:ascii="Verdana" w:hAnsi="Verdana"/>
          <w:sz w:val="20"/>
          <w:szCs w:val="20"/>
        </w:rPr>
        <w:t>:</w:t>
      </w:r>
    </w:p>
    <w:p w14:paraId="17993F01" w14:textId="2C80BACB" w:rsidR="00264516" w:rsidRPr="00F13FB2" w:rsidRDefault="00264516" w:rsidP="00C439F2">
      <w:pPr>
        <w:pStyle w:val="Akapitzlist"/>
        <w:numPr>
          <w:ilvl w:val="0"/>
          <w:numId w:val="57"/>
        </w:numPr>
        <w:shd w:val="clear" w:color="auto" w:fill="FFFFFF"/>
        <w:tabs>
          <w:tab w:val="left" w:pos="1560"/>
        </w:tabs>
        <w:autoSpaceDE w:val="0"/>
        <w:autoSpaceDN w:val="0"/>
        <w:adjustRightInd w:val="0"/>
        <w:spacing w:after="80" w:line="276" w:lineRule="auto"/>
        <w:ind w:left="1418" w:hanging="425"/>
        <w:jc w:val="both"/>
        <w:rPr>
          <w:rFonts w:ascii="Verdana" w:hAnsi="Verdana"/>
          <w:color w:val="auto"/>
          <w:sz w:val="20"/>
          <w:szCs w:val="20"/>
        </w:rPr>
      </w:pPr>
      <w:r w:rsidRPr="00F13FB2">
        <w:rPr>
          <w:rFonts w:ascii="Verdana" w:hAnsi="Verdana"/>
          <w:color w:val="auto"/>
          <w:sz w:val="20"/>
          <w:szCs w:val="20"/>
        </w:rPr>
        <w:t>korzystanie z praw zależnych do Opracowań Utworów Wykonawcy, w</w:t>
      </w:r>
      <w:r w:rsidR="009511A0" w:rsidRPr="00F13FB2">
        <w:rPr>
          <w:rFonts w:ascii="Verdana" w:hAnsi="Verdana"/>
          <w:color w:val="auto"/>
          <w:sz w:val="20"/>
          <w:szCs w:val="20"/>
        </w:rPr>
        <w:t> </w:t>
      </w:r>
      <w:r w:rsidRPr="00F13FB2">
        <w:rPr>
          <w:rFonts w:ascii="Verdana" w:hAnsi="Verdana"/>
          <w:color w:val="auto"/>
          <w:sz w:val="20"/>
          <w:szCs w:val="20"/>
        </w:rPr>
        <w:t xml:space="preserve">tym </w:t>
      </w:r>
      <w:r w:rsidR="00B03B1E">
        <w:rPr>
          <w:rFonts w:ascii="Verdana" w:hAnsi="Verdana"/>
          <w:color w:val="auto"/>
          <w:sz w:val="20"/>
          <w:szCs w:val="20"/>
        </w:rPr>
        <w:br/>
      </w:r>
      <w:r w:rsidRPr="00F13FB2">
        <w:rPr>
          <w:rFonts w:ascii="Verdana" w:hAnsi="Verdana"/>
          <w:color w:val="auto"/>
          <w:sz w:val="20"/>
          <w:szCs w:val="20"/>
        </w:rPr>
        <w:t>w szczególności na wprowadzanie w odniesieniu do Opracowań Utworów Wykonawcy zmian, skrótów, modyfikacji samodzielnie lub przez osoby trzecie (w razie wątpliwości przyjmuje się, iż Utwory powstały w celu dalszego opracowywania)</w:t>
      </w:r>
      <w:r w:rsidR="00AB645E" w:rsidRPr="00F13FB2">
        <w:rPr>
          <w:rFonts w:ascii="Verdana" w:hAnsi="Verdana"/>
          <w:color w:val="auto"/>
          <w:sz w:val="20"/>
          <w:szCs w:val="20"/>
        </w:rPr>
        <w:t>,</w:t>
      </w:r>
    </w:p>
    <w:p w14:paraId="1E87EE11" w14:textId="0CC0DEE7" w:rsidR="009C4FA7" w:rsidRPr="00F13FB2" w:rsidRDefault="4F31068A" w:rsidP="00C439F2">
      <w:pPr>
        <w:pStyle w:val="Akapitzlist"/>
        <w:numPr>
          <w:ilvl w:val="0"/>
          <w:numId w:val="57"/>
        </w:numPr>
        <w:shd w:val="clear" w:color="auto" w:fill="FFFFFF"/>
        <w:autoSpaceDE w:val="0"/>
        <w:autoSpaceDN w:val="0"/>
        <w:adjustRightInd w:val="0"/>
        <w:spacing w:after="80" w:line="276" w:lineRule="auto"/>
        <w:ind w:left="1418" w:hanging="425"/>
        <w:jc w:val="both"/>
        <w:rPr>
          <w:rFonts w:ascii="Verdana" w:hAnsi="Verdana"/>
          <w:color w:val="auto"/>
          <w:sz w:val="20"/>
          <w:szCs w:val="20"/>
        </w:rPr>
      </w:pPr>
      <w:r w:rsidRPr="00F13FB2">
        <w:rPr>
          <w:rFonts w:ascii="Verdana" w:hAnsi="Verdana"/>
          <w:color w:val="auto"/>
          <w:sz w:val="20"/>
          <w:szCs w:val="20"/>
        </w:rPr>
        <w:t xml:space="preserve">rozporządzanie prawami zależnymi do </w:t>
      </w:r>
      <w:r w:rsidR="042257D2" w:rsidRPr="00F13FB2">
        <w:rPr>
          <w:rFonts w:ascii="Verdana" w:hAnsi="Verdana"/>
          <w:color w:val="auto"/>
          <w:sz w:val="20"/>
          <w:szCs w:val="20"/>
        </w:rPr>
        <w:t>Opracowań Utworów</w:t>
      </w:r>
      <w:r w:rsidR="7E0BF1D8" w:rsidRPr="00F13FB2">
        <w:rPr>
          <w:rFonts w:ascii="Verdana" w:hAnsi="Verdana"/>
          <w:color w:val="auto"/>
          <w:sz w:val="20"/>
          <w:szCs w:val="20"/>
        </w:rPr>
        <w:t xml:space="preserve"> </w:t>
      </w:r>
      <w:r w:rsidRPr="00F13FB2">
        <w:rPr>
          <w:rFonts w:ascii="Verdana" w:hAnsi="Verdana"/>
          <w:color w:val="auto"/>
          <w:sz w:val="20"/>
          <w:szCs w:val="20"/>
        </w:rPr>
        <w:t xml:space="preserve">Wykonawcy </w:t>
      </w:r>
      <w:r w:rsidR="001D081D" w:rsidRPr="00F13FB2">
        <w:rPr>
          <w:rFonts w:ascii="Verdana" w:hAnsi="Verdana"/>
          <w:color w:val="auto"/>
          <w:sz w:val="20"/>
          <w:szCs w:val="20"/>
        </w:rPr>
        <w:br/>
      </w:r>
      <w:r w:rsidR="2C29FA42" w:rsidRPr="00F13FB2">
        <w:rPr>
          <w:rFonts w:ascii="Verdana" w:hAnsi="Verdana"/>
          <w:color w:val="auto"/>
          <w:sz w:val="20"/>
          <w:szCs w:val="20"/>
        </w:rPr>
        <w:t>a także przenosi na Zamawiającego prawo do zezw</w:t>
      </w:r>
      <w:r w:rsidRPr="00F13FB2">
        <w:rPr>
          <w:rFonts w:ascii="Verdana" w:hAnsi="Verdana"/>
          <w:color w:val="auto"/>
          <w:sz w:val="20"/>
          <w:szCs w:val="20"/>
        </w:rPr>
        <w:t>a</w:t>
      </w:r>
      <w:r w:rsidR="2C29FA42" w:rsidRPr="00F13FB2">
        <w:rPr>
          <w:rFonts w:ascii="Verdana" w:hAnsi="Verdana"/>
          <w:color w:val="auto"/>
          <w:sz w:val="20"/>
          <w:szCs w:val="20"/>
        </w:rPr>
        <w:t>l</w:t>
      </w:r>
      <w:r w:rsidRPr="00F13FB2">
        <w:rPr>
          <w:rFonts w:ascii="Verdana" w:hAnsi="Verdana"/>
          <w:color w:val="auto"/>
          <w:sz w:val="20"/>
          <w:szCs w:val="20"/>
        </w:rPr>
        <w:t>a</w:t>
      </w:r>
      <w:r w:rsidR="2C29FA42" w:rsidRPr="00F13FB2">
        <w:rPr>
          <w:rFonts w:ascii="Verdana" w:hAnsi="Verdana"/>
          <w:color w:val="auto"/>
          <w:sz w:val="20"/>
          <w:szCs w:val="20"/>
        </w:rPr>
        <w:t xml:space="preserve">nia na wykonywanie </w:t>
      </w:r>
      <w:r w:rsidRPr="00F13FB2">
        <w:rPr>
          <w:rFonts w:ascii="Verdana" w:hAnsi="Verdana"/>
          <w:color w:val="auto"/>
          <w:sz w:val="20"/>
          <w:szCs w:val="20"/>
        </w:rPr>
        <w:t xml:space="preserve">zależnych </w:t>
      </w:r>
      <w:r w:rsidR="2C29FA42" w:rsidRPr="00F13FB2">
        <w:rPr>
          <w:rFonts w:ascii="Verdana" w:hAnsi="Verdana"/>
          <w:color w:val="auto"/>
          <w:sz w:val="20"/>
          <w:szCs w:val="20"/>
        </w:rPr>
        <w:t xml:space="preserve">praw </w:t>
      </w:r>
      <w:r w:rsidRPr="00F13FB2">
        <w:rPr>
          <w:rFonts w:ascii="Verdana" w:hAnsi="Verdana"/>
          <w:color w:val="auto"/>
          <w:sz w:val="20"/>
          <w:szCs w:val="20"/>
        </w:rPr>
        <w:t>autorskich do Opracowań Utworów Wykonawcy</w:t>
      </w:r>
      <w:r w:rsidR="7E0BF1D8" w:rsidRPr="00F13FB2">
        <w:rPr>
          <w:rFonts w:ascii="Verdana" w:hAnsi="Verdana"/>
          <w:color w:val="auto"/>
          <w:sz w:val="20"/>
          <w:szCs w:val="20"/>
        </w:rPr>
        <w:t xml:space="preserve">. </w:t>
      </w:r>
    </w:p>
    <w:p w14:paraId="5FC4C9BB" w14:textId="428E2302" w:rsidR="009C4FA7" w:rsidRPr="00F13FB2" w:rsidRDefault="009C4FA7" w:rsidP="009225BA">
      <w:pPr>
        <w:numPr>
          <w:ilvl w:val="0"/>
          <w:numId w:val="11"/>
        </w:numPr>
        <w:tabs>
          <w:tab w:val="clear" w:pos="360"/>
        </w:tabs>
        <w:spacing w:before="120" w:after="80" w:line="276" w:lineRule="auto"/>
        <w:ind w:left="567" w:hanging="567"/>
        <w:jc w:val="both"/>
        <w:rPr>
          <w:rFonts w:ascii="Verdana" w:hAnsi="Verdana"/>
          <w:sz w:val="20"/>
          <w:szCs w:val="20"/>
        </w:rPr>
      </w:pPr>
      <w:r w:rsidRPr="00F13FB2">
        <w:rPr>
          <w:rFonts w:ascii="Verdana" w:hAnsi="Verdana" w:cs="TTE1771BD8t00"/>
          <w:sz w:val="20"/>
          <w:szCs w:val="20"/>
        </w:rPr>
        <w:t>Nabycie przez Zamawiającego praw</w:t>
      </w:r>
      <w:r w:rsidR="00D452E0" w:rsidRPr="00F13FB2">
        <w:rPr>
          <w:rFonts w:ascii="Verdana" w:hAnsi="Verdana" w:cs="TTE1771BD8t00"/>
          <w:sz w:val="20"/>
          <w:szCs w:val="20"/>
        </w:rPr>
        <w:t xml:space="preserve"> i zgody</w:t>
      </w:r>
      <w:r w:rsidRPr="00F13FB2">
        <w:rPr>
          <w:rFonts w:ascii="Verdana" w:hAnsi="Verdana" w:cs="TTE1771BD8t00"/>
          <w:sz w:val="20"/>
          <w:szCs w:val="20"/>
        </w:rPr>
        <w:t>, o których mowa w ust. 1, następuje</w:t>
      </w:r>
      <w:r w:rsidR="00495166" w:rsidRPr="00F13FB2">
        <w:rPr>
          <w:rFonts w:ascii="Verdana" w:hAnsi="Verdana"/>
          <w:sz w:val="20"/>
          <w:szCs w:val="20"/>
        </w:rPr>
        <w:t xml:space="preserve"> </w:t>
      </w:r>
      <w:r w:rsidR="00640646">
        <w:rPr>
          <w:rFonts w:ascii="Verdana" w:hAnsi="Verdana"/>
          <w:sz w:val="20"/>
          <w:szCs w:val="20"/>
        </w:rPr>
        <w:br/>
      </w:r>
      <w:r w:rsidRPr="00F13FB2">
        <w:rPr>
          <w:rFonts w:ascii="Verdana" w:hAnsi="Verdana"/>
          <w:sz w:val="20"/>
          <w:szCs w:val="20"/>
        </w:rPr>
        <w:t xml:space="preserve">z chwilą </w:t>
      </w:r>
      <w:r w:rsidR="00A230D9" w:rsidRPr="00F13FB2">
        <w:rPr>
          <w:rFonts w:ascii="Verdana" w:hAnsi="Verdana"/>
          <w:sz w:val="20"/>
          <w:szCs w:val="20"/>
        </w:rPr>
        <w:t xml:space="preserve">odbioru Opracowań stanowiących Utwory, w rozumieniu § </w:t>
      </w:r>
      <w:r w:rsidR="00DA6A56" w:rsidRPr="00F13FB2">
        <w:rPr>
          <w:rFonts w:ascii="Verdana" w:hAnsi="Verdana"/>
          <w:sz w:val="20"/>
          <w:szCs w:val="20"/>
        </w:rPr>
        <w:t>1</w:t>
      </w:r>
      <w:r w:rsidR="00640646">
        <w:rPr>
          <w:rFonts w:ascii="Verdana" w:hAnsi="Verdana"/>
          <w:sz w:val="20"/>
          <w:szCs w:val="20"/>
        </w:rPr>
        <w:t>6</w:t>
      </w:r>
      <w:r w:rsidR="00DA6A56" w:rsidRPr="00F13FB2">
        <w:rPr>
          <w:rFonts w:ascii="Verdana" w:hAnsi="Verdana"/>
          <w:sz w:val="20"/>
          <w:szCs w:val="20"/>
        </w:rPr>
        <w:t xml:space="preserve"> ust. 2 pkt 7 Umowy </w:t>
      </w:r>
      <w:r w:rsidRPr="00F13FB2">
        <w:rPr>
          <w:rFonts w:ascii="Verdana" w:hAnsi="Verdana"/>
          <w:sz w:val="20"/>
          <w:szCs w:val="20"/>
        </w:rPr>
        <w:t>oraz</w:t>
      </w:r>
      <w:r w:rsidR="007533A0" w:rsidRPr="00F13FB2">
        <w:rPr>
          <w:rFonts w:ascii="Verdana" w:hAnsi="Verdana"/>
          <w:sz w:val="20"/>
          <w:szCs w:val="20"/>
        </w:rPr>
        <w:t> </w:t>
      </w:r>
      <w:r w:rsidRPr="00F13FB2">
        <w:rPr>
          <w:rFonts w:ascii="Verdana" w:hAnsi="Verdana"/>
          <w:sz w:val="20"/>
          <w:szCs w:val="20"/>
        </w:rPr>
        <w:t>bez ograniczeń co do terytorium, czasu, liczby egzemplarzy, w zakresie następujących pól</w:t>
      </w:r>
      <w:r w:rsidR="007533A0" w:rsidRPr="00F13FB2">
        <w:rPr>
          <w:rFonts w:ascii="Verdana" w:hAnsi="Verdana"/>
          <w:sz w:val="20"/>
          <w:szCs w:val="20"/>
        </w:rPr>
        <w:t> </w:t>
      </w:r>
      <w:r w:rsidRPr="00F13FB2">
        <w:rPr>
          <w:rFonts w:ascii="Verdana" w:hAnsi="Verdana"/>
          <w:sz w:val="20"/>
          <w:szCs w:val="20"/>
        </w:rPr>
        <w:t>eksploatacji:</w:t>
      </w:r>
    </w:p>
    <w:p w14:paraId="1B7BF6AF" w14:textId="413CB101" w:rsidR="004750BD" w:rsidRPr="00F13FB2" w:rsidRDefault="00AB645E"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u</w:t>
      </w:r>
      <w:r w:rsidR="00734315" w:rsidRPr="00F13FB2">
        <w:rPr>
          <w:rFonts w:ascii="Verdana" w:hAnsi="Verdana"/>
        </w:rPr>
        <w:t xml:space="preserve">żywania lub korzystania z </w:t>
      </w:r>
      <w:r w:rsidR="00A969CD" w:rsidRPr="00F13FB2">
        <w:rPr>
          <w:rFonts w:ascii="Verdana" w:hAnsi="Verdana"/>
        </w:rPr>
        <w:t>U</w:t>
      </w:r>
      <w:r w:rsidR="009C4FA7" w:rsidRPr="00F13FB2">
        <w:rPr>
          <w:rFonts w:ascii="Verdana" w:hAnsi="Verdana"/>
        </w:rPr>
        <w:t>tworów na własny użytek, użytek swoich jednostek organizacyjnych oraz użytek osób trzecich</w:t>
      </w:r>
      <w:r w:rsidRPr="00F13FB2">
        <w:rPr>
          <w:rFonts w:ascii="Verdana" w:hAnsi="Verdana"/>
        </w:rPr>
        <w:t>;</w:t>
      </w:r>
    </w:p>
    <w:p w14:paraId="7DB352B0" w14:textId="505F4A21"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utrwaleni</w:t>
      </w:r>
      <w:r w:rsidR="00F37DEF" w:rsidRPr="00F13FB2">
        <w:rPr>
          <w:rFonts w:ascii="Verdana" w:hAnsi="Verdana"/>
        </w:rPr>
        <w:t>a</w:t>
      </w:r>
      <w:r w:rsidRPr="00F13FB2">
        <w:rPr>
          <w:rFonts w:ascii="Verdana" w:hAnsi="Verdana"/>
        </w:rPr>
        <w:t xml:space="preserve"> </w:t>
      </w:r>
      <w:r w:rsidR="00A969CD" w:rsidRPr="00F13FB2">
        <w:rPr>
          <w:rFonts w:ascii="Verdana" w:hAnsi="Verdana"/>
        </w:rPr>
        <w:t>U</w:t>
      </w:r>
      <w:r w:rsidRPr="00F13FB2">
        <w:rPr>
          <w:rFonts w:ascii="Verdana" w:hAnsi="Verdana"/>
        </w:rPr>
        <w:t>tworów na wszelkich rodzajach nośników</w:t>
      </w:r>
      <w:r w:rsidR="005C7168" w:rsidRPr="00F13FB2">
        <w:rPr>
          <w:sz w:val="24"/>
          <w:szCs w:val="24"/>
        </w:rPr>
        <w:t xml:space="preserve"> </w:t>
      </w:r>
      <w:r w:rsidR="005C7168" w:rsidRPr="00F13FB2">
        <w:rPr>
          <w:rFonts w:ascii="Verdana" w:hAnsi="Verdana"/>
        </w:rPr>
        <w:t>przy użyciu wszelkich dostępnych technik w tym techniką drukarską, reprograficzną, zapisu magnetycznego oraz techniką cyfrową</w:t>
      </w:r>
      <w:r w:rsidRPr="00F13FB2">
        <w:rPr>
          <w:rFonts w:ascii="Verdana" w:hAnsi="Verdana"/>
        </w:rPr>
        <w:t>, a w szczególności na</w:t>
      </w:r>
      <w:r w:rsidR="00B027C0" w:rsidRPr="00F13FB2">
        <w:rPr>
          <w:rFonts w:ascii="Verdana" w:hAnsi="Verdana"/>
        </w:rPr>
        <w:t> </w:t>
      </w:r>
      <w:r w:rsidRPr="00F13FB2">
        <w:rPr>
          <w:rFonts w:ascii="Verdana" w:hAnsi="Verdana"/>
        </w:rPr>
        <w:t>nośnikach video, taśmie światłoczułej, magnetycznej, dyskach komputerowych oraz wszystkich typach nośników przeznaczonych do zapisu cyfrowego (np. CD, DVD, Blue-</w:t>
      </w:r>
      <w:proofErr w:type="spellStart"/>
      <w:r w:rsidRPr="00F13FB2">
        <w:rPr>
          <w:rFonts w:ascii="Verdana" w:hAnsi="Verdana"/>
        </w:rPr>
        <w:t>ray</w:t>
      </w:r>
      <w:proofErr w:type="spellEnd"/>
      <w:r w:rsidRPr="00F13FB2">
        <w:rPr>
          <w:rFonts w:ascii="Verdana" w:hAnsi="Verdana"/>
        </w:rPr>
        <w:t>, pendrive, itd.)</w:t>
      </w:r>
      <w:r w:rsidR="00AB645E" w:rsidRPr="00F13FB2">
        <w:rPr>
          <w:rFonts w:ascii="Verdana" w:hAnsi="Verdana"/>
        </w:rPr>
        <w:t>;</w:t>
      </w:r>
    </w:p>
    <w:p w14:paraId="63783634" w14:textId="72ABBADD"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zwielokrotniani</w:t>
      </w:r>
      <w:r w:rsidR="00F37DEF" w:rsidRPr="00F13FB2">
        <w:rPr>
          <w:rFonts w:ascii="Verdana" w:hAnsi="Verdana"/>
        </w:rPr>
        <w:t>a</w:t>
      </w:r>
      <w:r w:rsidRPr="00F13FB2">
        <w:rPr>
          <w:rFonts w:ascii="Verdana" w:hAnsi="Verdana"/>
        </w:rPr>
        <w:t xml:space="preserve"> </w:t>
      </w:r>
      <w:r w:rsidR="00A969CD" w:rsidRPr="00F13FB2">
        <w:rPr>
          <w:rFonts w:ascii="Verdana" w:hAnsi="Verdana"/>
        </w:rPr>
        <w:t>U</w:t>
      </w:r>
      <w:r w:rsidRPr="00F13FB2">
        <w:rPr>
          <w:rFonts w:ascii="Verdana" w:hAnsi="Verdana"/>
        </w:rPr>
        <w:t xml:space="preserve">tworów dowolną techniką w dowolnej ilości, w tym techniką magnetyczną na kasetach video, techniką światłoczułą i cyfrową, techniką zapisu komputerowego na wszystkich rodzajach nośników dostosowanych do tej formy zapisu, wytwarzanie jakąkolwiek techniką egzemplarzy </w:t>
      </w:r>
      <w:r w:rsidR="00A969CD" w:rsidRPr="00F13FB2">
        <w:rPr>
          <w:rFonts w:ascii="Verdana" w:hAnsi="Verdana"/>
        </w:rPr>
        <w:t>U</w:t>
      </w:r>
      <w:r w:rsidRPr="00F13FB2">
        <w:rPr>
          <w:rFonts w:ascii="Verdana" w:hAnsi="Verdana"/>
        </w:rPr>
        <w:t>tworu, w tym techniką drukarską, reprograficzną, zapisu magnetycznego oraz techniką cyfrową</w:t>
      </w:r>
      <w:r w:rsidR="00AB645E" w:rsidRPr="00F13FB2">
        <w:rPr>
          <w:rFonts w:ascii="Verdana" w:hAnsi="Verdana"/>
        </w:rPr>
        <w:t>;</w:t>
      </w:r>
    </w:p>
    <w:p w14:paraId="15C443EE" w14:textId="7ECD7864"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wprowadzani</w:t>
      </w:r>
      <w:r w:rsidR="00F37DEF" w:rsidRPr="00F13FB2">
        <w:rPr>
          <w:rFonts w:ascii="Verdana" w:hAnsi="Verdana"/>
        </w:rPr>
        <w:t>a</w:t>
      </w:r>
      <w:r w:rsidRPr="00F13FB2">
        <w:rPr>
          <w:rFonts w:ascii="Verdana" w:hAnsi="Verdana"/>
        </w:rPr>
        <w:t xml:space="preserve"> </w:t>
      </w:r>
      <w:r w:rsidR="00A969CD" w:rsidRPr="00F13FB2">
        <w:rPr>
          <w:rFonts w:ascii="Verdana" w:hAnsi="Verdana"/>
        </w:rPr>
        <w:t>U</w:t>
      </w:r>
      <w:r w:rsidRPr="00F13FB2">
        <w:rPr>
          <w:rFonts w:ascii="Verdana" w:hAnsi="Verdana"/>
        </w:rPr>
        <w:t>tworów do pamięci komputera na dowolnej liczbie stanowisk komputerowych oraz do sieci multimedialnej, telekomunikacyjnej, komputerowej, w</w:t>
      </w:r>
      <w:r w:rsidR="00B027C0" w:rsidRPr="00F13FB2">
        <w:rPr>
          <w:rFonts w:ascii="Verdana" w:hAnsi="Verdana"/>
        </w:rPr>
        <w:t xml:space="preserve"> </w:t>
      </w:r>
      <w:r w:rsidRPr="00F13FB2">
        <w:rPr>
          <w:rFonts w:ascii="Verdana" w:hAnsi="Verdana"/>
        </w:rPr>
        <w:t>tym</w:t>
      </w:r>
      <w:r w:rsidR="00B027C0" w:rsidRPr="00F13FB2">
        <w:rPr>
          <w:rFonts w:ascii="Verdana" w:hAnsi="Verdana"/>
        </w:rPr>
        <w:t xml:space="preserve"> </w:t>
      </w:r>
      <w:r w:rsidRPr="00F13FB2">
        <w:rPr>
          <w:rFonts w:ascii="Verdana" w:hAnsi="Verdana"/>
        </w:rPr>
        <w:t>do Internetu</w:t>
      </w:r>
      <w:r w:rsidR="00FB22BE" w:rsidRPr="00F13FB2">
        <w:rPr>
          <w:rFonts w:ascii="Verdana" w:hAnsi="Verdana"/>
        </w:rPr>
        <w:t>;</w:t>
      </w:r>
    </w:p>
    <w:p w14:paraId="256ECF8A" w14:textId="2B90A0D2"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wyświetlani</w:t>
      </w:r>
      <w:r w:rsidR="00F37DEF" w:rsidRPr="00F13FB2">
        <w:rPr>
          <w:rFonts w:ascii="Verdana" w:hAnsi="Verdana"/>
        </w:rPr>
        <w:t>a</w:t>
      </w:r>
      <w:r w:rsidRPr="00F13FB2">
        <w:rPr>
          <w:rFonts w:ascii="Verdana" w:hAnsi="Verdana"/>
        </w:rPr>
        <w:t xml:space="preserve"> i publiczne odtwarzanie </w:t>
      </w:r>
      <w:r w:rsidR="00A969CD" w:rsidRPr="00F13FB2">
        <w:rPr>
          <w:rFonts w:ascii="Verdana" w:hAnsi="Verdana"/>
        </w:rPr>
        <w:t>U</w:t>
      </w:r>
      <w:r w:rsidRPr="00F13FB2">
        <w:rPr>
          <w:rFonts w:ascii="Verdana" w:hAnsi="Verdana"/>
        </w:rPr>
        <w:t>tworu</w:t>
      </w:r>
      <w:r w:rsidR="00FB22BE" w:rsidRPr="00F13FB2">
        <w:rPr>
          <w:rFonts w:ascii="Verdana" w:hAnsi="Verdana"/>
        </w:rPr>
        <w:t>;</w:t>
      </w:r>
    </w:p>
    <w:p w14:paraId="271C9EF3" w14:textId="667661F1"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nadawani</w:t>
      </w:r>
      <w:r w:rsidR="00F37DEF" w:rsidRPr="00F13FB2">
        <w:rPr>
          <w:rFonts w:ascii="Verdana" w:hAnsi="Verdana"/>
        </w:rPr>
        <w:t>a</w:t>
      </w:r>
      <w:r w:rsidRPr="00F13FB2">
        <w:rPr>
          <w:rFonts w:ascii="Verdana" w:hAnsi="Verdana"/>
        </w:rPr>
        <w:t xml:space="preserve"> całości lub wybranych fragmentów </w:t>
      </w:r>
      <w:r w:rsidR="00A969CD" w:rsidRPr="00F13FB2">
        <w:rPr>
          <w:rFonts w:ascii="Verdana" w:hAnsi="Verdana"/>
        </w:rPr>
        <w:t>U</w:t>
      </w:r>
      <w:r w:rsidRPr="00F13FB2">
        <w:rPr>
          <w:rFonts w:ascii="Verdana" w:hAnsi="Verdana"/>
        </w:rPr>
        <w:t>tworu za pomocą wizji albo fonii przewodowej i bezprzewodowej przez stację naziemną</w:t>
      </w:r>
      <w:r w:rsidR="00FB22BE" w:rsidRPr="00F13FB2">
        <w:rPr>
          <w:rFonts w:ascii="Verdana" w:hAnsi="Verdana"/>
        </w:rPr>
        <w:t>;</w:t>
      </w:r>
    </w:p>
    <w:p w14:paraId="100AA480" w14:textId="66984998"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nadawani</w:t>
      </w:r>
      <w:r w:rsidR="00F37DEF" w:rsidRPr="00F13FB2">
        <w:rPr>
          <w:rFonts w:ascii="Verdana" w:hAnsi="Verdana"/>
        </w:rPr>
        <w:t>a</w:t>
      </w:r>
      <w:r w:rsidRPr="00F13FB2">
        <w:rPr>
          <w:rFonts w:ascii="Verdana" w:hAnsi="Verdana"/>
        </w:rPr>
        <w:t xml:space="preserve"> za pośrednictwem satelity</w:t>
      </w:r>
      <w:r w:rsidR="00FB22BE" w:rsidRPr="00F13FB2">
        <w:rPr>
          <w:rFonts w:ascii="Verdana" w:hAnsi="Verdana"/>
        </w:rPr>
        <w:t>;</w:t>
      </w:r>
    </w:p>
    <w:p w14:paraId="03557C46" w14:textId="7B4C2D66"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reemisj</w:t>
      </w:r>
      <w:r w:rsidR="00F37DEF" w:rsidRPr="00F13FB2">
        <w:rPr>
          <w:rFonts w:ascii="Verdana" w:hAnsi="Verdana"/>
        </w:rPr>
        <w:t>i</w:t>
      </w:r>
      <w:r w:rsidR="00FB22BE" w:rsidRPr="00F13FB2">
        <w:rPr>
          <w:rFonts w:ascii="Verdana" w:hAnsi="Verdana"/>
        </w:rPr>
        <w:t>;</w:t>
      </w:r>
    </w:p>
    <w:p w14:paraId="018D3EA2" w14:textId="34769273"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wymian</w:t>
      </w:r>
      <w:r w:rsidR="00F37DEF" w:rsidRPr="00F13FB2">
        <w:rPr>
          <w:rFonts w:ascii="Verdana" w:hAnsi="Verdana"/>
        </w:rPr>
        <w:t>y</w:t>
      </w:r>
      <w:r w:rsidRPr="00F13FB2">
        <w:rPr>
          <w:rFonts w:ascii="Verdana" w:hAnsi="Verdana"/>
        </w:rPr>
        <w:t xml:space="preserve"> nośników, na których </w:t>
      </w:r>
      <w:r w:rsidR="00466667" w:rsidRPr="00F13FB2">
        <w:rPr>
          <w:rFonts w:ascii="Verdana" w:hAnsi="Verdana"/>
        </w:rPr>
        <w:t>U</w:t>
      </w:r>
      <w:r w:rsidRPr="00F13FB2">
        <w:rPr>
          <w:rFonts w:ascii="Verdana" w:hAnsi="Verdana"/>
        </w:rPr>
        <w:t>twór utrwalono</w:t>
      </w:r>
      <w:r w:rsidR="00FB22BE" w:rsidRPr="00F13FB2">
        <w:rPr>
          <w:rFonts w:ascii="Verdana" w:hAnsi="Verdana"/>
        </w:rPr>
        <w:t>;</w:t>
      </w:r>
    </w:p>
    <w:p w14:paraId="22A87EFB" w14:textId="43DD0AF0"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wykorzystani</w:t>
      </w:r>
      <w:r w:rsidR="00F37DEF" w:rsidRPr="00F13FB2">
        <w:rPr>
          <w:rFonts w:ascii="Verdana" w:hAnsi="Verdana"/>
        </w:rPr>
        <w:t>a</w:t>
      </w:r>
      <w:r w:rsidRPr="00F13FB2">
        <w:rPr>
          <w:rFonts w:ascii="Verdana" w:hAnsi="Verdana"/>
        </w:rPr>
        <w:t xml:space="preserve"> w </w:t>
      </w:r>
      <w:r w:rsidR="00466667" w:rsidRPr="00F13FB2">
        <w:rPr>
          <w:rFonts w:ascii="Verdana" w:hAnsi="Verdana"/>
        </w:rPr>
        <w:t>U</w:t>
      </w:r>
      <w:r w:rsidRPr="00F13FB2">
        <w:rPr>
          <w:rFonts w:ascii="Verdana" w:hAnsi="Verdana"/>
        </w:rPr>
        <w:t>tworach multimedialnych</w:t>
      </w:r>
      <w:r w:rsidR="00FB22BE" w:rsidRPr="00F13FB2">
        <w:rPr>
          <w:rFonts w:ascii="Verdana" w:hAnsi="Verdana"/>
        </w:rPr>
        <w:t>;</w:t>
      </w:r>
    </w:p>
    <w:p w14:paraId="351C2A84" w14:textId="0B70B7C3"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wykorzystywani</w:t>
      </w:r>
      <w:r w:rsidR="00F37DEF" w:rsidRPr="00F13FB2">
        <w:rPr>
          <w:rFonts w:ascii="Verdana" w:hAnsi="Verdana"/>
        </w:rPr>
        <w:t>a</w:t>
      </w:r>
      <w:r w:rsidRPr="00F13FB2">
        <w:rPr>
          <w:rFonts w:ascii="Verdana" w:hAnsi="Verdana"/>
        </w:rPr>
        <w:t xml:space="preserve"> całości lub fragmentów </w:t>
      </w:r>
      <w:r w:rsidR="00466667" w:rsidRPr="00F13FB2">
        <w:rPr>
          <w:rFonts w:ascii="Verdana" w:hAnsi="Verdana"/>
        </w:rPr>
        <w:t>U</w:t>
      </w:r>
      <w:r w:rsidRPr="00F13FB2">
        <w:rPr>
          <w:rFonts w:ascii="Verdana" w:hAnsi="Verdana"/>
        </w:rPr>
        <w:t xml:space="preserve">tworu </w:t>
      </w:r>
      <w:r w:rsidR="00E3263F" w:rsidRPr="00F13FB2">
        <w:rPr>
          <w:rFonts w:ascii="Verdana" w:hAnsi="Verdana"/>
        </w:rPr>
        <w:t xml:space="preserve">do </w:t>
      </w:r>
      <w:r w:rsidRPr="00F13FB2">
        <w:rPr>
          <w:rFonts w:ascii="Verdana" w:hAnsi="Verdana"/>
        </w:rPr>
        <w:t>celów promocyjnych i</w:t>
      </w:r>
      <w:r w:rsidR="00B027C0" w:rsidRPr="00F13FB2">
        <w:rPr>
          <w:rFonts w:ascii="Verdana" w:hAnsi="Verdana"/>
        </w:rPr>
        <w:t> </w:t>
      </w:r>
      <w:r w:rsidRPr="00F13FB2">
        <w:rPr>
          <w:rFonts w:ascii="Verdana" w:hAnsi="Verdana"/>
        </w:rPr>
        <w:t>reklamy</w:t>
      </w:r>
      <w:r w:rsidR="00FB22BE" w:rsidRPr="00F13FB2">
        <w:rPr>
          <w:rFonts w:ascii="Verdana" w:hAnsi="Verdana"/>
        </w:rPr>
        <w:t>;</w:t>
      </w:r>
    </w:p>
    <w:p w14:paraId="2350F5BE" w14:textId="27C1DC1B"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sporządzeni</w:t>
      </w:r>
      <w:r w:rsidR="00F37DEF" w:rsidRPr="00F13FB2">
        <w:rPr>
          <w:rFonts w:ascii="Verdana" w:hAnsi="Verdana"/>
        </w:rPr>
        <w:t>a</w:t>
      </w:r>
      <w:r w:rsidRPr="00F13FB2">
        <w:rPr>
          <w:rFonts w:ascii="Verdana" w:hAnsi="Verdana"/>
        </w:rPr>
        <w:t xml:space="preserve"> wersji obcojęzycznych, zarówno przy użyciu napisów, jak i</w:t>
      </w:r>
      <w:r w:rsidR="009511A0" w:rsidRPr="00F13FB2">
        <w:rPr>
          <w:rFonts w:ascii="Verdana" w:hAnsi="Verdana"/>
        </w:rPr>
        <w:t> </w:t>
      </w:r>
      <w:r w:rsidRPr="00F13FB2">
        <w:rPr>
          <w:rFonts w:ascii="Verdana" w:hAnsi="Verdana"/>
        </w:rPr>
        <w:t>lektora</w:t>
      </w:r>
      <w:r w:rsidR="00FB22BE" w:rsidRPr="00F13FB2">
        <w:rPr>
          <w:rFonts w:ascii="Verdana" w:hAnsi="Verdana"/>
        </w:rPr>
        <w:t>;</w:t>
      </w:r>
    </w:p>
    <w:p w14:paraId="73F038D9" w14:textId="77777777" w:rsidR="009C4FA7" w:rsidRPr="00F13FB2" w:rsidRDefault="009C4FA7" w:rsidP="00C439F2">
      <w:pPr>
        <w:pStyle w:val="tekstost"/>
        <w:numPr>
          <w:ilvl w:val="1"/>
          <w:numId w:val="58"/>
        </w:numPr>
        <w:tabs>
          <w:tab w:val="clear" w:pos="1440"/>
          <w:tab w:val="num" w:pos="993"/>
        </w:tabs>
        <w:overflowPunct/>
        <w:autoSpaceDE/>
        <w:autoSpaceDN/>
        <w:adjustRightInd/>
        <w:spacing w:after="80" w:line="276" w:lineRule="auto"/>
        <w:ind w:left="993" w:hanging="426"/>
        <w:textAlignment w:val="auto"/>
        <w:rPr>
          <w:rFonts w:ascii="Verdana" w:hAnsi="Verdana"/>
        </w:rPr>
      </w:pPr>
      <w:r w:rsidRPr="00F13FB2">
        <w:rPr>
          <w:rFonts w:ascii="Verdana" w:hAnsi="Verdana"/>
        </w:rPr>
        <w:t>publiczne</w:t>
      </w:r>
      <w:r w:rsidR="00F37DEF" w:rsidRPr="00F13FB2">
        <w:rPr>
          <w:rFonts w:ascii="Verdana" w:hAnsi="Verdana"/>
        </w:rPr>
        <w:t>go</w:t>
      </w:r>
      <w:r w:rsidRPr="00F13FB2">
        <w:rPr>
          <w:rFonts w:ascii="Verdana" w:hAnsi="Verdana"/>
        </w:rPr>
        <w:t xml:space="preserve"> udostępniani</w:t>
      </w:r>
      <w:r w:rsidR="00F37DEF" w:rsidRPr="00F13FB2">
        <w:rPr>
          <w:rFonts w:ascii="Verdana" w:hAnsi="Verdana"/>
        </w:rPr>
        <w:t>a</w:t>
      </w:r>
      <w:r w:rsidRPr="00F13FB2">
        <w:rPr>
          <w:rFonts w:ascii="Verdana" w:hAnsi="Verdana"/>
        </w:rPr>
        <w:t xml:space="preserve"> </w:t>
      </w:r>
      <w:r w:rsidR="00466667" w:rsidRPr="00F13FB2">
        <w:rPr>
          <w:rFonts w:ascii="Verdana" w:hAnsi="Verdana"/>
        </w:rPr>
        <w:t>U</w:t>
      </w:r>
      <w:r w:rsidRPr="00F13FB2">
        <w:rPr>
          <w:rFonts w:ascii="Verdana" w:hAnsi="Verdana"/>
        </w:rPr>
        <w:t>tworu w taki sposób, aby każdy mógł mieć do niego dostęp w miejscu i w czasie przez niego wybranym.</w:t>
      </w:r>
    </w:p>
    <w:p w14:paraId="61C1D594" w14:textId="26CDE29F" w:rsidR="009C4FA7" w:rsidRPr="00F13FB2" w:rsidRDefault="009C4FA7" w:rsidP="009225BA">
      <w:pPr>
        <w:numPr>
          <w:ilvl w:val="0"/>
          <w:numId w:val="11"/>
        </w:numPr>
        <w:tabs>
          <w:tab w:val="clear" w:pos="36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Równocześnie z nabyciem autorskich praw majątkowych do </w:t>
      </w:r>
      <w:r w:rsidR="00466667" w:rsidRPr="00F13FB2">
        <w:rPr>
          <w:rFonts w:ascii="Verdana" w:hAnsi="Verdana" w:cs="TTE1771BD8t00"/>
          <w:sz w:val="20"/>
          <w:szCs w:val="20"/>
        </w:rPr>
        <w:t>U</w:t>
      </w:r>
      <w:r w:rsidRPr="00F13FB2">
        <w:rPr>
          <w:rFonts w:ascii="Verdana" w:hAnsi="Verdana" w:cs="TTE1771BD8t00"/>
          <w:sz w:val="20"/>
          <w:szCs w:val="20"/>
        </w:rPr>
        <w:t>tworów Zamawiający</w:t>
      </w:r>
      <w:r w:rsidR="00E44EAC" w:rsidRPr="00F13FB2">
        <w:rPr>
          <w:rFonts w:ascii="Verdana" w:hAnsi="Verdana" w:cs="TTE1771BD8t00"/>
          <w:sz w:val="20"/>
          <w:szCs w:val="20"/>
        </w:rPr>
        <w:t>, w</w:t>
      </w:r>
      <w:r w:rsidR="009511A0" w:rsidRPr="00F13FB2">
        <w:rPr>
          <w:rFonts w:ascii="Verdana" w:hAnsi="Verdana" w:cs="TTE1771BD8t00"/>
          <w:sz w:val="20"/>
          <w:szCs w:val="20"/>
        </w:rPr>
        <w:t> </w:t>
      </w:r>
      <w:r w:rsidR="00E44EAC" w:rsidRPr="00F13FB2">
        <w:rPr>
          <w:rFonts w:ascii="Verdana" w:hAnsi="Verdana" w:cs="TTE1771BD8t00"/>
          <w:sz w:val="20"/>
          <w:szCs w:val="20"/>
        </w:rPr>
        <w:t xml:space="preserve">ramach wynagrodzenia określonego w § 2 Umowy, </w:t>
      </w:r>
      <w:r w:rsidRPr="00F13FB2">
        <w:rPr>
          <w:rFonts w:ascii="Verdana" w:hAnsi="Verdana" w:cs="TTE1771BD8t00"/>
          <w:sz w:val="20"/>
          <w:szCs w:val="20"/>
        </w:rPr>
        <w:t>nabywa własność wszystkich egzemplarzy</w:t>
      </w:r>
      <w:r w:rsidR="007F088B" w:rsidRPr="00F13FB2">
        <w:rPr>
          <w:rFonts w:ascii="Verdana" w:hAnsi="Verdana" w:cs="TTE1771BD8t00"/>
          <w:sz w:val="20"/>
          <w:szCs w:val="20"/>
        </w:rPr>
        <w:t xml:space="preserve"> oraz nośników</w:t>
      </w:r>
      <w:r w:rsidRPr="00F13FB2">
        <w:rPr>
          <w:rFonts w:ascii="Verdana" w:hAnsi="Verdana" w:cs="TTE1771BD8t00"/>
          <w:sz w:val="20"/>
          <w:szCs w:val="20"/>
        </w:rPr>
        <w:t xml:space="preserve">, na których </w:t>
      </w:r>
      <w:r w:rsidR="00466667" w:rsidRPr="00F13FB2">
        <w:rPr>
          <w:rFonts w:ascii="Verdana" w:hAnsi="Verdana" w:cs="TTE1771BD8t00"/>
          <w:sz w:val="20"/>
          <w:szCs w:val="20"/>
        </w:rPr>
        <w:t>U</w:t>
      </w:r>
      <w:r w:rsidRPr="00F13FB2">
        <w:rPr>
          <w:rFonts w:ascii="Verdana" w:hAnsi="Verdana" w:cs="TTE1771BD8t00"/>
          <w:sz w:val="20"/>
          <w:szCs w:val="20"/>
        </w:rPr>
        <w:t>twory zostały utrwalone</w:t>
      </w:r>
      <w:r w:rsidR="003129AA" w:rsidRPr="00F13FB2">
        <w:rPr>
          <w:rFonts w:ascii="Verdana" w:hAnsi="Verdana" w:cs="TTE1771BD8t00"/>
          <w:sz w:val="20"/>
          <w:szCs w:val="20"/>
        </w:rPr>
        <w:t xml:space="preserve"> </w:t>
      </w:r>
      <w:r w:rsidR="00014E06" w:rsidRPr="00F13FB2">
        <w:rPr>
          <w:rFonts w:ascii="Verdana" w:hAnsi="Verdana" w:cs="TTE1771BD8t00"/>
          <w:sz w:val="20"/>
          <w:szCs w:val="20"/>
        </w:rPr>
        <w:t>lub</w:t>
      </w:r>
      <w:r w:rsidR="003129AA" w:rsidRPr="00F13FB2">
        <w:rPr>
          <w:rFonts w:ascii="Verdana" w:hAnsi="Verdana" w:cs="TTE1771BD8t00"/>
          <w:sz w:val="20"/>
          <w:szCs w:val="20"/>
        </w:rPr>
        <w:t xml:space="preserve"> przekazane Zamawiającemu</w:t>
      </w:r>
      <w:r w:rsidRPr="00F13FB2">
        <w:rPr>
          <w:rFonts w:ascii="Verdana" w:hAnsi="Verdana" w:cs="TTE1771BD8t00"/>
          <w:sz w:val="20"/>
          <w:szCs w:val="20"/>
        </w:rPr>
        <w:t xml:space="preserve">. </w:t>
      </w:r>
    </w:p>
    <w:p w14:paraId="2D6BBE8F" w14:textId="159C61C1" w:rsidR="00B450F7" w:rsidRPr="00F13FB2" w:rsidRDefault="4910AF4D" w:rsidP="009225BA">
      <w:pPr>
        <w:pStyle w:val="Akapitzlist"/>
        <w:numPr>
          <w:ilvl w:val="0"/>
          <w:numId w:val="11"/>
        </w:numPr>
        <w:tabs>
          <w:tab w:val="clear" w:pos="360"/>
        </w:tabs>
        <w:spacing w:before="120" w:after="120" w:line="276" w:lineRule="auto"/>
        <w:ind w:left="567" w:hanging="567"/>
        <w:jc w:val="both"/>
        <w:rPr>
          <w:rFonts w:ascii="Verdana" w:hAnsi="Verdana"/>
          <w:color w:val="auto"/>
          <w:sz w:val="20"/>
          <w:lang w:val="pl-PL"/>
        </w:rPr>
      </w:pPr>
      <w:bookmarkStart w:id="48" w:name="_Hlk144130216"/>
      <w:r w:rsidRPr="00F13FB2">
        <w:rPr>
          <w:rFonts w:ascii="Verdana" w:hAnsi="Verdana" w:cs="Verdana"/>
          <w:color w:val="auto"/>
          <w:sz w:val="20"/>
          <w:szCs w:val="20"/>
        </w:rPr>
        <w:lastRenderedPageBreak/>
        <w:t>W ramach wynagrodzeni</w:t>
      </w:r>
      <w:r w:rsidR="135670F1" w:rsidRPr="00F13FB2">
        <w:rPr>
          <w:rFonts w:ascii="Verdana" w:hAnsi="Verdana" w:cs="Verdana"/>
          <w:color w:val="auto"/>
          <w:sz w:val="20"/>
          <w:szCs w:val="20"/>
        </w:rPr>
        <w:t>a</w:t>
      </w:r>
      <w:r w:rsidRPr="00F13FB2">
        <w:rPr>
          <w:rFonts w:ascii="Verdana" w:hAnsi="Verdana" w:cs="Verdana"/>
          <w:color w:val="auto"/>
          <w:sz w:val="20"/>
          <w:szCs w:val="20"/>
        </w:rPr>
        <w:t xml:space="preserve"> określonego w § 2 Umowy </w:t>
      </w:r>
      <w:bookmarkEnd w:id="48"/>
      <w:r w:rsidR="2C29FA42" w:rsidRPr="00F13FB2">
        <w:rPr>
          <w:rFonts w:ascii="Verdana" w:hAnsi="Verdana" w:cs="Verdana"/>
          <w:color w:val="auto"/>
          <w:sz w:val="20"/>
          <w:szCs w:val="20"/>
        </w:rPr>
        <w:t xml:space="preserve">Wykonawca upoważnia Zamawiającego lub inne podmioty przez Zamawiającego wskazane do wyłącznego wykonywania w imieniu Wykonawcy praw osobistych do </w:t>
      </w:r>
      <w:r w:rsidR="41D4F3DE" w:rsidRPr="00F13FB2">
        <w:rPr>
          <w:rFonts w:ascii="Verdana" w:hAnsi="Verdana" w:cs="Verdana"/>
          <w:color w:val="auto"/>
          <w:sz w:val="20"/>
          <w:szCs w:val="20"/>
        </w:rPr>
        <w:t>U</w:t>
      </w:r>
      <w:r w:rsidR="2C29FA42" w:rsidRPr="00F13FB2">
        <w:rPr>
          <w:rFonts w:ascii="Verdana" w:hAnsi="Verdana" w:cs="Verdana"/>
          <w:color w:val="auto"/>
          <w:sz w:val="20"/>
          <w:szCs w:val="20"/>
        </w:rPr>
        <w:t xml:space="preserve">tworów oraz udziela Zamawiającemu przenaszalnej zgody na wykonywanie praw osobistych do </w:t>
      </w:r>
      <w:r w:rsidR="41D4F3DE" w:rsidRPr="00F13FB2">
        <w:rPr>
          <w:rFonts w:ascii="Verdana" w:hAnsi="Verdana" w:cs="Verdana"/>
          <w:color w:val="auto"/>
          <w:sz w:val="20"/>
          <w:szCs w:val="20"/>
        </w:rPr>
        <w:t>U</w:t>
      </w:r>
      <w:r w:rsidR="2C29FA42" w:rsidRPr="00F13FB2">
        <w:rPr>
          <w:rFonts w:ascii="Verdana" w:hAnsi="Verdana" w:cs="Verdana"/>
          <w:color w:val="auto"/>
          <w:sz w:val="20"/>
          <w:szCs w:val="20"/>
        </w:rPr>
        <w:t>tworów.</w:t>
      </w:r>
      <w:r w:rsidR="2C29FA42" w:rsidRPr="00F13FB2">
        <w:rPr>
          <w:rFonts w:ascii="Verdana" w:eastAsia="Calibri" w:hAnsi="Verdana" w:cs="Calibri"/>
          <w:color w:val="auto"/>
          <w:sz w:val="20"/>
          <w:szCs w:val="20"/>
        </w:rPr>
        <w:t xml:space="preserve"> </w:t>
      </w:r>
      <w:r w:rsidR="00B450F7" w:rsidRPr="00F13FB2">
        <w:rPr>
          <w:rFonts w:ascii="Verdana" w:eastAsia="Calibri" w:hAnsi="Verdana" w:cs="Calibri"/>
          <w:color w:val="auto"/>
          <w:sz w:val="20"/>
          <w:szCs w:val="20"/>
          <w:lang w:val="pl-PL"/>
        </w:rPr>
        <w:t>W</w:t>
      </w:r>
      <w:r w:rsidR="009511A0" w:rsidRPr="00F13FB2">
        <w:rPr>
          <w:rFonts w:ascii="Verdana" w:eastAsia="Calibri" w:hAnsi="Verdana" w:cs="Calibri"/>
          <w:color w:val="auto"/>
          <w:sz w:val="20"/>
          <w:szCs w:val="20"/>
          <w:lang w:val="pl-PL"/>
        </w:rPr>
        <w:t> </w:t>
      </w:r>
      <w:r w:rsidR="00B450F7" w:rsidRPr="00F13FB2">
        <w:rPr>
          <w:rFonts w:ascii="Verdana" w:eastAsia="Calibri" w:hAnsi="Verdana" w:cs="Calibri"/>
          <w:color w:val="auto"/>
          <w:sz w:val="20"/>
          <w:szCs w:val="20"/>
          <w:lang w:val="pl-PL"/>
        </w:rPr>
        <w:t>ramach wynagrodzenia określonego w § 2 Umowy Wykonawca zobowiązuje się również do niewykonywania swoich osobistych praw autorskich.</w:t>
      </w:r>
    </w:p>
    <w:p w14:paraId="719505C0" w14:textId="348D336E" w:rsidR="0061768D" w:rsidRPr="00F13FB2" w:rsidRDefault="0061768D" w:rsidP="009225BA">
      <w:pPr>
        <w:numPr>
          <w:ilvl w:val="0"/>
          <w:numId w:val="11"/>
        </w:numPr>
        <w:tabs>
          <w:tab w:val="clear" w:pos="360"/>
        </w:tabs>
        <w:spacing w:before="120" w:after="120" w:line="276" w:lineRule="auto"/>
        <w:ind w:left="567" w:hanging="567"/>
        <w:jc w:val="both"/>
        <w:rPr>
          <w:rFonts w:ascii="Verdana" w:hAnsi="Verdana"/>
          <w:sz w:val="20"/>
          <w:szCs w:val="20"/>
        </w:rPr>
      </w:pPr>
      <w:r w:rsidRPr="00F13FB2">
        <w:rPr>
          <w:rFonts w:ascii="Verdana" w:hAnsi="Verdana" w:cs="Segoe UI"/>
          <w:sz w:val="20"/>
          <w:szCs w:val="20"/>
        </w:rPr>
        <w:t>Jednocześnie</w:t>
      </w:r>
      <w:r w:rsidR="00E44EAC" w:rsidRPr="00F13FB2">
        <w:rPr>
          <w:rFonts w:ascii="Verdana" w:hAnsi="Verdana" w:cs="Segoe UI"/>
          <w:sz w:val="20"/>
          <w:szCs w:val="20"/>
        </w:rPr>
        <w:t>,</w:t>
      </w:r>
      <w:r w:rsidRPr="00F13FB2">
        <w:rPr>
          <w:rFonts w:ascii="Verdana" w:hAnsi="Verdana" w:cs="Segoe UI"/>
          <w:sz w:val="20"/>
          <w:szCs w:val="20"/>
        </w:rPr>
        <w:t xml:space="preserve"> </w:t>
      </w:r>
      <w:r w:rsidR="00E44EAC" w:rsidRPr="00F13FB2">
        <w:rPr>
          <w:rFonts w:ascii="Verdana" w:hAnsi="Verdana" w:cs="Segoe UI"/>
          <w:sz w:val="20"/>
          <w:szCs w:val="20"/>
        </w:rPr>
        <w:t>w ramach wynagrodzeni</w:t>
      </w:r>
      <w:r w:rsidR="00F123E5" w:rsidRPr="00F13FB2">
        <w:rPr>
          <w:rFonts w:ascii="Verdana" w:hAnsi="Verdana" w:cs="Segoe UI"/>
          <w:sz w:val="20"/>
          <w:szCs w:val="20"/>
        </w:rPr>
        <w:t>a</w:t>
      </w:r>
      <w:r w:rsidR="00E44EAC" w:rsidRPr="00F13FB2">
        <w:rPr>
          <w:rFonts w:ascii="Verdana" w:hAnsi="Verdana" w:cs="Segoe UI"/>
          <w:sz w:val="20"/>
          <w:szCs w:val="20"/>
        </w:rPr>
        <w:t xml:space="preserve"> określonego w §</w:t>
      </w:r>
      <w:r w:rsidR="00E00374">
        <w:rPr>
          <w:rFonts w:ascii="Verdana" w:hAnsi="Verdana" w:cs="Segoe UI"/>
          <w:sz w:val="20"/>
          <w:szCs w:val="20"/>
        </w:rPr>
        <w:t xml:space="preserve"> </w:t>
      </w:r>
      <w:r w:rsidR="00E44EAC" w:rsidRPr="00F13FB2">
        <w:rPr>
          <w:rFonts w:ascii="Verdana" w:hAnsi="Verdana" w:cs="Segoe UI"/>
          <w:sz w:val="20"/>
          <w:szCs w:val="20"/>
        </w:rPr>
        <w:t>2 Umowy</w:t>
      </w:r>
      <w:r w:rsidR="00E00374">
        <w:rPr>
          <w:rFonts w:ascii="Verdana" w:hAnsi="Verdana" w:cs="Segoe UI"/>
          <w:sz w:val="20"/>
          <w:szCs w:val="20"/>
        </w:rPr>
        <w:t xml:space="preserve"> </w:t>
      </w:r>
      <w:r w:rsidRPr="00F13FB2">
        <w:rPr>
          <w:rFonts w:ascii="Verdana" w:hAnsi="Verdana" w:cs="Segoe UI"/>
          <w:sz w:val="20"/>
          <w:szCs w:val="20"/>
        </w:rPr>
        <w:t xml:space="preserve">Wykonawca gwarantuje i zobowiązuje się zapewnić, że </w:t>
      </w:r>
      <w:r w:rsidR="00A969CD" w:rsidRPr="00F13FB2">
        <w:rPr>
          <w:rFonts w:ascii="Verdana" w:hAnsi="Verdana" w:cs="Segoe UI"/>
          <w:sz w:val="20"/>
          <w:szCs w:val="20"/>
        </w:rPr>
        <w:t>t</w:t>
      </w:r>
      <w:r w:rsidRPr="00F13FB2">
        <w:rPr>
          <w:rFonts w:ascii="Verdana" w:hAnsi="Verdana" w:cs="Segoe UI"/>
          <w:sz w:val="20"/>
          <w:szCs w:val="20"/>
        </w:rPr>
        <w:t xml:space="preserve">wórca </w:t>
      </w:r>
      <w:r w:rsidR="00466667" w:rsidRPr="00F13FB2">
        <w:rPr>
          <w:rFonts w:ascii="Verdana" w:hAnsi="Verdana" w:cs="Segoe UI"/>
          <w:sz w:val="20"/>
          <w:szCs w:val="20"/>
        </w:rPr>
        <w:t>U</w:t>
      </w:r>
      <w:r w:rsidRPr="00F13FB2">
        <w:rPr>
          <w:rFonts w:ascii="Verdana" w:hAnsi="Verdana" w:cs="Segoe UI"/>
          <w:sz w:val="20"/>
          <w:szCs w:val="20"/>
        </w:rPr>
        <w:t xml:space="preserve">tworów objętych postanowieniami Umowy złoży </w:t>
      </w:r>
      <w:r w:rsidR="00DA6A56" w:rsidRPr="00F13FB2">
        <w:rPr>
          <w:rFonts w:ascii="Verdana" w:hAnsi="Verdana" w:cs="Segoe UI"/>
          <w:sz w:val="20"/>
          <w:szCs w:val="20"/>
        </w:rPr>
        <w:t xml:space="preserve">– najpóźniej z </w:t>
      </w:r>
      <w:r w:rsidR="00CE6690" w:rsidRPr="00F13FB2">
        <w:rPr>
          <w:rFonts w:ascii="Verdana" w:hAnsi="Verdana" w:cs="Segoe UI"/>
          <w:sz w:val="20"/>
          <w:szCs w:val="20"/>
        </w:rPr>
        <w:t>d</w:t>
      </w:r>
      <w:r w:rsidR="00DA6A56" w:rsidRPr="00F13FB2">
        <w:rPr>
          <w:rFonts w:ascii="Verdana" w:hAnsi="Verdana" w:cs="Segoe UI"/>
          <w:sz w:val="20"/>
          <w:szCs w:val="20"/>
        </w:rPr>
        <w:t xml:space="preserve">niem przeniesienia na Zamawiającego autorskich praw majątkowych - </w:t>
      </w:r>
      <w:r w:rsidRPr="00F13FB2">
        <w:rPr>
          <w:rFonts w:ascii="Verdana" w:hAnsi="Verdana" w:cs="Segoe UI"/>
          <w:sz w:val="20"/>
          <w:szCs w:val="20"/>
        </w:rPr>
        <w:t>oświadczenie, iż nie będzie wykonywał autorskich praw osobistych do </w:t>
      </w:r>
      <w:r w:rsidR="00466667" w:rsidRPr="00F13FB2">
        <w:rPr>
          <w:rFonts w:ascii="Verdana" w:hAnsi="Verdana" w:cs="Segoe UI"/>
          <w:sz w:val="20"/>
          <w:szCs w:val="20"/>
        </w:rPr>
        <w:t>U</w:t>
      </w:r>
      <w:r w:rsidRPr="00F13FB2">
        <w:rPr>
          <w:rFonts w:ascii="Verdana" w:hAnsi="Verdana" w:cs="Segoe UI"/>
          <w:sz w:val="20"/>
          <w:szCs w:val="20"/>
        </w:rPr>
        <w:t>tworów objętych postanowieniami Umowy, we wskazanym powyżej zakresie, w stosunku do Zamawiającego, jego licencjobiorców lub osób trzecich działających na zlecenie Zamawiającego.</w:t>
      </w:r>
      <w:r w:rsidR="00AD5C15" w:rsidRPr="00F13FB2">
        <w:rPr>
          <w:rFonts w:ascii="Verdana" w:hAnsi="Verdana" w:cs="Segoe UI"/>
          <w:sz w:val="20"/>
          <w:szCs w:val="20"/>
        </w:rPr>
        <w:t xml:space="preserve"> </w:t>
      </w:r>
    </w:p>
    <w:p w14:paraId="7D0A9D8B" w14:textId="77766365" w:rsidR="0061768D" w:rsidRPr="00F13FB2" w:rsidRDefault="2C29FA42" w:rsidP="009225BA">
      <w:pPr>
        <w:numPr>
          <w:ilvl w:val="0"/>
          <w:numId w:val="11"/>
        </w:numPr>
        <w:tabs>
          <w:tab w:val="clear" w:pos="360"/>
        </w:tabs>
        <w:spacing w:before="120" w:after="120" w:line="276" w:lineRule="auto"/>
        <w:ind w:left="567" w:hanging="567"/>
        <w:jc w:val="both"/>
        <w:rPr>
          <w:rFonts w:ascii="Verdana" w:hAnsi="Verdana" w:cs="Segoe UI"/>
          <w:sz w:val="20"/>
          <w:szCs w:val="20"/>
        </w:rPr>
      </w:pPr>
      <w:r w:rsidRPr="00F13FB2">
        <w:rPr>
          <w:rFonts w:ascii="Verdana" w:hAnsi="Verdana"/>
          <w:sz w:val="20"/>
          <w:szCs w:val="20"/>
        </w:rPr>
        <w:t>Wykonawca oświadcza, że</w:t>
      </w:r>
      <w:r w:rsidR="00F5135D" w:rsidRPr="00F13FB2">
        <w:rPr>
          <w:rFonts w:ascii="Verdana" w:hAnsi="Verdana"/>
          <w:sz w:val="20"/>
          <w:szCs w:val="20"/>
        </w:rPr>
        <w:t xml:space="preserve"> </w:t>
      </w:r>
      <w:r w:rsidR="00DA6A56" w:rsidRPr="00F13FB2">
        <w:rPr>
          <w:rFonts w:ascii="Verdana" w:hAnsi="Verdana"/>
          <w:sz w:val="20"/>
          <w:szCs w:val="20"/>
        </w:rPr>
        <w:t xml:space="preserve">najpóźniej w dacie sporządzenia protokołu odbioru, o którym mowa </w:t>
      </w:r>
      <w:r w:rsidR="005141B6" w:rsidRPr="00F13FB2">
        <w:rPr>
          <w:rFonts w:ascii="Verdana" w:hAnsi="Verdana"/>
          <w:sz w:val="20"/>
          <w:szCs w:val="20"/>
        </w:rPr>
        <w:t xml:space="preserve">odpowiednio </w:t>
      </w:r>
      <w:r w:rsidR="00DA6A56" w:rsidRPr="00F13FB2">
        <w:rPr>
          <w:rFonts w:ascii="Verdana" w:hAnsi="Verdana"/>
          <w:sz w:val="20"/>
          <w:szCs w:val="20"/>
        </w:rPr>
        <w:t>w § 1</w:t>
      </w:r>
      <w:r w:rsidR="00E00374">
        <w:rPr>
          <w:rFonts w:ascii="Verdana" w:hAnsi="Verdana"/>
          <w:sz w:val="20"/>
          <w:szCs w:val="20"/>
        </w:rPr>
        <w:t>6</w:t>
      </w:r>
      <w:r w:rsidR="00DA6A56" w:rsidRPr="00F13FB2">
        <w:rPr>
          <w:rFonts w:ascii="Verdana" w:hAnsi="Verdana"/>
          <w:sz w:val="20"/>
          <w:szCs w:val="20"/>
        </w:rPr>
        <w:t xml:space="preserve"> ust. 2 pkt 7 Umowy </w:t>
      </w:r>
      <w:r w:rsidR="00F5135D" w:rsidRPr="00F13FB2">
        <w:rPr>
          <w:rFonts w:ascii="Verdana" w:hAnsi="Verdana"/>
          <w:sz w:val="20"/>
          <w:szCs w:val="20"/>
        </w:rPr>
        <w:t>będzie</w:t>
      </w:r>
      <w:r w:rsidRPr="00F13FB2">
        <w:rPr>
          <w:rFonts w:ascii="Verdana" w:hAnsi="Verdana"/>
          <w:sz w:val="20"/>
          <w:szCs w:val="20"/>
        </w:rPr>
        <w:t xml:space="preserve"> posiada</w:t>
      </w:r>
      <w:r w:rsidR="00F5135D" w:rsidRPr="00F13FB2">
        <w:rPr>
          <w:rFonts w:ascii="Verdana" w:hAnsi="Verdana"/>
          <w:sz w:val="20"/>
          <w:szCs w:val="20"/>
        </w:rPr>
        <w:t>ł</w:t>
      </w:r>
      <w:r w:rsidRPr="00F13FB2">
        <w:rPr>
          <w:rFonts w:ascii="Verdana" w:hAnsi="Verdana"/>
          <w:sz w:val="20"/>
          <w:szCs w:val="20"/>
        </w:rPr>
        <w:t xml:space="preserve"> autorskie prawa majątkowe </w:t>
      </w:r>
      <w:r w:rsidR="000722A3" w:rsidRPr="00F13FB2">
        <w:rPr>
          <w:rFonts w:ascii="Verdana" w:hAnsi="Verdana"/>
          <w:sz w:val="20"/>
          <w:szCs w:val="20"/>
        </w:rPr>
        <w:t xml:space="preserve">do Utworów </w:t>
      </w:r>
      <w:r w:rsidRPr="00F13FB2">
        <w:rPr>
          <w:rFonts w:ascii="Verdana" w:hAnsi="Verdana"/>
          <w:sz w:val="20"/>
          <w:szCs w:val="20"/>
        </w:rPr>
        <w:t xml:space="preserve">oraz prawa zależne do </w:t>
      </w:r>
      <w:r w:rsidR="0005334B" w:rsidRPr="00F13FB2">
        <w:rPr>
          <w:rFonts w:ascii="Verdana" w:hAnsi="Verdana"/>
          <w:sz w:val="20"/>
          <w:szCs w:val="20"/>
        </w:rPr>
        <w:t xml:space="preserve">opracowań </w:t>
      </w:r>
      <w:r w:rsidR="41D4F3DE" w:rsidRPr="00F13FB2">
        <w:rPr>
          <w:rFonts w:ascii="Verdana" w:hAnsi="Verdana"/>
          <w:sz w:val="20"/>
          <w:szCs w:val="20"/>
        </w:rPr>
        <w:t>U</w:t>
      </w:r>
      <w:r w:rsidRPr="00F13FB2">
        <w:rPr>
          <w:rFonts w:ascii="Verdana" w:hAnsi="Verdana"/>
          <w:sz w:val="20"/>
          <w:szCs w:val="20"/>
        </w:rPr>
        <w:t xml:space="preserve">tworów stworzonych przez Wykonawcę lub przekazanych Zamawiającemu w wykonaniu </w:t>
      </w:r>
      <w:r w:rsidR="00FB22BE" w:rsidRPr="00F13FB2">
        <w:rPr>
          <w:rFonts w:ascii="Verdana" w:hAnsi="Verdana"/>
          <w:sz w:val="20"/>
          <w:szCs w:val="20"/>
        </w:rPr>
        <w:t>P</w:t>
      </w:r>
      <w:r w:rsidRPr="00F13FB2">
        <w:rPr>
          <w:rFonts w:ascii="Verdana" w:hAnsi="Verdana"/>
          <w:sz w:val="20"/>
          <w:szCs w:val="20"/>
        </w:rPr>
        <w:t xml:space="preserve">rzedmiotu Umowy oraz </w:t>
      </w:r>
      <w:r w:rsidR="00F5135D" w:rsidRPr="00F13FB2">
        <w:rPr>
          <w:rFonts w:ascii="Verdana" w:hAnsi="Verdana"/>
          <w:sz w:val="20"/>
          <w:szCs w:val="20"/>
        </w:rPr>
        <w:t>będzie</w:t>
      </w:r>
      <w:r w:rsidRPr="00F13FB2">
        <w:rPr>
          <w:rFonts w:ascii="Verdana" w:hAnsi="Verdana"/>
          <w:sz w:val="20"/>
          <w:szCs w:val="20"/>
        </w:rPr>
        <w:t xml:space="preserve"> upoważniony do wykonywania osobistych praw autorskich</w:t>
      </w:r>
      <w:r w:rsidRPr="00F13FB2">
        <w:rPr>
          <w:rFonts w:ascii="Verdana" w:hAnsi="Verdana" w:cs="Segoe UI"/>
          <w:sz w:val="20"/>
          <w:szCs w:val="20"/>
        </w:rPr>
        <w:t xml:space="preserve"> oraz zapewnia, że </w:t>
      </w:r>
      <w:r w:rsidR="042257D2" w:rsidRPr="00F13FB2">
        <w:rPr>
          <w:rFonts w:ascii="Verdana" w:hAnsi="Verdana" w:cs="Segoe UI"/>
          <w:sz w:val="20"/>
          <w:szCs w:val="20"/>
        </w:rPr>
        <w:t>t</w:t>
      </w:r>
      <w:r w:rsidRPr="00F13FB2">
        <w:rPr>
          <w:rFonts w:ascii="Verdana" w:hAnsi="Verdana" w:cs="Segoe UI"/>
          <w:sz w:val="20"/>
          <w:szCs w:val="20"/>
        </w:rPr>
        <w:t xml:space="preserve">wórca </w:t>
      </w:r>
      <w:r w:rsidR="41D4F3DE" w:rsidRPr="00F13FB2">
        <w:rPr>
          <w:rFonts w:ascii="Verdana" w:hAnsi="Verdana" w:cs="Segoe UI"/>
          <w:sz w:val="20"/>
          <w:szCs w:val="20"/>
        </w:rPr>
        <w:t>U</w:t>
      </w:r>
      <w:r w:rsidRPr="00F13FB2">
        <w:rPr>
          <w:rFonts w:ascii="Verdana" w:hAnsi="Verdana" w:cs="Segoe UI"/>
          <w:sz w:val="20"/>
          <w:szCs w:val="20"/>
        </w:rPr>
        <w:t>tworów</w:t>
      </w:r>
      <w:r w:rsidR="00DA6A56" w:rsidRPr="00F13FB2">
        <w:rPr>
          <w:rFonts w:ascii="Verdana" w:hAnsi="Verdana" w:cs="Segoe UI"/>
          <w:sz w:val="20"/>
          <w:szCs w:val="20"/>
        </w:rPr>
        <w:t xml:space="preserve"> - najpóźniej z </w:t>
      </w:r>
      <w:r w:rsidR="00CE6690" w:rsidRPr="00F13FB2">
        <w:rPr>
          <w:rFonts w:ascii="Verdana" w:hAnsi="Verdana" w:cs="Segoe UI"/>
          <w:sz w:val="20"/>
          <w:szCs w:val="20"/>
        </w:rPr>
        <w:t>d</w:t>
      </w:r>
      <w:r w:rsidR="00DA6A56" w:rsidRPr="00F13FB2">
        <w:rPr>
          <w:rFonts w:ascii="Verdana" w:hAnsi="Verdana" w:cs="Segoe UI"/>
          <w:sz w:val="20"/>
          <w:szCs w:val="20"/>
        </w:rPr>
        <w:t>niem przeniesienia praw autorskich na Zamawiającego -</w:t>
      </w:r>
      <w:r w:rsidRPr="00F13FB2">
        <w:rPr>
          <w:rFonts w:ascii="Verdana" w:hAnsi="Verdana" w:cs="Segoe UI"/>
          <w:sz w:val="20"/>
          <w:szCs w:val="20"/>
        </w:rPr>
        <w:t xml:space="preserve"> upoważni do wykonywania osobistych praw autorskich Zamawiającego lub inne podmioty wskazane przez Zamawiającego.</w:t>
      </w:r>
      <w:r w:rsidR="28D456B2" w:rsidRPr="00F13FB2">
        <w:rPr>
          <w:rFonts w:ascii="Verdana" w:hAnsi="Verdana" w:cs="Segoe UI"/>
          <w:sz w:val="20"/>
          <w:szCs w:val="20"/>
        </w:rPr>
        <w:t xml:space="preserve"> </w:t>
      </w:r>
      <w:r w:rsidR="00BF0944" w:rsidRPr="00F13FB2">
        <w:rPr>
          <w:rFonts w:ascii="Verdana" w:hAnsi="Verdana" w:cs="Segoe UI"/>
          <w:sz w:val="20"/>
          <w:szCs w:val="20"/>
        </w:rPr>
        <w:t xml:space="preserve">Ponadto Wykonawca oświadcza, że w zakresie niezbędnym do realizacji zobowiązań wynikających z </w:t>
      </w:r>
      <w:r w:rsidR="00A11AF1" w:rsidRPr="00F13FB2">
        <w:rPr>
          <w:rFonts w:ascii="Verdana" w:hAnsi="Verdana" w:cs="Segoe UI"/>
          <w:sz w:val="20"/>
          <w:szCs w:val="20"/>
        </w:rPr>
        <w:t>U</w:t>
      </w:r>
      <w:r w:rsidR="00BF0944" w:rsidRPr="00F13FB2">
        <w:rPr>
          <w:rFonts w:ascii="Verdana" w:hAnsi="Verdana" w:cs="Segoe UI"/>
          <w:sz w:val="20"/>
          <w:szCs w:val="20"/>
        </w:rPr>
        <w:t>mowy posiada pełnię praw autorskich do wykorzystanych przy tworzeniu Przedmiotu Umowy wytworów własności intelektualnej, w tym przede wszystkim materiałów tekstowych oraz graficznych.</w:t>
      </w:r>
    </w:p>
    <w:p w14:paraId="1B4AD502" w14:textId="1006DB45" w:rsidR="0061768D" w:rsidRPr="00F13FB2" w:rsidRDefault="0061768D" w:rsidP="009225BA">
      <w:pPr>
        <w:numPr>
          <w:ilvl w:val="0"/>
          <w:numId w:val="11"/>
        </w:numPr>
        <w:tabs>
          <w:tab w:val="clear" w:pos="360"/>
        </w:tabs>
        <w:spacing w:before="120" w:after="120" w:line="276" w:lineRule="auto"/>
        <w:ind w:left="567" w:hanging="567"/>
        <w:jc w:val="both"/>
        <w:rPr>
          <w:rFonts w:ascii="Verdana" w:hAnsi="Verdana" w:cs="Segoe UI"/>
          <w:sz w:val="20"/>
          <w:szCs w:val="20"/>
        </w:rPr>
      </w:pPr>
      <w:r w:rsidRPr="00F13FB2">
        <w:rPr>
          <w:rFonts w:ascii="Verdana" w:hAnsi="Verdana" w:cs="Segoe UI"/>
          <w:sz w:val="20"/>
          <w:szCs w:val="20"/>
        </w:rPr>
        <w:t>W przypadku, gdy Wykonawca nie</w:t>
      </w:r>
      <w:r w:rsidR="00F5135D" w:rsidRPr="00F13FB2">
        <w:rPr>
          <w:rFonts w:ascii="Verdana" w:hAnsi="Verdana" w:cs="Segoe UI"/>
          <w:sz w:val="20"/>
          <w:szCs w:val="20"/>
        </w:rPr>
        <w:t xml:space="preserve"> będzie</w:t>
      </w:r>
      <w:r w:rsidRPr="00F13FB2">
        <w:rPr>
          <w:rFonts w:ascii="Verdana" w:hAnsi="Verdana" w:cs="Segoe UI"/>
          <w:sz w:val="20"/>
          <w:szCs w:val="20"/>
        </w:rPr>
        <w:t xml:space="preserve"> posiada</w:t>
      </w:r>
      <w:r w:rsidR="00F5135D" w:rsidRPr="00F13FB2">
        <w:rPr>
          <w:rFonts w:ascii="Verdana" w:hAnsi="Verdana" w:cs="Segoe UI"/>
          <w:sz w:val="20"/>
          <w:szCs w:val="20"/>
        </w:rPr>
        <w:t>ł</w:t>
      </w:r>
      <w:r w:rsidRPr="00F13FB2">
        <w:rPr>
          <w:rFonts w:ascii="Verdana" w:hAnsi="Verdana" w:cs="Segoe UI"/>
          <w:sz w:val="20"/>
          <w:szCs w:val="20"/>
        </w:rPr>
        <w:t xml:space="preserve"> praw i upoważnień, o których mowa powyżej, Wykonawca oświadcza, że zobowiązuje się i gwarantuje nabycie tych praw i</w:t>
      </w:r>
      <w:r w:rsidR="009511A0" w:rsidRPr="00F13FB2">
        <w:rPr>
          <w:rFonts w:ascii="Verdana" w:hAnsi="Verdana" w:cs="Segoe UI"/>
          <w:sz w:val="20"/>
          <w:szCs w:val="20"/>
        </w:rPr>
        <w:t> </w:t>
      </w:r>
      <w:r w:rsidRPr="00F13FB2">
        <w:rPr>
          <w:rFonts w:ascii="Verdana" w:hAnsi="Verdana" w:cs="Segoe UI"/>
          <w:sz w:val="20"/>
          <w:szCs w:val="20"/>
        </w:rPr>
        <w:t>upoważnień</w:t>
      </w:r>
      <w:r w:rsidR="00AD5C15" w:rsidRPr="00F13FB2">
        <w:rPr>
          <w:rFonts w:ascii="Verdana" w:hAnsi="Verdana" w:cs="Segoe UI"/>
          <w:sz w:val="20"/>
          <w:szCs w:val="20"/>
        </w:rPr>
        <w:t xml:space="preserve"> </w:t>
      </w:r>
      <w:r w:rsidRPr="00F13FB2">
        <w:rPr>
          <w:rFonts w:ascii="Verdana" w:hAnsi="Verdana" w:cs="Segoe UI"/>
          <w:sz w:val="20"/>
          <w:szCs w:val="20"/>
        </w:rPr>
        <w:t>w zakresie i momencie pozwalającym Wykonawcy na wykonanie zobowiązań umownych</w:t>
      </w:r>
      <w:r w:rsidR="00AD5C15" w:rsidRPr="00F13FB2">
        <w:rPr>
          <w:rFonts w:ascii="Verdana" w:hAnsi="Verdana" w:cs="Segoe UI"/>
          <w:sz w:val="20"/>
          <w:szCs w:val="20"/>
        </w:rPr>
        <w:t xml:space="preserve"> </w:t>
      </w:r>
      <w:r w:rsidRPr="00F13FB2">
        <w:rPr>
          <w:rFonts w:ascii="Verdana" w:hAnsi="Verdana" w:cs="Segoe UI"/>
          <w:sz w:val="20"/>
          <w:szCs w:val="20"/>
        </w:rPr>
        <w:t>w zakresie praw autorskich. </w:t>
      </w:r>
    </w:p>
    <w:p w14:paraId="20DA7CC7" w14:textId="37D9945B" w:rsidR="0061768D" w:rsidRPr="00F13FB2" w:rsidRDefault="0061768D" w:rsidP="009225BA">
      <w:pPr>
        <w:numPr>
          <w:ilvl w:val="0"/>
          <w:numId w:val="11"/>
        </w:numPr>
        <w:tabs>
          <w:tab w:val="clear" w:pos="360"/>
        </w:tabs>
        <w:spacing w:before="120" w:after="120" w:line="276" w:lineRule="auto"/>
        <w:ind w:left="567" w:hanging="567"/>
        <w:jc w:val="both"/>
        <w:rPr>
          <w:rFonts w:ascii="Verdana" w:hAnsi="Verdana"/>
          <w:sz w:val="20"/>
          <w:szCs w:val="20"/>
        </w:rPr>
      </w:pPr>
      <w:r w:rsidRPr="00F13FB2">
        <w:rPr>
          <w:rFonts w:ascii="Verdana" w:hAnsi="Verdana"/>
          <w:sz w:val="20"/>
          <w:szCs w:val="20"/>
        </w:rPr>
        <w:t>Wykonawca oświadcza, że prawa, o których mowa powyżej nie zostaną zbyte ani ograniczone w zakresie, który wyłączałby lub ograniczałby prawa Zamawiającego, jakie nabywa on na podstawie Umowy. </w:t>
      </w:r>
    </w:p>
    <w:p w14:paraId="78F1A9F8" w14:textId="01DAD131" w:rsidR="0061768D" w:rsidRPr="00F13FB2" w:rsidRDefault="0061768D" w:rsidP="009225BA">
      <w:pPr>
        <w:numPr>
          <w:ilvl w:val="0"/>
          <w:numId w:val="11"/>
        </w:numPr>
        <w:tabs>
          <w:tab w:val="clear" w:pos="360"/>
        </w:tabs>
        <w:spacing w:before="120" w:after="120" w:line="276" w:lineRule="auto"/>
        <w:ind w:left="567" w:hanging="567"/>
        <w:jc w:val="both"/>
        <w:rPr>
          <w:rFonts w:ascii="Verdana" w:hAnsi="Verdana"/>
          <w:bCs/>
          <w:sz w:val="20"/>
          <w:szCs w:val="20"/>
        </w:rPr>
      </w:pPr>
      <w:r w:rsidRPr="00F13FB2">
        <w:rPr>
          <w:rFonts w:ascii="Verdana" w:hAnsi="Verdana"/>
          <w:sz w:val="20"/>
          <w:szCs w:val="20"/>
        </w:rPr>
        <w:t>Wykonawca zobowiązuje się, że wykonując Umowę</w:t>
      </w:r>
      <w:r w:rsidR="00A743E0" w:rsidRPr="00F13FB2">
        <w:rPr>
          <w:rFonts w:ascii="Verdana" w:hAnsi="Verdana"/>
          <w:sz w:val="20"/>
          <w:szCs w:val="20"/>
        </w:rPr>
        <w:t>,</w:t>
      </w:r>
      <w:r w:rsidRPr="00F13FB2">
        <w:rPr>
          <w:rFonts w:ascii="Verdana" w:hAnsi="Verdana"/>
          <w:sz w:val="20"/>
          <w:szCs w:val="20"/>
        </w:rPr>
        <w:t xml:space="preserve"> będzie przestrzegał przepisów </w:t>
      </w:r>
      <w:r w:rsidRPr="00F13FB2">
        <w:rPr>
          <w:rFonts w:ascii="Verdana" w:hAnsi="Verdana"/>
          <w:iCs/>
          <w:sz w:val="20"/>
          <w:szCs w:val="20"/>
        </w:rPr>
        <w:t>ustawy z dnia 4 lutego 1994 r. – o prawie autorskim i prawach pokrewnych</w:t>
      </w:r>
      <w:r w:rsidRPr="00F13FB2">
        <w:rPr>
          <w:rFonts w:ascii="Verdana" w:hAnsi="Verdana"/>
          <w:sz w:val="20"/>
          <w:szCs w:val="20"/>
        </w:rPr>
        <w:t xml:space="preserve"> i nie naruszy majątkowych </w:t>
      </w:r>
      <w:r w:rsidR="005647B5" w:rsidRPr="00F13FB2">
        <w:rPr>
          <w:rFonts w:ascii="Verdana" w:hAnsi="Verdana"/>
          <w:sz w:val="20"/>
          <w:szCs w:val="20"/>
        </w:rPr>
        <w:t xml:space="preserve">i osobistych praw </w:t>
      </w:r>
      <w:r w:rsidR="00980DB0" w:rsidRPr="00F13FB2">
        <w:rPr>
          <w:rFonts w:ascii="Verdana" w:hAnsi="Verdana"/>
          <w:sz w:val="20"/>
          <w:szCs w:val="20"/>
        </w:rPr>
        <w:t xml:space="preserve">autorskich oraz dóbr osobistych </w:t>
      </w:r>
      <w:r w:rsidRPr="00F13FB2">
        <w:rPr>
          <w:rFonts w:ascii="Verdana" w:hAnsi="Verdana"/>
          <w:sz w:val="20"/>
          <w:szCs w:val="20"/>
        </w:rPr>
        <w:t xml:space="preserve">osób trzecich, a </w:t>
      </w:r>
      <w:r w:rsidR="00466667" w:rsidRPr="00F13FB2">
        <w:rPr>
          <w:rFonts w:ascii="Verdana" w:hAnsi="Verdana"/>
          <w:sz w:val="20"/>
          <w:szCs w:val="20"/>
        </w:rPr>
        <w:t>U</w:t>
      </w:r>
      <w:r w:rsidRPr="00F13FB2">
        <w:rPr>
          <w:rFonts w:ascii="Verdana" w:hAnsi="Verdana"/>
          <w:sz w:val="20"/>
          <w:szCs w:val="20"/>
        </w:rPr>
        <w:t xml:space="preserve">twory </w:t>
      </w:r>
      <w:r w:rsidR="00B93667" w:rsidRPr="00F13FB2">
        <w:rPr>
          <w:rFonts w:ascii="Verdana" w:hAnsi="Verdana"/>
          <w:sz w:val="20"/>
          <w:szCs w:val="20"/>
        </w:rPr>
        <w:t xml:space="preserve">zostaną odebrane przez </w:t>
      </w:r>
      <w:r w:rsidRPr="00F13FB2">
        <w:rPr>
          <w:rFonts w:ascii="Verdana" w:hAnsi="Verdana"/>
          <w:sz w:val="20"/>
          <w:szCs w:val="20"/>
        </w:rPr>
        <w:t>Zamawiające</w:t>
      </w:r>
      <w:r w:rsidR="00B93667" w:rsidRPr="00F13FB2">
        <w:rPr>
          <w:rFonts w:ascii="Verdana" w:hAnsi="Verdana"/>
          <w:sz w:val="20"/>
          <w:szCs w:val="20"/>
        </w:rPr>
        <w:t>go</w:t>
      </w:r>
      <w:r w:rsidRPr="00F13FB2">
        <w:rPr>
          <w:rFonts w:ascii="Verdana" w:hAnsi="Verdana"/>
          <w:sz w:val="20"/>
          <w:szCs w:val="20"/>
        </w:rPr>
        <w:t xml:space="preserve"> w stanie wolnym od obciążeń prawami tych osób. Nabycie praw autorskich na warunkach określonych w ust. 1-</w:t>
      </w:r>
      <w:r w:rsidR="001C46D7" w:rsidRPr="00F13FB2">
        <w:rPr>
          <w:rFonts w:ascii="Verdana" w:hAnsi="Verdana"/>
          <w:sz w:val="20"/>
          <w:szCs w:val="20"/>
        </w:rPr>
        <w:t>8</w:t>
      </w:r>
      <w:r w:rsidRPr="00F13FB2">
        <w:rPr>
          <w:rFonts w:ascii="Verdana" w:hAnsi="Verdana"/>
          <w:sz w:val="20"/>
          <w:szCs w:val="20"/>
        </w:rPr>
        <w:t xml:space="preserve"> dotyczy także praw do </w:t>
      </w:r>
      <w:r w:rsidR="00466667" w:rsidRPr="00F13FB2">
        <w:rPr>
          <w:rFonts w:ascii="Verdana" w:hAnsi="Verdana"/>
          <w:sz w:val="20"/>
          <w:szCs w:val="20"/>
        </w:rPr>
        <w:t>U</w:t>
      </w:r>
      <w:r w:rsidRPr="00F13FB2">
        <w:rPr>
          <w:rFonts w:ascii="Verdana" w:hAnsi="Verdana"/>
          <w:sz w:val="20"/>
          <w:szCs w:val="20"/>
        </w:rPr>
        <w:t xml:space="preserve">tworów </w:t>
      </w:r>
      <w:r w:rsidR="00A00510" w:rsidRPr="00F13FB2">
        <w:rPr>
          <w:rFonts w:ascii="Verdana" w:hAnsi="Verdana"/>
          <w:sz w:val="20"/>
          <w:szCs w:val="20"/>
        </w:rPr>
        <w:t>P</w:t>
      </w:r>
      <w:r w:rsidRPr="00F13FB2">
        <w:rPr>
          <w:rFonts w:ascii="Verdana" w:hAnsi="Verdana"/>
          <w:sz w:val="20"/>
          <w:szCs w:val="20"/>
        </w:rPr>
        <w:t>odwykonawców Wykonawcy.</w:t>
      </w:r>
      <w:r w:rsidRPr="00F13FB2">
        <w:rPr>
          <w:rFonts w:ascii="Verdana" w:hAnsi="Verdana" w:cs="Arial"/>
          <w:sz w:val="20"/>
          <w:szCs w:val="20"/>
        </w:rPr>
        <w:t xml:space="preserve"> </w:t>
      </w:r>
    </w:p>
    <w:p w14:paraId="6A127A77" w14:textId="42E81C01" w:rsidR="0061768D" w:rsidRPr="00F13FB2" w:rsidRDefault="0061768D" w:rsidP="009225BA">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F13FB2">
        <w:rPr>
          <w:rFonts w:ascii="Verdana" w:hAnsi="Verdana" w:cs="Segoe UI"/>
          <w:sz w:val="20"/>
          <w:szCs w:val="20"/>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w:t>
      </w:r>
      <w:r w:rsidR="00466667" w:rsidRPr="00F13FB2">
        <w:rPr>
          <w:rFonts w:ascii="Verdana" w:hAnsi="Verdana" w:cs="Segoe UI"/>
          <w:sz w:val="20"/>
          <w:szCs w:val="20"/>
        </w:rPr>
        <w:t>U</w:t>
      </w:r>
      <w:r w:rsidRPr="00F13FB2">
        <w:rPr>
          <w:rFonts w:ascii="Verdana" w:hAnsi="Verdana" w:cs="Segoe UI"/>
          <w:sz w:val="20"/>
          <w:szCs w:val="20"/>
        </w:rPr>
        <w:t>tworów lub ich części, praw zależnych, bądź też innych praw na dobrach niematerialnych, Wykonawca zwolni Zamawiającego lub jego licencjobiorców</w:t>
      </w:r>
      <w:r w:rsidR="00AD5C15" w:rsidRPr="00F13FB2">
        <w:rPr>
          <w:rFonts w:ascii="Verdana" w:hAnsi="Verdana" w:cs="Segoe UI"/>
          <w:sz w:val="20"/>
          <w:szCs w:val="20"/>
        </w:rPr>
        <w:t xml:space="preserve"> </w:t>
      </w:r>
      <w:r w:rsidRPr="00F13FB2">
        <w:rPr>
          <w:rFonts w:ascii="Verdana" w:hAnsi="Verdana" w:cs="Segoe UI"/>
          <w:sz w:val="20"/>
          <w:szCs w:val="20"/>
        </w:rPr>
        <w:t>z</w:t>
      </w:r>
      <w:r w:rsidR="009511A0" w:rsidRPr="00F13FB2">
        <w:rPr>
          <w:rFonts w:ascii="Verdana" w:hAnsi="Verdana" w:cs="Segoe UI"/>
          <w:sz w:val="20"/>
          <w:szCs w:val="20"/>
        </w:rPr>
        <w:t> </w:t>
      </w:r>
      <w:r w:rsidRPr="00F13FB2">
        <w:rPr>
          <w:rFonts w:ascii="Verdana" w:hAnsi="Verdana" w:cs="Segoe UI"/>
          <w:sz w:val="20"/>
          <w:szCs w:val="20"/>
        </w:rPr>
        <w:t>jakiejkolwiek odpowiedzialności wynikającej z takich roszczeń oraz pokryje wszelkie koszty, opłaty, odszkodowania, zadośćuczynienia, w tym koszty pomocy prawnej poniesione przez Zamawiającego lub jego licencjobiorców w związku z takimi roszczeniami.</w:t>
      </w:r>
      <w:r w:rsidR="00AD5C15" w:rsidRPr="00F13FB2">
        <w:rPr>
          <w:rFonts w:ascii="Verdana" w:hAnsi="Verdana" w:cs="Segoe UI"/>
          <w:sz w:val="20"/>
          <w:szCs w:val="20"/>
        </w:rPr>
        <w:t xml:space="preserve"> </w:t>
      </w:r>
      <w:r w:rsidR="00FE3F7F" w:rsidRPr="00F13FB2">
        <w:rPr>
          <w:rFonts w:ascii="Verdana" w:hAnsi="Verdana" w:cs="Segoe UI"/>
          <w:sz w:val="20"/>
          <w:szCs w:val="20"/>
        </w:rPr>
        <w:t xml:space="preserve">W szczególności, w przypadku wytoczenia przeciwko Zamawiającemu lub jego licencjobiorcom powództwa z tytułu naruszenia praw autorskich, Wykonawca wstąpi do postępowania w charakterze strony pozwanej, a w razie braku takiej możliwości wystąpi z interwencją uboczną po stronie pozwanej oraz pokryje wszelkie </w:t>
      </w:r>
      <w:r w:rsidR="00FE3F7F" w:rsidRPr="00F13FB2">
        <w:rPr>
          <w:rFonts w:ascii="Verdana" w:hAnsi="Verdana" w:cs="Segoe UI"/>
          <w:sz w:val="20"/>
          <w:szCs w:val="20"/>
        </w:rPr>
        <w:lastRenderedPageBreak/>
        <w:t>koszty i odszkodowania związane z obroną przed roszczeniami, w tym potwierdzone wyrokiem sądu koszty obsługi prawnej zasądzone od Zamawiającego lub innego podmiotu uprawnionego, lub sądowej lub pozasądowej ugody, na którą Zamawiający wyraził zgodę. </w:t>
      </w:r>
    </w:p>
    <w:p w14:paraId="61F10C4F" w14:textId="77777777" w:rsidR="001C46D7" w:rsidRPr="00F13FB2" w:rsidRDefault="0061768D" w:rsidP="009225BA">
      <w:pPr>
        <w:numPr>
          <w:ilvl w:val="0"/>
          <w:numId w:val="11"/>
        </w:numPr>
        <w:tabs>
          <w:tab w:val="clear" w:pos="360"/>
        </w:tabs>
        <w:spacing w:line="276" w:lineRule="auto"/>
        <w:ind w:left="567" w:hanging="567"/>
        <w:jc w:val="both"/>
        <w:textAlignment w:val="baseline"/>
        <w:rPr>
          <w:rFonts w:ascii="Verdana" w:hAnsi="Verdana" w:cs="Segoe UI"/>
          <w:sz w:val="20"/>
          <w:szCs w:val="20"/>
        </w:rPr>
      </w:pPr>
      <w:r w:rsidRPr="00F13FB2">
        <w:rPr>
          <w:rFonts w:ascii="Verdana" w:hAnsi="Verdana" w:cs="Segoe UI"/>
          <w:sz w:val="20"/>
          <w:szCs w:val="20"/>
        </w:rPr>
        <w:t xml:space="preserve">W przypadku, w którym w wyniku: </w:t>
      </w:r>
    </w:p>
    <w:p w14:paraId="77720DCF" w14:textId="4298022B" w:rsidR="001C46D7" w:rsidRPr="00F13FB2" w:rsidRDefault="0061768D" w:rsidP="00C439F2">
      <w:pPr>
        <w:pStyle w:val="Akapitzlist"/>
        <w:numPr>
          <w:ilvl w:val="0"/>
          <w:numId w:val="59"/>
        </w:numPr>
        <w:spacing w:before="120" w:after="120" w:line="276" w:lineRule="auto"/>
        <w:ind w:left="993" w:hanging="426"/>
        <w:contextualSpacing w:val="0"/>
        <w:jc w:val="both"/>
        <w:textAlignment w:val="baseline"/>
        <w:rPr>
          <w:rFonts w:ascii="Verdana" w:hAnsi="Verdana" w:cs="Segoe UI"/>
          <w:color w:val="auto"/>
          <w:sz w:val="20"/>
          <w:szCs w:val="20"/>
        </w:rPr>
      </w:pPr>
      <w:r w:rsidRPr="00F13FB2">
        <w:rPr>
          <w:rFonts w:ascii="Verdana" w:hAnsi="Verdana" w:cs="Segoe UI"/>
          <w:color w:val="auto"/>
          <w:sz w:val="20"/>
          <w:szCs w:val="20"/>
        </w:rPr>
        <w:t>nieprawdziwości oświadczeń złożonych przez Wykonawcę w Umowie</w:t>
      </w:r>
      <w:r w:rsidR="00E65ECF" w:rsidRPr="00F13FB2">
        <w:rPr>
          <w:rFonts w:ascii="Verdana" w:hAnsi="Verdana" w:cs="Segoe UI"/>
          <w:color w:val="auto"/>
          <w:sz w:val="20"/>
          <w:szCs w:val="20"/>
        </w:rPr>
        <w:t>;</w:t>
      </w:r>
      <w:r w:rsidRPr="00F13FB2">
        <w:rPr>
          <w:rFonts w:ascii="Verdana" w:hAnsi="Verdana" w:cs="Segoe UI"/>
          <w:color w:val="auto"/>
          <w:sz w:val="20"/>
          <w:szCs w:val="20"/>
        </w:rPr>
        <w:t xml:space="preserve"> lub</w:t>
      </w:r>
    </w:p>
    <w:p w14:paraId="6D88B99B" w14:textId="5C97FC65" w:rsidR="001C46D7" w:rsidRPr="00F13FB2" w:rsidRDefault="0061768D" w:rsidP="00C439F2">
      <w:pPr>
        <w:pStyle w:val="Akapitzlist"/>
        <w:numPr>
          <w:ilvl w:val="0"/>
          <w:numId w:val="59"/>
        </w:numPr>
        <w:spacing w:before="120" w:after="120" w:line="276" w:lineRule="auto"/>
        <w:ind w:left="993" w:hanging="426"/>
        <w:contextualSpacing w:val="0"/>
        <w:jc w:val="both"/>
        <w:textAlignment w:val="baseline"/>
        <w:rPr>
          <w:rFonts w:ascii="Verdana" w:hAnsi="Verdana" w:cs="Segoe UI"/>
          <w:color w:val="auto"/>
          <w:sz w:val="20"/>
          <w:szCs w:val="20"/>
        </w:rPr>
      </w:pPr>
      <w:r w:rsidRPr="00F13FB2">
        <w:rPr>
          <w:rFonts w:ascii="Verdana" w:hAnsi="Verdana" w:cs="Segoe UI"/>
          <w:color w:val="auto"/>
          <w:sz w:val="20"/>
          <w:szCs w:val="20"/>
        </w:rPr>
        <w:t>podniesienia przez osoby trzecie w stosunku</w:t>
      </w:r>
      <w:r w:rsidR="00AD5C15" w:rsidRPr="00F13FB2">
        <w:rPr>
          <w:rFonts w:ascii="Verdana" w:hAnsi="Verdana" w:cs="Segoe UI"/>
          <w:color w:val="auto"/>
          <w:sz w:val="20"/>
          <w:szCs w:val="20"/>
        </w:rPr>
        <w:t xml:space="preserve"> </w:t>
      </w:r>
      <w:r w:rsidRPr="00F13FB2">
        <w:rPr>
          <w:rFonts w:ascii="Verdana" w:hAnsi="Verdana" w:cs="Segoe UI"/>
          <w:color w:val="auto"/>
          <w:sz w:val="20"/>
          <w:szCs w:val="20"/>
        </w:rPr>
        <w:t>do Zamawiającego lub jego licencjobiorców, roszczeń, o których mowa powyżej</w:t>
      </w:r>
      <w:r w:rsidR="00E65ECF" w:rsidRPr="00F13FB2">
        <w:rPr>
          <w:rFonts w:ascii="Verdana" w:hAnsi="Verdana" w:cs="Segoe UI"/>
          <w:color w:val="auto"/>
          <w:sz w:val="20"/>
          <w:szCs w:val="20"/>
        </w:rPr>
        <w:t>;</w:t>
      </w:r>
      <w:r w:rsidRPr="00F13FB2">
        <w:rPr>
          <w:rFonts w:ascii="Verdana" w:hAnsi="Verdana" w:cs="Segoe UI"/>
          <w:color w:val="auto"/>
          <w:sz w:val="20"/>
          <w:szCs w:val="20"/>
        </w:rPr>
        <w:t xml:space="preserve"> lub </w:t>
      </w:r>
    </w:p>
    <w:p w14:paraId="31454F71" w14:textId="4DBA9831" w:rsidR="001C46D7" w:rsidRPr="00F13FB2" w:rsidRDefault="000A4D8E" w:rsidP="00C439F2">
      <w:pPr>
        <w:pStyle w:val="Akapitzlist"/>
        <w:numPr>
          <w:ilvl w:val="0"/>
          <w:numId w:val="59"/>
        </w:numPr>
        <w:spacing w:before="120" w:after="120" w:line="276" w:lineRule="auto"/>
        <w:ind w:left="993" w:hanging="426"/>
        <w:contextualSpacing w:val="0"/>
        <w:jc w:val="both"/>
        <w:textAlignment w:val="baseline"/>
        <w:rPr>
          <w:rFonts w:ascii="Verdana" w:hAnsi="Verdana" w:cs="Segoe UI"/>
          <w:color w:val="auto"/>
          <w:sz w:val="20"/>
          <w:szCs w:val="20"/>
        </w:rPr>
      </w:pPr>
      <w:r w:rsidRPr="00F13FB2">
        <w:rPr>
          <w:rFonts w:ascii="Verdana" w:hAnsi="Verdana" w:cs="Segoe UI"/>
          <w:color w:val="auto"/>
          <w:sz w:val="20"/>
          <w:szCs w:val="20"/>
        </w:rPr>
        <w:t>W</w:t>
      </w:r>
      <w:r w:rsidR="0061768D" w:rsidRPr="00F13FB2">
        <w:rPr>
          <w:rFonts w:ascii="Verdana" w:hAnsi="Verdana" w:cs="Segoe UI"/>
          <w:color w:val="auto"/>
          <w:sz w:val="20"/>
          <w:szCs w:val="20"/>
        </w:rPr>
        <w:t xml:space="preserve">ad prawnych </w:t>
      </w:r>
      <w:r w:rsidR="00466667" w:rsidRPr="00F13FB2">
        <w:rPr>
          <w:rFonts w:ascii="Verdana" w:hAnsi="Verdana" w:cs="Segoe UI"/>
          <w:color w:val="auto"/>
          <w:sz w:val="20"/>
          <w:szCs w:val="20"/>
        </w:rPr>
        <w:t>U</w:t>
      </w:r>
      <w:r w:rsidR="0061768D" w:rsidRPr="00F13FB2">
        <w:rPr>
          <w:rFonts w:ascii="Verdana" w:hAnsi="Verdana" w:cs="Segoe UI"/>
          <w:color w:val="auto"/>
          <w:sz w:val="20"/>
          <w:szCs w:val="20"/>
        </w:rPr>
        <w:t>tworów, w wyniku czego Zamawiający lub licencjobiorcy nie będą mogli wykonywać uprawnień określonych w Umowie</w:t>
      </w:r>
    </w:p>
    <w:p w14:paraId="64E114EB" w14:textId="773054F0" w:rsidR="00E44AE4" w:rsidRPr="00F13FB2" w:rsidRDefault="00B93667" w:rsidP="009225BA">
      <w:pPr>
        <w:spacing w:before="120" w:after="120" w:line="276" w:lineRule="auto"/>
        <w:ind w:left="993" w:hanging="426"/>
        <w:jc w:val="both"/>
        <w:textAlignment w:val="baseline"/>
        <w:rPr>
          <w:rFonts w:ascii="Verdana" w:eastAsia="Arial Unicode MS" w:hAnsi="Verdana" w:cs="Segoe UI"/>
          <w:sz w:val="20"/>
          <w:szCs w:val="20"/>
        </w:rPr>
      </w:pPr>
      <w:r w:rsidRPr="00F13FB2">
        <w:rPr>
          <w:rFonts w:ascii="Verdana" w:eastAsia="Arial Unicode MS" w:hAnsi="Verdana" w:cs="Segoe UI"/>
          <w:sz w:val="20"/>
          <w:szCs w:val="20"/>
        </w:rPr>
        <w:t xml:space="preserve">- </w:t>
      </w:r>
      <w:r w:rsidR="0061768D" w:rsidRPr="00F13FB2">
        <w:rPr>
          <w:rFonts w:ascii="Verdana" w:eastAsia="Arial Unicode MS" w:hAnsi="Verdana" w:cs="Segoe UI"/>
          <w:sz w:val="20"/>
          <w:szCs w:val="20"/>
        </w:rPr>
        <w:t>Wykonawca na własny koszt uzyska</w:t>
      </w:r>
      <w:r w:rsidR="00AD5C15" w:rsidRPr="00F13FB2">
        <w:rPr>
          <w:rFonts w:ascii="Verdana" w:eastAsia="Arial Unicode MS" w:hAnsi="Verdana" w:cs="Segoe UI"/>
          <w:sz w:val="20"/>
          <w:szCs w:val="20"/>
        </w:rPr>
        <w:t xml:space="preserve"> </w:t>
      </w:r>
      <w:r w:rsidR="0061768D" w:rsidRPr="00F13FB2">
        <w:rPr>
          <w:rFonts w:ascii="Verdana" w:eastAsia="Arial Unicode MS" w:hAnsi="Verdana" w:cs="Segoe UI"/>
          <w:sz w:val="20"/>
          <w:szCs w:val="20"/>
        </w:rPr>
        <w:t xml:space="preserve">od osób uprawnionych uprawnienia umożliwiające mu wykonanie zobowiązań wynikających z Umowy lub na własny koszt zapewni, aby osoby trzecie dysponujące prawami do </w:t>
      </w:r>
      <w:r w:rsidR="00466667" w:rsidRPr="00F13FB2">
        <w:rPr>
          <w:rFonts w:ascii="Verdana" w:eastAsia="Arial Unicode MS" w:hAnsi="Verdana" w:cs="Segoe UI"/>
          <w:sz w:val="20"/>
          <w:szCs w:val="20"/>
        </w:rPr>
        <w:t>U</w:t>
      </w:r>
      <w:r w:rsidR="0061768D" w:rsidRPr="00F13FB2">
        <w:rPr>
          <w:rFonts w:ascii="Verdana" w:eastAsia="Arial Unicode MS" w:hAnsi="Verdana" w:cs="Segoe UI"/>
          <w:sz w:val="20"/>
          <w:szCs w:val="20"/>
        </w:rPr>
        <w:t>tworów przeniosły na Zamawiającego lub jego licencjobiorców wszelkie prawa oraz udzieliły wszelkich zgód, zezwoleń i upoważnień w</w:t>
      </w:r>
      <w:r w:rsidR="009511A0" w:rsidRPr="00F13FB2">
        <w:rPr>
          <w:rFonts w:ascii="Verdana" w:eastAsia="Arial Unicode MS" w:hAnsi="Verdana" w:cs="Segoe UI"/>
          <w:sz w:val="20"/>
          <w:szCs w:val="20"/>
        </w:rPr>
        <w:t> </w:t>
      </w:r>
      <w:r w:rsidR="0061768D" w:rsidRPr="00F13FB2">
        <w:rPr>
          <w:rFonts w:ascii="Verdana" w:eastAsia="Arial Unicode MS" w:hAnsi="Verdana" w:cs="Segoe UI"/>
          <w:sz w:val="20"/>
          <w:szCs w:val="20"/>
        </w:rPr>
        <w:t>zakresie takim jak określony w Umowie.</w:t>
      </w:r>
    </w:p>
    <w:p w14:paraId="29EC5E5A" w14:textId="3DE909F9" w:rsidR="00E44AE4" w:rsidRPr="00F13FB2" w:rsidRDefault="00E44AE4" w:rsidP="009225BA">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F13FB2">
        <w:rPr>
          <w:rFonts w:ascii="Verdana" w:hAnsi="Verdana" w:cs="Segoe UI"/>
          <w:sz w:val="20"/>
          <w:szCs w:val="20"/>
        </w:rPr>
        <w:t>Wykonawca zobowiązany jest przestrzegać praw patentowych i będzie w pełni odpowiedzialny za wypełnienie wszelkich wymagań prawnych odnośnie do znaków towarowych, nazw lub innych chronionych praw w odniesieniu do projektów, sprzętu, materiałów lub urządzeń użytych lub związanych z wykonywaniem Opracowań. Wszelkie straty, koszty postępowania, obciążenia i wydatki wynikłe z lub związane z naruszeniem jakichkolwiek praw patentowych przez Wykonawcę pokryje Wykonawca</w:t>
      </w:r>
      <w:r w:rsidR="002C7E63" w:rsidRPr="00F13FB2">
        <w:rPr>
          <w:rFonts w:ascii="Verdana" w:hAnsi="Verdana" w:cs="Segoe UI"/>
          <w:sz w:val="20"/>
          <w:szCs w:val="20"/>
        </w:rPr>
        <w:t>.</w:t>
      </w:r>
    </w:p>
    <w:p w14:paraId="2CB3A866" w14:textId="370DB7F2" w:rsidR="0061768D" w:rsidRPr="00F13FB2" w:rsidRDefault="0061768D" w:rsidP="009225BA">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F13FB2">
        <w:rPr>
          <w:rFonts w:ascii="Verdana" w:hAnsi="Verdana" w:cs="Segoe UI"/>
          <w:sz w:val="20"/>
          <w:szCs w:val="20"/>
        </w:rPr>
        <w:t>W przypadku naruszenia przez Wykonawcę któregokolwiek z zobowiązań, o których mowa powyżej, Wykonawca zobowiązany będzie do pokrycia wszelkich szkód poniesionych przez Zamawiającego z tego tytułu.</w:t>
      </w:r>
    </w:p>
    <w:p w14:paraId="7B6434A0" w14:textId="23033347" w:rsidR="00FC419A" w:rsidRPr="00F13FB2" w:rsidRDefault="00FC419A" w:rsidP="009225BA">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F13FB2">
        <w:rPr>
          <w:rFonts w:ascii="Verdana" w:hAnsi="Verdana" w:cs="Segoe UI"/>
          <w:sz w:val="20"/>
          <w:szCs w:val="20"/>
        </w:rPr>
        <w:t xml:space="preserve">W przypadku odstąpienia od Umowy lub rozwiązania jej przez którąkolwiek ze Stron, Zamawiającemu, według jego uznania przysługuje prawo do nabycia </w:t>
      </w:r>
      <w:bookmarkStart w:id="49" w:name="_Hlk144131803"/>
      <w:r w:rsidRPr="00F13FB2">
        <w:rPr>
          <w:rFonts w:ascii="Verdana" w:hAnsi="Verdana" w:cs="Segoe UI"/>
          <w:sz w:val="20"/>
          <w:szCs w:val="20"/>
        </w:rPr>
        <w:t>autorskich praw majątkowych i uzyskania praw i zezwoleń w powyższym zakresie, do Utworów Wykonawcy</w:t>
      </w:r>
      <w:bookmarkEnd w:id="49"/>
      <w:r w:rsidRPr="00F13FB2">
        <w:rPr>
          <w:rFonts w:ascii="Verdana" w:hAnsi="Verdana" w:cs="Segoe UI"/>
          <w:sz w:val="20"/>
          <w:szCs w:val="20"/>
        </w:rPr>
        <w:t xml:space="preserve">, do których nie nabył </w:t>
      </w:r>
      <w:r w:rsidR="00867452" w:rsidRPr="00F13FB2">
        <w:rPr>
          <w:rFonts w:ascii="Verdana" w:hAnsi="Verdana" w:cs="Segoe UI"/>
          <w:sz w:val="20"/>
          <w:szCs w:val="20"/>
        </w:rPr>
        <w:t>praw i zezwoleń</w:t>
      </w:r>
      <w:r w:rsidR="008F2B62" w:rsidRPr="00F13FB2">
        <w:rPr>
          <w:rFonts w:ascii="Verdana" w:hAnsi="Verdana" w:cs="Segoe UI"/>
          <w:sz w:val="20"/>
          <w:szCs w:val="20"/>
        </w:rPr>
        <w:t xml:space="preserve"> przed</w:t>
      </w:r>
      <w:r w:rsidR="00867452" w:rsidRPr="00F13FB2">
        <w:rPr>
          <w:rFonts w:ascii="Verdana" w:hAnsi="Verdana" w:cs="Segoe UI"/>
          <w:sz w:val="20"/>
          <w:szCs w:val="20"/>
        </w:rPr>
        <w:t xml:space="preserve"> </w:t>
      </w:r>
      <w:r w:rsidRPr="00F13FB2">
        <w:rPr>
          <w:rFonts w:ascii="Verdana" w:hAnsi="Verdana" w:cs="Segoe UI"/>
          <w:sz w:val="20"/>
          <w:szCs w:val="20"/>
        </w:rPr>
        <w:t xml:space="preserve">takim odstąpieniem </w:t>
      </w:r>
      <w:r w:rsidR="00A37CBF" w:rsidRPr="00F13FB2">
        <w:rPr>
          <w:rFonts w:ascii="Verdana" w:hAnsi="Verdana" w:cs="Segoe UI"/>
          <w:sz w:val="20"/>
          <w:szCs w:val="20"/>
        </w:rPr>
        <w:t>lub rozwiązaniem</w:t>
      </w:r>
      <w:r w:rsidRPr="00F13FB2">
        <w:rPr>
          <w:rFonts w:ascii="Verdana" w:hAnsi="Verdana" w:cs="Segoe UI"/>
          <w:sz w:val="20"/>
          <w:szCs w:val="20"/>
        </w:rPr>
        <w:t>.</w:t>
      </w:r>
      <w:r w:rsidR="00C203FC" w:rsidRPr="00F13FB2">
        <w:rPr>
          <w:rFonts w:ascii="Verdana" w:hAnsi="Verdana" w:cs="Segoe UI"/>
          <w:sz w:val="20"/>
          <w:szCs w:val="20"/>
        </w:rPr>
        <w:t xml:space="preserve"> W takim przypadku uprawnienie do nabycia autorskich praw majątkowych i uzyskania praw i zezwoleń do Utworów Wykonawcy przysługuje Zamawiającemu w ramach wynagrodzenia, o którym mowa w § 2 ust. 1 Umowy.</w:t>
      </w:r>
    </w:p>
    <w:p w14:paraId="65042D10" w14:textId="00E30ACE" w:rsidR="00FC419A" w:rsidRPr="00F13FB2" w:rsidRDefault="00FC419A" w:rsidP="009225BA">
      <w:pPr>
        <w:numPr>
          <w:ilvl w:val="0"/>
          <w:numId w:val="11"/>
        </w:numPr>
        <w:tabs>
          <w:tab w:val="clear" w:pos="360"/>
        </w:tabs>
        <w:spacing w:line="276" w:lineRule="auto"/>
        <w:ind w:left="567" w:hanging="567"/>
        <w:jc w:val="both"/>
        <w:textAlignment w:val="baseline"/>
        <w:rPr>
          <w:rFonts w:ascii="Verdana" w:hAnsi="Verdana" w:cs="Segoe UI"/>
          <w:sz w:val="20"/>
          <w:szCs w:val="20"/>
        </w:rPr>
      </w:pPr>
      <w:r w:rsidRPr="00F13FB2">
        <w:rPr>
          <w:rFonts w:ascii="Verdana" w:hAnsi="Verdana" w:cs="Segoe UI"/>
          <w:sz w:val="20"/>
          <w:szCs w:val="20"/>
        </w:rPr>
        <w:t xml:space="preserve">W przypadku odstąpienia lub rozwiązania Umowy przez którąkolwiek ze Stron, Zamawiający, sam, lub z pomocą osób trzecich, może ukończyć Przedmiot Umowy </w:t>
      </w:r>
      <w:r w:rsidR="001D081D" w:rsidRPr="00F13FB2">
        <w:rPr>
          <w:rFonts w:ascii="Verdana" w:hAnsi="Verdana" w:cs="Segoe UI"/>
          <w:sz w:val="20"/>
          <w:szCs w:val="20"/>
        </w:rPr>
        <w:br/>
      </w:r>
      <w:r w:rsidRPr="00F13FB2">
        <w:rPr>
          <w:rFonts w:ascii="Verdana" w:hAnsi="Verdana" w:cs="Segoe UI"/>
          <w:sz w:val="20"/>
          <w:szCs w:val="20"/>
        </w:rPr>
        <w:t>w oparciu o Utwory Wykonawcy.</w:t>
      </w:r>
    </w:p>
    <w:p w14:paraId="30CBE609" w14:textId="190940CB" w:rsidR="00B93667" w:rsidRPr="00F13FB2" w:rsidRDefault="00B93667" w:rsidP="009225BA">
      <w:pPr>
        <w:numPr>
          <w:ilvl w:val="0"/>
          <w:numId w:val="11"/>
        </w:numPr>
        <w:tabs>
          <w:tab w:val="clear" w:pos="360"/>
        </w:tabs>
        <w:spacing w:before="120" w:after="120" w:line="276" w:lineRule="auto"/>
        <w:ind w:left="567" w:hanging="567"/>
        <w:jc w:val="both"/>
        <w:textAlignment w:val="baseline"/>
        <w:rPr>
          <w:rFonts w:ascii="Verdana" w:hAnsi="Verdana"/>
          <w:sz w:val="20"/>
        </w:rPr>
      </w:pPr>
      <w:r w:rsidRPr="00F13FB2">
        <w:rPr>
          <w:rFonts w:ascii="Verdana" w:hAnsi="Verdana"/>
          <w:sz w:val="20"/>
        </w:rPr>
        <w:t xml:space="preserve">Z </w:t>
      </w:r>
      <w:r w:rsidR="003D3FAA" w:rsidRPr="00F13FB2">
        <w:rPr>
          <w:rFonts w:ascii="Verdana" w:hAnsi="Verdana"/>
          <w:sz w:val="20"/>
        </w:rPr>
        <w:t>d</w:t>
      </w:r>
      <w:r w:rsidRPr="00F13FB2">
        <w:rPr>
          <w:rFonts w:ascii="Verdana" w:hAnsi="Verdana"/>
          <w:sz w:val="20"/>
        </w:rPr>
        <w:t>niem przekazania Utworów, Wykonawca (jako licencjodawca) udziela Zamawiającemu w ramach wynagrodzenia, o którym mowa w § 2 ust. 1 Umowy (jako licencjobiorcy) nieodpłatnej licencji wyłącznej na wszystkie Utwory („</w:t>
      </w:r>
      <w:r w:rsidRPr="00F13FB2">
        <w:rPr>
          <w:rFonts w:ascii="Verdana" w:hAnsi="Verdana"/>
          <w:b/>
          <w:sz w:val="20"/>
        </w:rPr>
        <w:t>Licencja</w:t>
      </w:r>
      <w:r w:rsidRPr="00F13FB2">
        <w:rPr>
          <w:rFonts w:ascii="Verdana" w:hAnsi="Verdana"/>
          <w:sz w:val="20"/>
        </w:rPr>
        <w:t>”). Licencja jest nieograniczona terytorialnie</w:t>
      </w:r>
      <w:r w:rsidR="00C406F0" w:rsidRPr="00F13FB2">
        <w:rPr>
          <w:rFonts w:ascii="Verdana" w:hAnsi="Verdana"/>
          <w:sz w:val="20"/>
        </w:rPr>
        <w:t xml:space="preserve">, a Wykonawca nie ma prawa </w:t>
      </w:r>
      <w:r w:rsidR="00604040" w:rsidRPr="00F13FB2">
        <w:rPr>
          <w:rFonts w:ascii="Verdana" w:hAnsi="Verdana"/>
          <w:sz w:val="20"/>
        </w:rPr>
        <w:t xml:space="preserve">do </w:t>
      </w:r>
      <w:r w:rsidR="00C406F0" w:rsidRPr="00F13FB2">
        <w:rPr>
          <w:rFonts w:ascii="Verdana" w:hAnsi="Verdana"/>
          <w:sz w:val="20"/>
        </w:rPr>
        <w:t>jej wypowiedzenia</w:t>
      </w:r>
      <w:r w:rsidRPr="00F13FB2">
        <w:rPr>
          <w:rFonts w:ascii="Verdana" w:hAnsi="Verdana"/>
          <w:sz w:val="20"/>
        </w:rPr>
        <w:t>. Zamawiającemu (jako licencjobiorcy) nie przysługuje prawo udzielania sublicencji. Licencja obejmuje swoim zakresem wszystkie pola eksploatacji wskazane w § 2</w:t>
      </w:r>
      <w:r w:rsidR="00A87A86">
        <w:rPr>
          <w:rFonts w:ascii="Verdana" w:hAnsi="Verdana"/>
          <w:sz w:val="20"/>
        </w:rPr>
        <w:t>0</w:t>
      </w:r>
      <w:r w:rsidRPr="00F13FB2">
        <w:rPr>
          <w:rFonts w:ascii="Verdana" w:hAnsi="Verdana"/>
          <w:sz w:val="20"/>
        </w:rPr>
        <w:t xml:space="preserve"> ust. 2 Umowy, z tym zastrzeżeniem, iż korzystanie z Utworów na ww</w:t>
      </w:r>
      <w:r w:rsidR="00716243" w:rsidRPr="00F13FB2">
        <w:rPr>
          <w:rFonts w:ascii="Verdana" w:hAnsi="Verdana"/>
          <w:sz w:val="20"/>
        </w:rPr>
        <w:t>.</w:t>
      </w:r>
      <w:r w:rsidRPr="00F13FB2">
        <w:rPr>
          <w:rFonts w:ascii="Verdana" w:hAnsi="Verdana"/>
          <w:sz w:val="20"/>
        </w:rPr>
        <w:t xml:space="preserve"> polach eksploatacji możliwe jest wyłącznie w zakresie niezbędnym do weryfikacji istnienia Wad Opracowań oraz wykonania procedury odbioru Opracowań, zgodnie z § 1</w:t>
      </w:r>
      <w:r w:rsidR="00A87A86">
        <w:rPr>
          <w:rFonts w:ascii="Verdana" w:hAnsi="Verdana"/>
          <w:sz w:val="20"/>
        </w:rPr>
        <w:t>6</w:t>
      </w:r>
      <w:r w:rsidRPr="00F13FB2">
        <w:rPr>
          <w:rFonts w:ascii="Verdana" w:hAnsi="Verdana"/>
          <w:sz w:val="20"/>
        </w:rPr>
        <w:t xml:space="preserve"> Umowy. Licencja obowiązuje do </w:t>
      </w:r>
      <w:r w:rsidR="003D3FAA" w:rsidRPr="00F13FB2">
        <w:rPr>
          <w:rFonts w:ascii="Verdana" w:hAnsi="Verdana"/>
          <w:sz w:val="20"/>
        </w:rPr>
        <w:t>d</w:t>
      </w:r>
      <w:r w:rsidRPr="00F13FB2">
        <w:rPr>
          <w:rFonts w:ascii="Verdana" w:hAnsi="Verdana"/>
          <w:sz w:val="20"/>
        </w:rPr>
        <w:t>nia przeniesienia na Zamawiającego praw autorskich do Utworów zgodnie z zasadami określonymi w § 2</w:t>
      </w:r>
      <w:r w:rsidR="00A87A86">
        <w:rPr>
          <w:rFonts w:ascii="Verdana" w:hAnsi="Verdana"/>
          <w:sz w:val="20"/>
        </w:rPr>
        <w:t>0</w:t>
      </w:r>
      <w:r w:rsidRPr="00F13FB2">
        <w:rPr>
          <w:rFonts w:ascii="Verdana" w:hAnsi="Verdana"/>
          <w:sz w:val="20"/>
        </w:rPr>
        <w:t xml:space="preserve"> Umowy. </w:t>
      </w:r>
    </w:p>
    <w:p w14:paraId="1944B413" w14:textId="74403D2B" w:rsidR="00B93667" w:rsidRPr="00F13FB2" w:rsidRDefault="00B93667" w:rsidP="009225BA">
      <w:pPr>
        <w:numPr>
          <w:ilvl w:val="0"/>
          <w:numId w:val="11"/>
        </w:numPr>
        <w:tabs>
          <w:tab w:val="clear" w:pos="360"/>
        </w:tabs>
        <w:spacing w:before="120" w:after="120" w:line="276" w:lineRule="auto"/>
        <w:ind w:left="567" w:hanging="567"/>
        <w:jc w:val="both"/>
        <w:textAlignment w:val="baseline"/>
        <w:rPr>
          <w:rFonts w:ascii="Verdana" w:hAnsi="Verdana"/>
          <w:sz w:val="20"/>
        </w:rPr>
      </w:pPr>
      <w:r w:rsidRPr="00F13FB2">
        <w:rPr>
          <w:rFonts w:ascii="Verdana" w:hAnsi="Verdana"/>
          <w:sz w:val="20"/>
        </w:rPr>
        <w:t xml:space="preserve">Wykonawca oświadcza, iż uprawniony jest do udzielenia Licencji na warunkach i w zakresie wskazanym w ust. 16 powyżej. W przypadku naruszenia niniejszego </w:t>
      </w:r>
      <w:r w:rsidRPr="00F13FB2">
        <w:rPr>
          <w:rFonts w:ascii="Verdana" w:hAnsi="Verdana"/>
          <w:sz w:val="20"/>
        </w:rPr>
        <w:lastRenderedPageBreak/>
        <w:t>postanowienia odpowiednie zastosowanie znajdują postanowienia ust. 10, 11 i 13 powyżej.</w:t>
      </w:r>
    </w:p>
    <w:p w14:paraId="7BBCF758" w14:textId="692B5753" w:rsidR="00B93667" w:rsidRPr="004E617B" w:rsidRDefault="00B93667" w:rsidP="009225BA">
      <w:pPr>
        <w:numPr>
          <w:ilvl w:val="0"/>
          <w:numId w:val="11"/>
        </w:numPr>
        <w:tabs>
          <w:tab w:val="clear" w:pos="360"/>
        </w:tabs>
        <w:spacing w:before="120" w:after="120" w:line="276" w:lineRule="auto"/>
        <w:ind w:left="567" w:hanging="567"/>
        <w:jc w:val="both"/>
        <w:textAlignment w:val="baseline"/>
        <w:rPr>
          <w:rFonts w:ascii="Verdana" w:hAnsi="Verdana"/>
          <w:sz w:val="20"/>
        </w:rPr>
      </w:pPr>
      <w:r w:rsidRPr="00F13FB2">
        <w:rPr>
          <w:rFonts w:ascii="Verdana" w:hAnsi="Verdana"/>
          <w:sz w:val="20"/>
          <w:szCs w:val="20"/>
        </w:rPr>
        <w:t xml:space="preserve">Wykonawca zapewnia, że korzystanie z Utworów, do których Licencji udziela Wykonawca, podczas realizacji i na cele Umowy nie będzie naruszać praw osób trzecich i nie będzie wymagało żadnych opłat na rzecz takich osób. Gdyby okazało się to konieczne, Wykonawca w ramach Wynagrodzenia (określonego w § 2 Umowy) udzieli lub zapewni udzielenie stosownej licencji na czas realizacji Umowy obejmującej prawo korzystania z takich Utworów na potrzeby realizacji Umowy do czasu uzyskania </w:t>
      </w:r>
      <w:r w:rsidRPr="00F13FB2">
        <w:rPr>
          <w:rFonts w:ascii="Verdana" w:eastAsia="Tahoma" w:hAnsi="Verdana"/>
          <w:sz w:val="20"/>
          <w:szCs w:val="20"/>
        </w:rPr>
        <w:t>–</w:t>
      </w:r>
      <w:r w:rsidRPr="00F13FB2">
        <w:rPr>
          <w:rFonts w:ascii="Verdana" w:hAnsi="Verdana"/>
          <w:sz w:val="20"/>
          <w:szCs w:val="20"/>
        </w:rPr>
        <w:t xml:space="preserve"> odpowiednio </w:t>
      </w:r>
      <w:r w:rsidRPr="00F13FB2">
        <w:rPr>
          <w:rFonts w:ascii="Verdana" w:eastAsia="Tahoma" w:hAnsi="Verdana"/>
          <w:sz w:val="20"/>
          <w:szCs w:val="20"/>
        </w:rPr>
        <w:t>–</w:t>
      </w:r>
      <w:r w:rsidRPr="00F13FB2">
        <w:rPr>
          <w:rFonts w:ascii="Verdana" w:hAnsi="Verdana"/>
          <w:sz w:val="20"/>
          <w:szCs w:val="20"/>
        </w:rPr>
        <w:t xml:space="preserve"> praw własności intelektualnej do takich Utworów. </w:t>
      </w:r>
    </w:p>
    <w:p w14:paraId="3EC2025D" w14:textId="77777777" w:rsidR="004E617B" w:rsidRPr="00F13FB2" w:rsidRDefault="004E617B" w:rsidP="00606AF6">
      <w:pPr>
        <w:spacing w:after="120"/>
        <w:ind w:left="567"/>
        <w:jc w:val="both"/>
        <w:textAlignment w:val="baseline"/>
        <w:rPr>
          <w:rFonts w:ascii="Verdana" w:hAnsi="Verdana"/>
          <w:sz w:val="20"/>
        </w:rPr>
      </w:pPr>
    </w:p>
    <w:p w14:paraId="54A15CF2" w14:textId="77777777" w:rsidR="004E617B" w:rsidRDefault="004E617B" w:rsidP="00606AF6">
      <w:pPr>
        <w:pStyle w:val="Default"/>
        <w:spacing w:after="120"/>
        <w:ind w:right="43"/>
        <w:jc w:val="center"/>
        <w:rPr>
          <w:rFonts w:ascii="Verdana" w:hAnsi="Verdana"/>
          <w:b/>
          <w:bCs/>
          <w:color w:val="auto"/>
          <w:sz w:val="20"/>
          <w:szCs w:val="20"/>
        </w:rPr>
      </w:pPr>
      <w:r w:rsidRPr="00D237B0">
        <w:rPr>
          <w:rFonts w:ascii="Verdana" w:hAnsi="Verdana"/>
          <w:b/>
          <w:bCs/>
          <w:color w:val="auto"/>
          <w:sz w:val="20"/>
          <w:szCs w:val="20"/>
        </w:rPr>
        <w:t xml:space="preserve">§ </w:t>
      </w:r>
      <w:r>
        <w:rPr>
          <w:rFonts w:ascii="Verdana" w:hAnsi="Verdana"/>
          <w:b/>
          <w:bCs/>
          <w:color w:val="auto"/>
          <w:sz w:val="20"/>
          <w:szCs w:val="20"/>
        </w:rPr>
        <w:t>21</w:t>
      </w:r>
    </w:p>
    <w:p w14:paraId="4D778E2C" w14:textId="77777777" w:rsidR="004E617B" w:rsidRPr="00D237B0" w:rsidRDefault="004E617B" w:rsidP="00606AF6">
      <w:pPr>
        <w:pStyle w:val="Default"/>
        <w:spacing w:after="120"/>
        <w:ind w:right="43"/>
        <w:jc w:val="center"/>
        <w:rPr>
          <w:rFonts w:ascii="Verdana" w:hAnsi="Verdana"/>
          <w:color w:val="auto"/>
          <w:sz w:val="20"/>
          <w:szCs w:val="20"/>
        </w:rPr>
      </w:pPr>
      <w:r w:rsidRPr="00D237B0">
        <w:rPr>
          <w:rFonts w:ascii="Verdana" w:hAnsi="Verdana"/>
          <w:b/>
          <w:bCs/>
          <w:color w:val="auto"/>
          <w:sz w:val="20"/>
          <w:szCs w:val="20"/>
        </w:rPr>
        <w:t xml:space="preserve"> (Nadzór Autorski)</w:t>
      </w:r>
    </w:p>
    <w:p w14:paraId="7E961B27" w14:textId="77777777" w:rsidR="004E617B" w:rsidRPr="003D173F" w:rsidRDefault="004E617B" w:rsidP="009225BA">
      <w:pPr>
        <w:pStyle w:val="Default"/>
        <w:spacing w:before="120" w:after="120" w:line="276" w:lineRule="auto"/>
        <w:ind w:left="425" w:hanging="425"/>
        <w:jc w:val="both"/>
        <w:rPr>
          <w:rFonts w:ascii="Verdana" w:eastAsia="Arial Unicode MS" w:hAnsi="Verdana" w:cs="Segoe UI"/>
          <w:color w:val="auto"/>
          <w:sz w:val="20"/>
          <w:szCs w:val="20"/>
          <w:lang w:val="pl" w:eastAsia="pl-PL"/>
        </w:rPr>
      </w:pPr>
      <w:r w:rsidRPr="00AF48AD">
        <w:rPr>
          <w:rFonts w:ascii="Verdana" w:hAnsi="Verdana"/>
          <w:color w:val="auto"/>
          <w:sz w:val="20"/>
          <w:szCs w:val="20"/>
        </w:rPr>
        <w:t xml:space="preserve">1. </w:t>
      </w:r>
      <w:r w:rsidRPr="00AF48AD">
        <w:rPr>
          <w:rFonts w:ascii="Verdana" w:hAnsi="Verdana"/>
          <w:color w:val="auto"/>
          <w:sz w:val="20"/>
          <w:szCs w:val="20"/>
        </w:rPr>
        <w:tab/>
      </w:r>
      <w:r w:rsidRPr="003D173F">
        <w:rPr>
          <w:rFonts w:ascii="Verdana" w:eastAsia="Arial Unicode MS" w:hAnsi="Verdana" w:cs="Segoe UI"/>
          <w:color w:val="auto"/>
          <w:sz w:val="20"/>
          <w:szCs w:val="20"/>
          <w:lang w:val="pl" w:eastAsia="pl-PL"/>
        </w:rPr>
        <w:t xml:space="preserve">Wykonawca zapewni sprawowanie Nadzoru Autorskiego, w rozumieniu art. 20 ustawy </w:t>
      </w:r>
      <w:r w:rsidRPr="003D173F">
        <w:rPr>
          <w:rFonts w:ascii="Verdana" w:eastAsia="Arial Unicode MS" w:hAnsi="Verdana" w:cs="Segoe UI"/>
          <w:color w:val="auto"/>
          <w:sz w:val="20"/>
          <w:szCs w:val="20"/>
          <w:lang w:val="pl" w:eastAsia="pl-PL"/>
        </w:rPr>
        <w:br/>
        <w:t>z dnia 7 lipca 1994 r. Prawo Budowlane (</w:t>
      </w:r>
      <w:r w:rsidRPr="00D421FA">
        <w:rPr>
          <w:rFonts w:ascii="Verdana" w:eastAsia="Arial Unicode MS" w:hAnsi="Verdana" w:cs="Segoe UI"/>
          <w:color w:val="auto"/>
          <w:sz w:val="20"/>
          <w:szCs w:val="20"/>
          <w:lang w:val="pl" w:eastAsia="pl-PL"/>
        </w:rPr>
        <w:t>Dz.U. 2025 poz. 418</w:t>
      </w:r>
      <w:r w:rsidRPr="003D173F">
        <w:rPr>
          <w:rFonts w:ascii="Verdana" w:eastAsia="Arial Unicode MS" w:hAnsi="Verdana" w:cs="Segoe UI"/>
          <w:color w:val="auto"/>
          <w:sz w:val="20"/>
          <w:szCs w:val="20"/>
          <w:lang w:val="pl" w:eastAsia="pl-PL"/>
        </w:rPr>
        <w:t xml:space="preserve"> </w:t>
      </w:r>
      <w:proofErr w:type="spellStart"/>
      <w:r w:rsidRPr="003D173F">
        <w:rPr>
          <w:rFonts w:ascii="Verdana" w:eastAsia="Arial Unicode MS" w:hAnsi="Verdana" w:cs="Segoe UI"/>
          <w:color w:val="auto"/>
          <w:sz w:val="20"/>
          <w:szCs w:val="20"/>
          <w:lang w:val="pl" w:eastAsia="pl-PL"/>
        </w:rPr>
        <w:t>t.j</w:t>
      </w:r>
      <w:proofErr w:type="spellEnd"/>
      <w:r w:rsidRPr="003D173F">
        <w:rPr>
          <w:rFonts w:ascii="Verdana" w:eastAsia="Arial Unicode MS" w:hAnsi="Verdana" w:cs="Segoe UI"/>
          <w:color w:val="auto"/>
          <w:sz w:val="20"/>
          <w:szCs w:val="20"/>
          <w:lang w:val="pl" w:eastAsia="pl-PL"/>
        </w:rPr>
        <w:t xml:space="preserve">. z póź.zm.) - dalej ustawa Prawo Budowlane. </w:t>
      </w:r>
    </w:p>
    <w:p w14:paraId="2D4FB14E" w14:textId="26716A89" w:rsidR="001B2CAE" w:rsidRPr="001B2CAE" w:rsidRDefault="004E617B" w:rsidP="009225BA">
      <w:pPr>
        <w:pStyle w:val="Default"/>
        <w:spacing w:before="120" w:after="120" w:line="276" w:lineRule="auto"/>
        <w:ind w:left="425" w:hanging="425"/>
        <w:jc w:val="both"/>
        <w:rPr>
          <w:rFonts w:ascii="Verdana" w:eastAsia="Arial Unicode MS" w:hAnsi="Verdana" w:cs="Segoe UI"/>
          <w:color w:val="auto"/>
          <w:sz w:val="20"/>
          <w:szCs w:val="20"/>
          <w:lang w:val="pl" w:eastAsia="pl-PL"/>
        </w:rPr>
      </w:pPr>
      <w:r w:rsidRPr="001B2CAE">
        <w:rPr>
          <w:rFonts w:ascii="Verdana" w:eastAsia="Arial Unicode MS" w:hAnsi="Verdana" w:cs="Segoe UI"/>
          <w:color w:val="auto"/>
          <w:sz w:val="20"/>
          <w:szCs w:val="20"/>
          <w:lang w:val="pl" w:eastAsia="pl-PL"/>
        </w:rPr>
        <w:t xml:space="preserve">2. </w:t>
      </w:r>
      <w:r w:rsidRPr="001B2CAE">
        <w:rPr>
          <w:rFonts w:ascii="Verdana" w:eastAsia="Arial Unicode MS" w:hAnsi="Verdana" w:cs="Segoe UI"/>
          <w:color w:val="auto"/>
          <w:sz w:val="20"/>
          <w:szCs w:val="20"/>
          <w:lang w:val="pl" w:eastAsia="pl-PL"/>
        </w:rPr>
        <w:tab/>
        <w:t xml:space="preserve">Zmiana Projektanta po zakończeniu realizacji zamówienia w zakresie określonym </w:t>
      </w:r>
      <w:r w:rsidRPr="001B2CAE">
        <w:rPr>
          <w:rFonts w:ascii="Verdana" w:eastAsia="Arial Unicode MS" w:hAnsi="Verdana" w:cs="Segoe UI"/>
          <w:color w:val="auto"/>
          <w:sz w:val="20"/>
          <w:szCs w:val="20"/>
          <w:lang w:val="pl" w:eastAsia="pl-PL"/>
        </w:rPr>
        <w:br/>
        <w:t xml:space="preserve">w § 1 ust. 1 pkt 1) (opracowanie Dokumentacji), może nastąpić jedynie po zaakceptowaniu przez Zamawiającego osoby wyznaczonej przez Wykonawcę i jej pisemnego oświadczenia o przejęciu obowiązków Projektanta, wynikających z art. 20 ustawy Prawo Budowlane i obowiązków wynikających z realizacji niniejszej Umowy. Oświadczenie musi zawierać: datę przekazania/przejęcia obowiązków między Projektantami, zgody na scedowanie/przejęcie wszystkich obowiązków wynikających </w:t>
      </w:r>
      <w:r w:rsidR="00606AF6">
        <w:rPr>
          <w:rFonts w:ascii="Verdana" w:eastAsia="Arial Unicode MS" w:hAnsi="Verdana" w:cs="Segoe UI"/>
          <w:color w:val="auto"/>
          <w:sz w:val="20"/>
          <w:szCs w:val="20"/>
          <w:lang w:val="pl" w:eastAsia="pl-PL"/>
        </w:rPr>
        <w:br/>
      </w:r>
      <w:r w:rsidRPr="001B2CAE">
        <w:rPr>
          <w:rFonts w:ascii="Verdana" w:eastAsia="Arial Unicode MS" w:hAnsi="Verdana" w:cs="Segoe UI"/>
          <w:color w:val="auto"/>
          <w:sz w:val="20"/>
          <w:szCs w:val="20"/>
          <w:lang w:val="pl" w:eastAsia="pl-PL"/>
        </w:rPr>
        <w:t>z realizacji niniejszej Umowy.</w:t>
      </w:r>
      <w:r w:rsidR="001B2CAE" w:rsidRPr="001B2CAE">
        <w:rPr>
          <w:rFonts w:ascii="Verdana" w:eastAsia="Arial Unicode MS" w:hAnsi="Verdana" w:cs="Segoe UI"/>
          <w:color w:val="auto"/>
          <w:sz w:val="20"/>
          <w:szCs w:val="20"/>
          <w:lang w:val="pl" w:eastAsia="pl-PL"/>
        </w:rPr>
        <w:t xml:space="preserve"> Oświadczenie musi zawierać: datę przekazania/przejęcia obowiązków między Projektantami, zgody na scedowanie/przejęcie wszystkich obowiązków wynikających z realizacji niniejszej Umowy oraz ustalenia zawarte </w:t>
      </w:r>
      <w:r w:rsidR="00606AF6">
        <w:rPr>
          <w:rFonts w:ascii="Verdana" w:eastAsia="Arial Unicode MS" w:hAnsi="Verdana" w:cs="Segoe UI"/>
          <w:color w:val="auto"/>
          <w:sz w:val="20"/>
          <w:szCs w:val="20"/>
          <w:lang w:val="pl" w:eastAsia="pl-PL"/>
        </w:rPr>
        <w:br/>
      </w:r>
      <w:r w:rsidR="001B2CAE" w:rsidRPr="001B2CAE">
        <w:rPr>
          <w:rFonts w:ascii="Verdana" w:eastAsia="Arial Unicode MS" w:hAnsi="Verdana" w:cs="Segoe UI"/>
          <w:color w:val="auto"/>
          <w:sz w:val="20"/>
          <w:szCs w:val="20"/>
          <w:lang w:val="pl" w:eastAsia="pl-PL"/>
        </w:rPr>
        <w:t xml:space="preserve">w ofertowym oświadczeniu Projektanta. Wzór ofertowych oświadczeń Projektantów </w:t>
      </w:r>
      <w:r w:rsidR="001B2CAE" w:rsidRPr="00606AF6">
        <w:rPr>
          <w:rFonts w:ascii="Verdana" w:eastAsia="Arial Unicode MS" w:hAnsi="Verdana" w:cs="Segoe UI"/>
          <w:color w:val="auto"/>
          <w:sz w:val="20"/>
          <w:szCs w:val="20"/>
          <w:lang w:val="pl" w:eastAsia="pl-PL"/>
        </w:rPr>
        <w:t>stanowi</w:t>
      </w:r>
      <w:r w:rsidR="001B2CAE" w:rsidRPr="00606AF6">
        <w:rPr>
          <w:rFonts w:ascii="Verdana" w:eastAsia="Arial Unicode MS" w:hAnsi="Verdana" w:cs="Segoe UI"/>
          <w:b/>
          <w:bCs/>
          <w:color w:val="auto"/>
          <w:sz w:val="20"/>
          <w:szCs w:val="20"/>
          <w:lang w:val="pl" w:eastAsia="pl-PL"/>
        </w:rPr>
        <w:t xml:space="preserve"> Załącznik nr [</w:t>
      </w:r>
      <w:r w:rsidR="0004443B" w:rsidRPr="00606AF6">
        <w:rPr>
          <w:rFonts w:ascii="Verdana" w:eastAsia="Arial Unicode MS" w:hAnsi="Verdana" w:cs="Segoe UI"/>
          <w:b/>
          <w:bCs/>
          <w:color w:val="auto"/>
          <w:sz w:val="20"/>
          <w:szCs w:val="20"/>
          <w:lang w:val="pl" w:eastAsia="pl-PL"/>
        </w:rPr>
        <w:t>4</w:t>
      </w:r>
      <w:r w:rsidR="001B2CAE" w:rsidRPr="00606AF6">
        <w:rPr>
          <w:rFonts w:ascii="Verdana" w:eastAsia="Arial Unicode MS" w:hAnsi="Verdana" w:cs="Segoe UI"/>
          <w:b/>
          <w:bCs/>
          <w:color w:val="auto"/>
          <w:sz w:val="20"/>
          <w:szCs w:val="20"/>
          <w:lang w:val="pl" w:eastAsia="pl-PL"/>
        </w:rPr>
        <w:t>]</w:t>
      </w:r>
      <w:r w:rsidR="001B2CAE" w:rsidRPr="00606AF6">
        <w:rPr>
          <w:rFonts w:ascii="Verdana" w:eastAsia="Arial Unicode MS" w:hAnsi="Verdana" w:cs="Segoe UI"/>
          <w:color w:val="auto"/>
          <w:sz w:val="20"/>
          <w:szCs w:val="20"/>
          <w:lang w:val="pl" w:eastAsia="pl-PL"/>
        </w:rPr>
        <w:t xml:space="preserve"> do</w:t>
      </w:r>
      <w:r w:rsidR="001B2CAE" w:rsidRPr="001B2CAE">
        <w:rPr>
          <w:rFonts w:ascii="Verdana" w:eastAsia="Arial Unicode MS" w:hAnsi="Verdana" w:cs="Segoe UI"/>
          <w:color w:val="auto"/>
          <w:sz w:val="20"/>
          <w:szCs w:val="20"/>
          <w:lang w:val="pl" w:eastAsia="pl-PL"/>
        </w:rPr>
        <w:t xml:space="preserve"> Umowy. </w:t>
      </w:r>
    </w:p>
    <w:p w14:paraId="15CB3056" w14:textId="6810E315" w:rsidR="004E617B" w:rsidRPr="00C8767B" w:rsidRDefault="004E617B" w:rsidP="009225BA">
      <w:pPr>
        <w:pStyle w:val="Default"/>
        <w:spacing w:before="120" w:after="120" w:line="276" w:lineRule="auto"/>
        <w:ind w:left="425" w:hanging="425"/>
        <w:jc w:val="both"/>
        <w:rPr>
          <w:rFonts w:ascii="Verdana" w:hAnsi="Verdana"/>
          <w:color w:val="auto"/>
          <w:sz w:val="20"/>
          <w:szCs w:val="20"/>
        </w:rPr>
      </w:pPr>
      <w:r>
        <w:rPr>
          <w:rFonts w:ascii="Verdana" w:hAnsi="Verdana"/>
          <w:color w:val="auto"/>
          <w:sz w:val="20"/>
          <w:szCs w:val="20"/>
        </w:rPr>
        <w:t>3</w:t>
      </w:r>
      <w:r w:rsidRPr="00C8767B">
        <w:rPr>
          <w:rFonts w:ascii="Verdana" w:hAnsi="Verdana"/>
          <w:color w:val="auto"/>
          <w:sz w:val="20"/>
          <w:szCs w:val="20"/>
        </w:rPr>
        <w:t xml:space="preserve">. </w:t>
      </w:r>
      <w:r w:rsidRPr="00C8767B">
        <w:rPr>
          <w:rFonts w:ascii="Verdana" w:hAnsi="Verdana"/>
          <w:color w:val="auto"/>
          <w:sz w:val="20"/>
          <w:szCs w:val="20"/>
        </w:rPr>
        <w:tab/>
        <w:t xml:space="preserve">W ramach Nadzoru Autorskiego Projektant jest zobowiązany na wezwanie Zamawiającego </w:t>
      </w:r>
      <w:r w:rsidR="009030B8">
        <w:rPr>
          <w:rFonts w:ascii="Verdana" w:hAnsi="Verdana"/>
          <w:color w:val="auto"/>
          <w:sz w:val="20"/>
          <w:szCs w:val="20"/>
        </w:rPr>
        <w:t xml:space="preserve">lub Inspektora Nadzoru </w:t>
      </w:r>
      <w:r w:rsidRPr="00C8767B">
        <w:rPr>
          <w:rFonts w:ascii="Verdana" w:hAnsi="Verdana"/>
          <w:color w:val="auto"/>
          <w:sz w:val="20"/>
          <w:szCs w:val="20"/>
        </w:rPr>
        <w:t xml:space="preserve">do pełnienia podstawowych obowiązków wynikających </w:t>
      </w:r>
      <w:r w:rsidR="00606AF6">
        <w:rPr>
          <w:rFonts w:ascii="Verdana" w:hAnsi="Verdana"/>
          <w:color w:val="auto"/>
          <w:sz w:val="20"/>
          <w:szCs w:val="20"/>
        </w:rPr>
        <w:br/>
      </w:r>
      <w:r w:rsidRPr="00C8767B">
        <w:rPr>
          <w:rFonts w:ascii="Verdana" w:hAnsi="Verdana"/>
          <w:color w:val="auto"/>
          <w:sz w:val="20"/>
          <w:szCs w:val="20"/>
        </w:rPr>
        <w:t>z przepisów prawa (m.</w:t>
      </w:r>
      <w:r w:rsidR="009030B8">
        <w:rPr>
          <w:rFonts w:ascii="Verdana" w:hAnsi="Verdana"/>
          <w:color w:val="auto"/>
          <w:sz w:val="20"/>
          <w:szCs w:val="20"/>
        </w:rPr>
        <w:t xml:space="preserve"> </w:t>
      </w:r>
      <w:r w:rsidRPr="00C8767B">
        <w:rPr>
          <w:rFonts w:ascii="Verdana" w:hAnsi="Verdana"/>
          <w:color w:val="auto"/>
          <w:sz w:val="20"/>
          <w:szCs w:val="20"/>
        </w:rPr>
        <w:t xml:space="preserve">in. art. 20 ust. 1 pkt 4, art. 36a ust. 6, art. 57 ustawy Prawo Budowlane) oraz </w:t>
      </w:r>
    </w:p>
    <w:p w14:paraId="2F0A0F09" w14:textId="77777777"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C8767B">
        <w:rPr>
          <w:rFonts w:ascii="Verdana" w:hAnsi="Verdana"/>
          <w:color w:val="auto"/>
          <w:sz w:val="20"/>
          <w:szCs w:val="20"/>
        </w:rPr>
        <w:t xml:space="preserve">wyjaśniania wątpliwości i udzielania wyjaśnień dotyczących rozwiązań zawartych </w:t>
      </w:r>
      <w:r>
        <w:rPr>
          <w:rFonts w:ascii="Verdana" w:hAnsi="Verdana"/>
          <w:color w:val="auto"/>
          <w:sz w:val="20"/>
          <w:szCs w:val="20"/>
        </w:rPr>
        <w:br/>
      </w:r>
      <w:r w:rsidRPr="00C8767B">
        <w:rPr>
          <w:rFonts w:ascii="Verdana" w:hAnsi="Verdana"/>
          <w:color w:val="auto"/>
          <w:sz w:val="20"/>
          <w:szCs w:val="20"/>
        </w:rPr>
        <w:t xml:space="preserve">w przedmiocie Umowy podczas realizacji robót; </w:t>
      </w:r>
    </w:p>
    <w:p w14:paraId="2FEFA429" w14:textId="77777777"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 xml:space="preserve">udzielania odpowiedzi w siedzibie Zamawiającego lub Biurze Budowy, o ile taką potrzebę zgłosi Zamawiający; </w:t>
      </w:r>
    </w:p>
    <w:p w14:paraId="17799536" w14:textId="37A02AF9"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 xml:space="preserve">analizowania wniosków o zmianę rozwiązań i roszczeń Wykonawcy robót związanych </w:t>
      </w:r>
      <w:r>
        <w:rPr>
          <w:rFonts w:ascii="Verdana" w:hAnsi="Verdana"/>
          <w:color w:val="auto"/>
          <w:sz w:val="20"/>
          <w:szCs w:val="20"/>
        </w:rPr>
        <w:br/>
      </w:r>
      <w:r w:rsidRPr="002B038B">
        <w:rPr>
          <w:rFonts w:ascii="Verdana" w:hAnsi="Verdana"/>
          <w:color w:val="auto"/>
          <w:sz w:val="20"/>
          <w:szCs w:val="20"/>
        </w:rPr>
        <w:t xml:space="preserve">z </w:t>
      </w:r>
      <w:r w:rsidR="00D222AB">
        <w:rPr>
          <w:rFonts w:ascii="Verdana" w:hAnsi="Verdana"/>
          <w:color w:val="auto"/>
          <w:sz w:val="20"/>
          <w:szCs w:val="20"/>
        </w:rPr>
        <w:t>D</w:t>
      </w:r>
      <w:r w:rsidRPr="002B038B">
        <w:rPr>
          <w:rFonts w:ascii="Verdana" w:hAnsi="Verdana"/>
          <w:color w:val="auto"/>
          <w:sz w:val="20"/>
          <w:szCs w:val="20"/>
        </w:rPr>
        <w:t>okumentacją projektową, w tym: określania przyczyn proponowanych zmian;</w:t>
      </w:r>
    </w:p>
    <w:p w14:paraId="2E5DE3B4" w14:textId="6AF3AE38"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określania zakresu wprowadzanych zmian (istotna/nie istotna zmiana zatwierdzonego projektu</w:t>
      </w:r>
      <w:r>
        <w:rPr>
          <w:rFonts w:ascii="Verdana" w:hAnsi="Verdana"/>
          <w:color w:val="auto"/>
          <w:sz w:val="20"/>
          <w:szCs w:val="20"/>
        </w:rPr>
        <w:t xml:space="preserve"> zagospodarowania terenu lub projektu architektoniczno-budowlanego); </w:t>
      </w:r>
    </w:p>
    <w:p w14:paraId="62F534E0" w14:textId="77777777"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opiniowania parametrów ujętych</w:t>
      </w:r>
      <w:r>
        <w:rPr>
          <w:rFonts w:ascii="Verdana" w:hAnsi="Verdana"/>
          <w:color w:val="auto"/>
          <w:sz w:val="20"/>
          <w:szCs w:val="20"/>
        </w:rPr>
        <w:t xml:space="preserve"> </w:t>
      </w:r>
      <w:r w:rsidRPr="002B038B">
        <w:rPr>
          <w:rFonts w:ascii="Verdana" w:hAnsi="Verdana"/>
          <w:color w:val="auto"/>
          <w:sz w:val="20"/>
          <w:szCs w:val="20"/>
        </w:rPr>
        <w:t xml:space="preserve">w Specyfikacjach Technicznych Wykonania i Odbioru Robót Budowlanych, </w:t>
      </w:r>
    </w:p>
    <w:p w14:paraId="73FA4FF6" w14:textId="41F02E62"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doradzania w innych sprawach</w:t>
      </w:r>
      <w:r>
        <w:rPr>
          <w:rFonts w:ascii="Verdana" w:hAnsi="Verdana"/>
          <w:color w:val="auto"/>
          <w:sz w:val="20"/>
          <w:szCs w:val="20"/>
        </w:rPr>
        <w:t>,</w:t>
      </w:r>
      <w:r w:rsidRPr="002B038B">
        <w:rPr>
          <w:rFonts w:ascii="Verdana" w:hAnsi="Verdana"/>
          <w:color w:val="auto"/>
          <w:sz w:val="20"/>
          <w:szCs w:val="20"/>
        </w:rPr>
        <w:t xml:space="preserve"> dotyczących </w:t>
      </w:r>
      <w:r w:rsidR="00466F62">
        <w:rPr>
          <w:rFonts w:ascii="Verdana" w:hAnsi="Verdana"/>
          <w:color w:val="auto"/>
          <w:sz w:val="20"/>
          <w:szCs w:val="20"/>
        </w:rPr>
        <w:t>P</w:t>
      </w:r>
      <w:r w:rsidRPr="002B038B">
        <w:rPr>
          <w:rFonts w:ascii="Verdana" w:hAnsi="Verdana"/>
          <w:color w:val="auto"/>
          <w:sz w:val="20"/>
          <w:szCs w:val="20"/>
        </w:rPr>
        <w:t xml:space="preserve">rzedmiotu </w:t>
      </w:r>
      <w:r w:rsidR="00466F62">
        <w:rPr>
          <w:rFonts w:ascii="Verdana" w:hAnsi="Verdana"/>
          <w:color w:val="auto"/>
          <w:sz w:val="20"/>
          <w:szCs w:val="20"/>
        </w:rPr>
        <w:t>U</w:t>
      </w:r>
      <w:r w:rsidRPr="002B038B">
        <w:rPr>
          <w:rFonts w:ascii="Verdana" w:hAnsi="Verdana"/>
          <w:color w:val="auto"/>
          <w:sz w:val="20"/>
          <w:szCs w:val="20"/>
        </w:rPr>
        <w:t>mowy, objętych regulacjami przepisów prawa</w:t>
      </w:r>
      <w:r>
        <w:rPr>
          <w:rFonts w:ascii="Verdana" w:hAnsi="Verdana"/>
          <w:color w:val="auto"/>
          <w:sz w:val="20"/>
          <w:szCs w:val="20"/>
        </w:rPr>
        <w:t>,</w:t>
      </w:r>
      <w:r w:rsidRPr="002B038B">
        <w:rPr>
          <w:rFonts w:ascii="Verdana" w:hAnsi="Verdana"/>
          <w:color w:val="auto"/>
          <w:sz w:val="20"/>
          <w:szCs w:val="20"/>
        </w:rPr>
        <w:t xml:space="preserve"> na podstawie których przygotowano </w:t>
      </w:r>
      <w:r w:rsidR="00466F62">
        <w:rPr>
          <w:rFonts w:ascii="Verdana" w:hAnsi="Verdana"/>
          <w:color w:val="auto"/>
          <w:sz w:val="20"/>
          <w:szCs w:val="20"/>
        </w:rPr>
        <w:t>P</w:t>
      </w:r>
      <w:r w:rsidRPr="002B038B">
        <w:rPr>
          <w:rFonts w:ascii="Verdana" w:hAnsi="Verdana"/>
          <w:color w:val="auto"/>
          <w:sz w:val="20"/>
          <w:szCs w:val="20"/>
        </w:rPr>
        <w:t xml:space="preserve">rzedmiot </w:t>
      </w:r>
      <w:r w:rsidR="00466F62">
        <w:rPr>
          <w:rFonts w:ascii="Verdana" w:hAnsi="Verdana"/>
          <w:color w:val="auto"/>
          <w:sz w:val="20"/>
          <w:szCs w:val="20"/>
        </w:rPr>
        <w:t>U</w:t>
      </w:r>
      <w:r w:rsidRPr="002B038B">
        <w:rPr>
          <w:rFonts w:ascii="Verdana" w:hAnsi="Verdana"/>
          <w:color w:val="auto"/>
          <w:sz w:val="20"/>
          <w:szCs w:val="20"/>
        </w:rPr>
        <w:t xml:space="preserve">mowy, </w:t>
      </w:r>
    </w:p>
    <w:p w14:paraId="64DA815B" w14:textId="6C1F3102"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 xml:space="preserve">pisemnego potwierdzania kwalifikacji zmiany zgodnie z art. 36a ustawy Prawo Budowlane oraz w dzienniku budowy, w ciągu </w:t>
      </w:r>
      <w:r w:rsidR="000107FF">
        <w:rPr>
          <w:rFonts w:ascii="Verdana" w:hAnsi="Verdana"/>
          <w:color w:val="auto"/>
          <w:sz w:val="20"/>
          <w:szCs w:val="20"/>
        </w:rPr>
        <w:t>7</w:t>
      </w:r>
      <w:r w:rsidRPr="002B038B">
        <w:rPr>
          <w:rFonts w:ascii="Verdana" w:hAnsi="Verdana"/>
          <w:color w:val="auto"/>
          <w:sz w:val="20"/>
          <w:szCs w:val="20"/>
        </w:rPr>
        <w:t xml:space="preserve"> </w:t>
      </w:r>
      <w:r w:rsidR="000107FF">
        <w:rPr>
          <w:rFonts w:ascii="Verdana" w:hAnsi="Verdana"/>
          <w:color w:val="auto"/>
          <w:sz w:val="20"/>
          <w:szCs w:val="20"/>
        </w:rPr>
        <w:t>d</w:t>
      </w:r>
      <w:r w:rsidRPr="002B038B">
        <w:rPr>
          <w:rFonts w:ascii="Verdana" w:hAnsi="Verdana"/>
          <w:color w:val="auto"/>
          <w:sz w:val="20"/>
          <w:szCs w:val="20"/>
        </w:rPr>
        <w:t>ni od przedłożenia rozwiązań</w:t>
      </w:r>
      <w:r>
        <w:rPr>
          <w:rFonts w:ascii="Verdana" w:hAnsi="Verdana"/>
          <w:color w:val="auto"/>
          <w:sz w:val="20"/>
          <w:szCs w:val="20"/>
        </w:rPr>
        <w:t>,</w:t>
      </w:r>
      <w:r w:rsidRPr="002B038B">
        <w:rPr>
          <w:rFonts w:ascii="Verdana" w:hAnsi="Verdana"/>
          <w:color w:val="auto"/>
          <w:sz w:val="20"/>
          <w:szCs w:val="20"/>
        </w:rPr>
        <w:t xml:space="preserve"> </w:t>
      </w:r>
      <w:r w:rsidRPr="002B038B">
        <w:rPr>
          <w:rFonts w:ascii="Verdana" w:hAnsi="Verdana"/>
          <w:color w:val="auto"/>
          <w:sz w:val="20"/>
          <w:szCs w:val="20"/>
        </w:rPr>
        <w:lastRenderedPageBreak/>
        <w:t xml:space="preserve">jednak nie później niż dzień przed rozpoczęciem realizacji robót zamiennych; </w:t>
      </w:r>
    </w:p>
    <w:p w14:paraId="2DA17CF7" w14:textId="2DF1EC92" w:rsidR="004E617B" w:rsidRDefault="004E617B" w:rsidP="00C439F2">
      <w:pPr>
        <w:pStyle w:val="Default"/>
        <w:widowControl w:val="0"/>
        <w:numPr>
          <w:ilvl w:val="0"/>
          <w:numId w:val="68"/>
        </w:numPr>
        <w:adjustRightInd w:val="0"/>
        <w:spacing w:before="120" w:after="120" w:line="276" w:lineRule="auto"/>
        <w:ind w:left="851" w:hanging="426"/>
        <w:jc w:val="both"/>
        <w:rPr>
          <w:rFonts w:ascii="Verdana" w:hAnsi="Verdana"/>
          <w:color w:val="auto"/>
          <w:sz w:val="20"/>
          <w:szCs w:val="20"/>
        </w:rPr>
      </w:pPr>
      <w:r w:rsidRPr="002B038B">
        <w:rPr>
          <w:rFonts w:ascii="Verdana" w:hAnsi="Verdana"/>
          <w:color w:val="auto"/>
          <w:sz w:val="20"/>
          <w:szCs w:val="20"/>
        </w:rPr>
        <w:t xml:space="preserve">potwierdzanie zmian na oświadczeniach kierownika budowy w postępowaniu zmierzającym do uzyskania pozwolenia na użytkowanie, w szczególności w zakresie autoryzacji zmian w </w:t>
      </w:r>
      <w:r w:rsidR="00D222AB">
        <w:rPr>
          <w:rFonts w:ascii="Verdana" w:hAnsi="Verdana"/>
          <w:color w:val="auto"/>
          <w:sz w:val="20"/>
          <w:szCs w:val="20"/>
        </w:rPr>
        <w:t>D</w:t>
      </w:r>
      <w:r w:rsidRPr="002B038B">
        <w:rPr>
          <w:rFonts w:ascii="Verdana" w:hAnsi="Verdana"/>
          <w:color w:val="auto"/>
          <w:sz w:val="20"/>
          <w:szCs w:val="20"/>
        </w:rPr>
        <w:t xml:space="preserve">okumentacji powykonawczej. </w:t>
      </w:r>
    </w:p>
    <w:p w14:paraId="002525EE" w14:textId="77777777" w:rsidR="00F329BC" w:rsidRPr="00F329BC" w:rsidRDefault="00F329BC" w:rsidP="00C439F2">
      <w:pPr>
        <w:pStyle w:val="Default"/>
        <w:widowControl w:val="0"/>
        <w:numPr>
          <w:ilvl w:val="0"/>
          <w:numId w:val="69"/>
        </w:numPr>
        <w:adjustRightInd w:val="0"/>
        <w:spacing w:before="120" w:after="120" w:line="276" w:lineRule="auto"/>
        <w:ind w:left="425" w:hanging="425"/>
        <w:jc w:val="both"/>
        <w:rPr>
          <w:rFonts w:ascii="Verdana" w:hAnsi="Verdana"/>
          <w:color w:val="auto"/>
          <w:sz w:val="20"/>
          <w:szCs w:val="20"/>
        </w:rPr>
      </w:pPr>
      <w:r w:rsidRPr="00F329BC">
        <w:rPr>
          <w:rFonts w:ascii="Verdana" w:hAnsi="Verdana"/>
          <w:color w:val="auto"/>
          <w:sz w:val="20"/>
          <w:szCs w:val="20"/>
        </w:rPr>
        <w:t>W przypadku konieczności wykonania opracowań zamiennych na skutek ujawnionych w trakcie realizacji robót budowlanych nieprawidłowości Dokumentacji projektowej, Wykonawca zobowiązuje się do ich wykonania na własny koszt.</w:t>
      </w:r>
    </w:p>
    <w:p w14:paraId="2743E1B4" w14:textId="01B7C91B" w:rsidR="004E617B" w:rsidRDefault="004E617B" w:rsidP="00C439F2">
      <w:pPr>
        <w:pStyle w:val="Default"/>
        <w:widowControl w:val="0"/>
        <w:numPr>
          <w:ilvl w:val="0"/>
          <w:numId w:val="69"/>
        </w:numPr>
        <w:adjustRightInd w:val="0"/>
        <w:spacing w:before="120" w:after="120" w:line="276" w:lineRule="auto"/>
        <w:ind w:left="425" w:hanging="425"/>
        <w:jc w:val="both"/>
        <w:rPr>
          <w:rFonts w:ascii="Verdana" w:hAnsi="Verdana"/>
          <w:color w:val="auto"/>
          <w:sz w:val="20"/>
          <w:szCs w:val="20"/>
        </w:rPr>
      </w:pPr>
      <w:r w:rsidRPr="002B038B">
        <w:rPr>
          <w:rFonts w:ascii="Verdana" w:hAnsi="Verdana"/>
          <w:color w:val="auto"/>
          <w:sz w:val="20"/>
          <w:szCs w:val="20"/>
        </w:rPr>
        <w:t xml:space="preserve">Podstawę podjęcia czynności Nadzoru Autorskiego przez Wykonawcę stanowi wezwanie przekazane przez Zamawiającego w terminie nie krótszym niż 3 dni robocze przed wyznaczoną datą rozpoczęcia wykonywania zobowiązania związanego z pełnieniem Nadzoru Autorskiego. Strony dopuszczają przekazywanie wezwania pocztą elektroniczną. </w:t>
      </w:r>
    </w:p>
    <w:p w14:paraId="52F969BE" w14:textId="77777777" w:rsidR="00F329BC" w:rsidRPr="00F329BC" w:rsidRDefault="00F329BC" w:rsidP="00C439F2">
      <w:pPr>
        <w:pStyle w:val="Default"/>
        <w:widowControl w:val="0"/>
        <w:numPr>
          <w:ilvl w:val="0"/>
          <w:numId w:val="69"/>
        </w:numPr>
        <w:adjustRightInd w:val="0"/>
        <w:spacing w:before="120" w:after="120" w:line="276" w:lineRule="auto"/>
        <w:ind w:left="425" w:hanging="425"/>
        <w:jc w:val="both"/>
        <w:rPr>
          <w:rFonts w:ascii="Verdana" w:hAnsi="Verdana"/>
          <w:color w:val="auto"/>
          <w:sz w:val="20"/>
          <w:szCs w:val="20"/>
        </w:rPr>
      </w:pPr>
      <w:r w:rsidRPr="00F329BC">
        <w:rPr>
          <w:rFonts w:ascii="Verdana" w:hAnsi="Verdana"/>
          <w:color w:val="auto"/>
          <w:sz w:val="20"/>
          <w:szCs w:val="20"/>
        </w:rPr>
        <w:t xml:space="preserve">Nadzór dokona analizy danej sprawy niezwłocznie i przekaże stanowisko wraz </w:t>
      </w:r>
      <w:r w:rsidRPr="00F329BC">
        <w:rPr>
          <w:rFonts w:ascii="Verdana" w:hAnsi="Verdana"/>
          <w:color w:val="auto"/>
          <w:sz w:val="20"/>
          <w:szCs w:val="20"/>
        </w:rPr>
        <w:br/>
        <w:t>z dokumentami nie później niż w ciągu 7 dni od daty zgłoszenia. W uzasadnionych przypadkach, na wniosek Wykonawcy, termin ten może ulec zmianie.</w:t>
      </w:r>
    </w:p>
    <w:p w14:paraId="1B69DEE3" w14:textId="77777777" w:rsidR="00B93667" w:rsidRPr="00F13FB2" w:rsidRDefault="00B93667" w:rsidP="009225BA">
      <w:pPr>
        <w:spacing w:line="276" w:lineRule="auto"/>
        <w:rPr>
          <w:rFonts w:ascii="Verdana" w:hAnsi="Verdana"/>
          <w:sz w:val="20"/>
          <w:szCs w:val="20"/>
        </w:rPr>
      </w:pPr>
    </w:p>
    <w:p w14:paraId="03501445" w14:textId="42C68464" w:rsidR="00943605" w:rsidRPr="00F13FB2" w:rsidRDefault="00943605" w:rsidP="00606AF6">
      <w:pPr>
        <w:spacing w:after="120"/>
        <w:jc w:val="center"/>
        <w:outlineLvl w:val="0"/>
        <w:rPr>
          <w:rFonts w:ascii="Verdana" w:hAnsi="Verdana" w:cs="TTE1768698t00"/>
          <w:b/>
          <w:sz w:val="20"/>
          <w:szCs w:val="20"/>
        </w:rPr>
      </w:pPr>
      <w:bookmarkStart w:id="50" w:name="_Toc451267368"/>
      <w:r w:rsidRPr="00F13FB2">
        <w:rPr>
          <w:rFonts w:ascii="Verdana" w:hAnsi="Verdana" w:cs="TTE1768698t00"/>
          <w:b/>
          <w:sz w:val="20"/>
          <w:szCs w:val="20"/>
        </w:rPr>
        <w:t xml:space="preserve">§ </w:t>
      </w:r>
      <w:r w:rsidR="00A75998" w:rsidRPr="00F13FB2">
        <w:rPr>
          <w:rFonts w:ascii="Verdana" w:hAnsi="Verdana" w:cs="TTE1768698t00"/>
          <w:b/>
          <w:sz w:val="20"/>
          <w:szCs w:val="20"/>
        </w:rPr>
        <w:t>2</w:t>
      </w:r>
      <w:r w:rsidR="00F329BC">
        <w:rPr>
          <w:rFonts w:ascii="Verdana" w:hAnsi="Verdana" w:cs="TTE1768698t00"/>
          <w:b/>
          <w:sz w:val="20"/>
          <w:szCs w:val="20"/>
        </w:rPr>
        <w:t>2</w:t>
      </w:r>
    </w:p>
    <w:p w14:paraId="32264BEC" w14:textId="77777777" w:rsidR="00943605" w:rsidRPr="00F13FB2" w:rsidRDefault="00943605" w:rsidP="00606AF6">
      <w:pPr>
        <w:spacing w:after="120"/>
        <w:jc w:val="center"/>
        <w:outlineLvl w:val="0"/>
        <w:rPr>
          <w:rFonts w:ascii="Verdana" w:hAnsi="Verdana" w:cs="TTE1768698t00"/>
          <w:b/>
          <w:sz w:val="20"/>
          <w:szCs w:val="20"/>
        </w:rPr>
      </w:pPr>
      <w:r w:rsidRPr="00F13FB2">
        <w:rPr>
          <w:rFonts w:ascii="Verdana" w:hAnsi="Verdana" w:cs="TTE1768698t00"/>
          <w:b/>
          <w:sz w:val="20"/>
          <w:szCs w:val="20"/>
        </w:rPr>
        <w:t>(Ochrona</w:t>
      </w:r>
      <w:r w:rsidR="00656F86" w:rsidRPr="00F13FB2">
        <w:rPr>
          <w:rFonts w:ascii="Verdana" w:hAnsi="Verdana" w:cs="TTE1768698t00"/>
          <w:b/>
          <w:sz w:val="20"/>
          <w:szCs w:val="20"/>
        </w:rPr>
        <w:t xml:space="preserve"> </w:t>
      </w:r>
      <w:r w:rsidR="00B51D11" w:rsidRPr="00F13FB2">
        <w:rPr>
          <w:rFonts w:ascii="Verdana" w:hAnsi="Verdana" w:cs="TTE1768698t00"/>
          <w:b/>
          <w:sz w:val="20"/>
          <w:szCs w:val="20"/>
        </w:rPr>
        <w:t>D</w:t>
      </w:r>
      <w:r w:rsidRPr="00F13FB2">
        <w:rPr>
          <w:rFonts w:ascii="Verdana" w:hAnsi="Verdana" w:cs="TTE1768698t00"/>
          <w:b/>
          <w:sz w:val="20"/>
          <w:szCs w:val="20"/>
        </w:rPr>
        <w:t xml:space="preserve">anych </w:t>
      </w:r>
      <w:r w:rsidR="00B51D11" w:rsidRPr="00F13FB2">
        <w:rPr>
          <w:rFonts w:ascii="Verdana" w:hAnsi="Verdana" w:cs="TTE1768698t00"/>
          <w:b/>
          <w:sz w:val="20"/>
          <w:szCs w:val="20"/>
        </w:rPr>
        <w:t>O</w:t>
      </w:r>
      <w:r w:rsidRPr="00F13FB2">
        <w:rPr>
          <w:rFonts w:ascii="Verdana" w:hAnsi="Verdana" w:cs="TTE1768698t00"/>
          <w:b/>
          <w:sz w:val="20"/>
          <w:szCs w:val="20"/>
        </w:rPr>
        <w:t>sobowych)</w:t>
      </w:r>
    </w:p>
    <w:p w14:paraId="023B60B3" w14:textId="77777777" w:rsidR="00BB6D88" w:rsidRPr="00F13FB2" w:rsidRDefault="00BB6D88" w:rsidP="009225BA">
      <w:pPr>
        <w:pStyle w:val="Akapitzlist"/>
        <w:numPr>
          <w:ilvl w:val="0"/>
          <w:numId w:val="32"/>
        </w:numPr>
        <w:spacing w:before="120" w:after="120" w:line="276" w:lineRule="auto"/>
        <w:ind w:left="567" w:hanging="567"/>
        <w:contextualSpacing w:val="0"/>
        <w:jc w:val="both"/>
        <w:rPr>
          <w:rFonts w:ascii="Verdana" w:hAnsi="Verdana" w:cs="Segoe UI"/>
          <w:color w:val="auto"/>
          <w:sz w:val="20"/>
          <w:szCs w:val="20"/>
        </w:rPr>
      </w:pPr>
      <w:bookmarkStart w:id="51" w:name="_Hlk194498313"/>
      <w:r w:rsidRPr="00F13FB2">
        <w:rPr>
          <w:rFonts w:ascii="Verdana" w:hAnsi="Verdana" w:cs="Segoe UI"/>
          <w:color w:val="auto"/>
          <w:sz w:val="20"/>
          <w:szCs w:val="20"/>
        </w:rPr>
        <w:t xml:space="preserve">Wykonawca w związku z zawarciem i wykonywaniem niniejszej </w:t>
      </w:r>
      <w:r w:rsidR="00466667" w:rsidRPr="00F13FB2">
        <w:rPr>
          <w:rFonts w:ascii="Verdana" w:hAnsi="Verdana" w:cs="Segoe UI"/>
          <w:color w:val="auto"/>
          <w:sz w:val="20"/>
          <w:szCs w:val="20"/>
        </w:rPr>
        <w:t>U</w:t>
      </w:r>
      <w:r w:rsidRPr="00F13FB2">
        <w:rPr>
          <w:rFonts w:ascii="Verdana" w:hAnsi="Verdana" w:cs="Segoe UI"/>
          <w:color w:val="auto"/>
          <w:sz w:val="20"/>
          <w:szCs w:val="20"/>
        </w:rPr>
        <w:t>mowy będzie pe</w:t>
      </w:r>
      <w:r w:rsidRPr="00F13FB2">
        <w:rPr>
          <w:rFonts w:ascii="Verdana" w:eastAsia="Malgun Gothic Semilight" w:hAnsi="Verdana" w:cs="Segoe UI"/>
          <w:color w:val="auto"/>
          <w:sz w:val="20"/>
          <w:szCs w:val="20"/>
        </w:rPr>
        <w:t>ł</w:t>
      </w:r>
      <w:r w:rsidRPr="00F13FB2">
        <w:rPr>
          <w:rFonts w:ascii="Verdana" w:hAnsi="Verdana" w:cs="Segoe UI"/>
          <w:color w:val="auto"/>
          <w:sz w:val="20"/>
          <w:szCs w:val="20"/>
        </w:rPr>
        <w:t>nić funkcję:</w:t>
      </w:r>
    </w:p>
    <w:p w14:paraId="3AF973D7" w14:textId="6E4EE66D" w:rsidR="00BB6D88" w:rsidRPr="00F13FB2" w:rsidRDefault="00BB6D88" w:rsidP="00C439F2">
      <w:pPr>
        <w:pStyle w:val="Akapitzlist"/>
        <w:numPr>
          <w:ilvl w:val="1"/>
          <w:numId w:val="60"/>
        </w:numPr>
        <w:spacing w:before="120" w:after="120" w:line="276" w:lineRule="auto"/>
        <w:ind w:left="993" w:hanging="426"/>
        <w:contextualSpacing w:val="0"/>
        <w:jc w:val="both"/>
        <w:rPr>
          <w:rFonts w:ascii="Verdana" w:hAnsi="Verdana" w:cs="Segoe UI"/>
          <w:color w:val="auto"/>
          <w:sz w:val="20"/>
          <w:szCs w:val="20"/>
        </w:rPr>
      </w:pPr>
      <w:r w:rsidRPr="00F13FB2">
        <w:rPr>
          <w:rFonts w:ascii="Verdana" w:hAnsi="Verdana" w:cs="Arial"/>
          <w:color w:val="auto"/>
          <w:sz w:val="20"/>
          <w:szCs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w:t>
      </w:r>
    </w:p>
    <w:bookmarkEnd w:id="51"/>
    <w:p w14:paraId="0EDDDD85" w14:textId="3C938E82" w:rsidR="00BB6D88" w:rsidRPr="00F13FB2" w:rsidRDefault="00BB6D88" w:rsidP="00C439F2">
      <w:pPr>
        <w:pStyle w:val="Akapitzlist"/>
        <w:numPr>
          <w:ilvl w:val="1"/>
          <w:numId w:val="60"/>
        </w:numPr>
        <w:spacing w:before="120" w:after="120" w:line="276" w:lineRule="auto"/>
        <w:ind w:left="993" w:hanging="426"/>
        <w:contextualSpacing w:val="0"/>
        <w:jc w:val="both"/>
        <w:rPr>
          <w:rFonts w:ascii="Verdana" w:hAnsi="Verdana" w:cs="Segoe UI"/>
          <w:color w:val="auto"/>
          <w:sz w:val="20"/>
          <w:szCs w:val="20"/>
        </w:rPr>
      </w:pPr>
      <w:r w:rsidRPr="00F13FB2">
        <w:rPr>
          <w:rFonts w:ascii="Verdana" w:hAnsi="Verdana" w:cs="Arial"/>
          <w:color w:val="auto"/>
          <w:sz w:val="20"/>
          <w:szCs w:val="20"/>
        </w:rPr>
        <w:t xml:space="preserve">Samodzielnego administratora danych osobowych, zgodnie z przepisami RODO </w:t>
      </w:r>
      <w:r w:rsidR="00D86E10">
        <w:rPr>
          <w:rFonts w:ascii="Verdana" w:hAnsi="Verdana" w:cs="Arial"/>
          <w:color w:val="auto"/>
          <w:sz w:val="20"/>
          <w:szCs w:val="20"/>
        </w:rPr>
        <w:br/>
      </w:r>
      <w:r w:rsidRPr="00F13FB2">
        <w:rPr>
          <w:rFonts w:ascii="Verdana" w:hAnsi="Verdana" w:cs="Arial"/>
          <w:color w:val="auto"/>
          <w:sz w:val="20"/>
          <w:szCs w:val="20"/>
        </w:rPr>
        <w:t>– w zakresie pozostałych danych osobowych.</w:t>
      </w:r>
    </w:p>
    <w:p w14:paraId="7087FCB3" w14:textId="77777777" w:rsidR="00BB6D88" w:rsidRPr="00F13FB2" w:rsidRDefault="00BB6D88" w:rsidP="009225BA">
      <w:pPr>
        <w:pStyle w:val="Akapitzlist"/>
        <w:numPr>
          <w:ilvl w:val="0"/>
          <w:numId w:val="32"/>
        </w:numPr>
        <w:spacing w:before="120" w:after="120" w:line="276" w:lineRule="auto"/>
        <w:ind w:left="567" w:hanging="567"/>
        <w:contextualSpacing w:val="0"/>
        <w:jc w:val="both"/>
        <w:rPr>
          <w:rFonts w:ascii="Verdana" w:hAnsi="Verdana" w:cs="Segoe UI"/>
          <w:color w:val="auto"/>
          <w:sz w:val="20"/>
          <w:szCs w:val="20"/>
        </w:rPr>
      </w:pPr>
      <w:r w:rsidRPr="00F13FB2">
        <w:rPr>
          <w:rFonts w:ascii="Verdana" w:hAnsi="Verdana" w:cs="Arial"/>
          <w:color w:val="auto"/>
          <w:sz w:val="20"/>
          <w:szCs w:val="20"/>
        </w:rPr>
        <w:t>Administratorem danych osobowych po stronie Zamawiającego jest Generalny Dyrektor Dróg Krajowych i Autostrad.</w:t>
      </w:r>
    </w:p>
    <w:p w14:paraId="2BF64083" w14:textId="3AA08991" w:rsidR="00BB6D88" w:rsidRPr="00F13FB2" w:rsidRDefault="00BB6D88" w:rsidP="009225BA">
      <w:pPr>
        <w:pStyle w:val="Akapitzlist"/>
        <w:numPr>
          <w:ilvl w:val="0"/>
          <w:numId w:val="32"/>
        </w:numPr>
        <w:spacing w:before="120" w:after="120" w:line="276" w:lineRule="auto"/>
        <w:ind w:left="567" w:hanging="567"/>
        <w:contextualSpacing w:val="0"/>
        <w:jc w:val="both"/>
        <w:rPr>
          <w:rFonts w:ascii="Verdana" w:hAnsi="Verdana" w:cs="Segoe UI"/>
          <w:color w:val="auto"/>
          <w:sz w:val="20"/>
          <w:szCs w:val="20"/>
        </w:rPr>
      </w:pPr>
      <w:r w:rsidRPr="00F13FB2">
        <w:rPr>
          <w:rFonts w:ascii="Verdana" w:hAnsi="Verdana" w:cs="Arial"/>
          <w:color w:val="auto"/>
          <w:sz w:val="20"/>
          <w:szCs w:val="20"/>
        </w:rPr>
        <w:t xml:space="preserve">Wykonawca zobowiązuje się poinformować wszystkie osoby fizyczne związane </w:t>
      </w:r>
      <w:r w:rsidR="001D081D" w:rsidRPr="00F13FB2">
        <w:rPr>
          <w:rFonts w:ascii="Verdana" w:hAnsi="Verdana" w:cs="Arial"/>
          <w:color w:val="auto"/>
          <w:sz w:val="20"/>
          <w:szCs w:val="20"/>
        </w:rPr>
        <w:br/>
      </w:r>
      <w:r w:rsidRPr="00F13FB2">
        <w:rPr>
          <w:rFonts w:ascii="Verdana" w:hAnsi="Verdana" w:cs="Arial"/>
          <w:color w:val="auto"/>
          <w:sz w:val="20"/>
          <w:szCs w:val="20"/>
        </w:rPr>
        <w:t xml:space="preserve">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 </w:t>
      </w:r>
    </w:p>
    <w:p w14:paraId="036C477D" w14:textId="7D8685DA" w:rsidR="004C57CA" w:rsidRPr="0051727C" w:rsidRDefault="00BB6D88" w:rsidP="004C57CA">
      <w:pPr>
        <w:pStyle w:val="Akapitzlist"/>
        <w:numPr>
          <w:ilvl w:val="0"/>
          <w:numId w:val="32"/>
        </w:numPr>
        <w:spacing w:line="276" w:lineRule="auto"/>
        <w:ind w:left="426" w:hanging="426"/>
        <w:jc w:val="both"/>
        <w:rPr>
          <w:rFonts w:ascii="Verdana" w:hAnsi="Verdana" w:cs="Arial"/>
          <w:sz w:val="20"/>
          <w:szCs w:val="20"/>
        </w:rPr>
      </w:pPr>
      <w:r w:rsidRPr="00F13FB2">
        <w:rPr>
          <w:rFonts w:ascii="Verdana" w:hAnsi="Verdana" w:cs="Arial"/>
          <w:color w:val="auto"/>
          <w:sz w:val="20"/>
          <w:szCs w:val="20"/>
        </w:rPr>
        <w:t>Obowiązek, o którym mowa w ust. 3, zostanie wykonany poprzez przekazanie osobom, których dane osobowe przetwarza Zamawiający</w:t>
      </w:r>
      <w:r w:rsidR="00F44D35" w:rsidRPr="00F13FB2">
        <w:rPr>
          <w:rFonts w:ascii="Verdana" w:hAnsi="Verdana" w:cs="Arial"/>
          <w:color w:val="auto"/>
          <w:sz w:val="20"/>
          <w:szCs w:val="20"/>
        </w:rPr>
        <w:t xml:space="preserve"> </w:t>
      </w:r>
      <w:r w:rsidRPr="00F13FB2">
        <w:rPr>
          <w:rFonts w:ascii="Verdana" w:hAnsi="Verdana" w:cs="Arial"/>
          <w:color w:val="auto"/>
          <w:sz w:val="20"/>
          <w:szCs w:val="20"/>
        </w:rPr>
        <w:t>aktualnej klauzuli informacyjnej</w:t>
      </w:r>
      <w:r w:rsidR="000A46E8" w:rsidRPr="00F13FB2">
        <w:rPr>
          <w:rFonts w:ascii="Verdana" w:hAnsi="Verdana" w:cs="Arial"/>
          <w:color w:val="auto"/>
          <w:sz w:val="20"/>
          <w:szCs w:val="20"/>
        </w:rPr>
        <w:t xml:space="preserve">, </w:t>
      </w:r>
      <w:r w:rsidR="00D86E10">
        <w:rPr>
          <w:rFonts w:ascii="Verdana" w:hAnsi="Verdana" w:cs="Arial"/>
          <w:color w:val="auto"/>
          <w:sz w:val="20"/>
          <w:szCs w:val="20"/>
        </w:rPr>
        <w:br/>
      </w:r>
      <w:r w:rsidR="004C57CA" w:rsidRPr="006C7B20">
        <w:rPr>
          <w:rFonts w:ascii="Verdana" w:hAnsi="Verdana" w:cs="Arial"/>
          <w:sz w:val="20"/>
          <w:szCs w:val="20"/>
        </w:rPr>
        <w:t xml:space="preserve">stanowiącej </w:t>
      </w:r>
      <w:r w:rsidR="004C57CA" w:rsidRPr="00B64597">
        <w:rPr>
          <w:rFonts w:ascii="Verdana" w:hAnsi="Verdana" w:cs="Arial"/>
          <w:b/>
          <w:bCs/>
          <w:sz w:val="20"/>
          <w:szCs w:val="20"/>
        </w:rPr>
        <w:t>Załącznik nr [5]</w:t>
      </w:r>
      <w:r w:rsidR="004C57CA">
        <w:rPr>
          <w:rFonts w:ascii="Verdana" w:hAnsi="Verdana" w:cs="Arial"/>
          <w:sz w:val="20"/>
          <w:szCs w:val="20"/>
        </w:rPr>
        <w:t xml:space="preserve"> do Umowy:</w:t>
      </w:r>
    </w:p>
    <w:p w14:paraId="6BFF4785" w14:textId="77777777" w:rsidR="004C57CA" w:rsidRDefault="004C57CA" w:rsidP="004C57CA">
      <w:pPr>
        <w:pStyle w:val="Akapitzlist"/>
        <w:numPr>
          <w:ilvl w:val="1"/>
          <w:numId w:val="32"/>
        </w:numPr>
        <w:spacing w:line="276" w:lineRule="auto"/>
        <w:ind w:left="709" w:hanging="283"/>
        <w:jc w:val="both"/>
        <w:rPr>
          <w:rFonts w:ascii="Verdana" w:hAnsi="Verdana" w:cs="Arial"/>
          <w:sz w:val="20"/>
          <w:szCs w:val="20"/>
        </w:rPr>
      </w:pPr>
      <w:r w:rsidRPr="0051727C">
        <w:rPr>
          <w:rFonts w:ascii="Verdana" w:hAnsi="Verdana" w:cs="Arial"/>
          <w:sz w:val="20"/>
          <w:szCs w:val="20"/>
        </w:rPr>
        <w:t xml:space="preserve">pracownikom i współpracownikom Inspektora Nadzoru oraz </w:t>
      </w:r>
      <w:r>
        <w:rPr>
          <w:rFonts w:ascii="Verdana" w:hAnsi="Verdana" w:cs="Arial"/>
          <w:sz w:val="20"/>
          <w:szCs w:val="20"/>
        </w:rPr>
        <w:t>w</w:t>
      </w:r>
      <w:r w:rsidRPr="0051727C">
        <w:rPr>
          <w:rFonts w:ascii="Verdana" w:hAnsi="Verdana" w:cs="Arial"/>
          <w:sz w:val="20"/>
          <w:szCs w:val="20"/>
        </w:rPr>
        <w:t xml:space="preserve">ykonawcy </w:t>
      </w:r>
      <w:r>
        <w:rPr>
          <w:rFonts w:ascii="Verdana" w:hAnsi="Verdana" w:cs="Arial"/>
          <w:sz w:val="20"/>
          <w:szCs w:val="20"/>
        </w:rPr>
        <w:t>r</w:t>
      </w:r>
      <w:r w:rsidRPr="0051727C">
        <w:rPr>
          <w:rFonts w:ascii="Verdana" w:hAnsi="Verdana" w:cs="Arial"/>
          <w:sz w:val="20"/>
          <w:szCs w:val="20"/>
        </w:rPr>
        <w:t>obót,</w:t>
      </w:r>
      <w:r>
        <w:rPr>
          <w:rFonts w:ascii="Verdana" w:hAnsi="Verdana" w:cs="Arial"/>
          <w:sz w:val="20"/>
          <w:szCs w:val="20"/>
        </w:rPr>
        <w:t xml:space="preserve"> </w:t>
      </w:r>
      <w:r>
        <w:rPr>
          <w:rFonts w:ascii="Verdana" w:hAnsi="Verdana" w:cs="Arial"/>
          <w:sz w:val="20"/>
          <w:szCs w:val="20"/>
        </w:rPr>
        <w:br/>
      </w:r>
      <w:r w:rsidRPr="0051727C">
        <w:rPr>
          <w:rFonts w:ascii="Verdana" w:hAnsi="Verdana" w:cs="Arial"/>
          <w:sz w:val="20"/>
          <w:szCs w:val="20"/>
        </w:rPr>
        <w:t>z którym zawarto Umowę,</w:t>
      </w:r>
    </w:p>
    <w:p w14:paraId="3B67B39A" w14:textId="77777777" w:rsidR="004C57CA" w:rsidRDefault="004C57CA" w:rsidP="004C57CA">
      <w:pPr>
        <w:pStyle w:val="Akapitzlist"/>
        <w:numPr>
          <w:ilvl w:val="1"/>
          <w:numId w:val="32"/>
        </w:numPr>
        <w:spacing w:line="276" w:lineRule="auto"/>
        <w:ind w:left="709" w:hanging="283"/>
        <w:jc w:val="both"/>
        <w:rPr>
          <w:rFonts w:ascii="Verdana" w:hAnsi="Verdana" w:cs="Arial"/>
          <w:sz w:val="20"/>
          <w:szCs w:val="20"/>
        </w:rPr>
      </w:pPr>
      <w:r w:rsidRPr="0051727C">
        <w:rPr>
          <w:rFonts w:ascii="Verdana" w:hAnsi="Verdana" w:cs="Arial"/>
          <w:sz w:val="20"/>
          <w:szCs w:val="20"/>
        </w:rPr>
        <w:t>pracownikom lub współpracownikom podwykonawców i dalszych podwykonawców</w:t>
      </w:r>
      <w:r>
        <w:rPr>
          <w:rFonts w:ascii="Verdana" w:hAnsi="Verdana" w:cs="Arial"/>
          <w:sz w:val="20"/>
          <w:szCs w:val="20"/>
        </w:rPr>
        <w:t xml:space="preserve"> </w:t>
      </w:r>
      <w:r w:rsidRPr="0051727C">
        <w:rPr>
          <w:rFonts w:ascii="Verdana" w:hAnsi="Verdana" w:cs="Arial"/>
          <w:sz w:val="20"/>
          <w:szCs w:val="20"/>
        </w:rPr>
        <w:t>zaangażowanych w realizację Umowy,</w:t>
      </w:r>
      <w:r>
        <w:rPr>
          <w:rFonts w:ascii="Verdana" w:hAnsi="Verdana" w:cs="Arial"/>
          <w:sz w:val="20"/>
          <w:szCs w:val="20"/>
        </w:rPr>
        <w:t xml:space="preserve"> </w:t>
      </w:r>
    </w:p>
    <w:p w14:paraId="1461DF35" w14:textId="77777777" w:rsidR="004C57CA" w:rsidRPr="0051727C" w:rsidRDefault="004C57CA" w:rsidP="004C57CA">
      <w:pPr>
        <w:pStyle w:val="Akapitzlist"/>
        <w:numPr>
          <w:ilvl w:val="1"/>
          <w:numId w:val="32"/>
        </w:numPr>
        <w:spacing w:line="276" w:lineRule="auto"/>
        <w:ind w:left="709" w:hanging="283"/>
        <w:jc w:val="both"/>
        <w:rPr>
          <w:rFonts w:ascii="Verdana" w:hAnsi="Verdana" w:cs="Arial"/>
          <w:sz w:val="20"/>
          <w:szCs w:val="20"/>
        </w:rPr>
      </w:pPr>
      <w:r w:rsidRPr="0051727C">
        <w:rPr>
          <w:rFonts w:ascii="Verdana" w:hAnsi="Verdana" w:cs="Arial"/>
          <w:sz w:val="20"/>
          <w:szCs w:val="20"/>
        </w:rPr>
        <w:t>osobom fizycznym, w tym przedsiębiorcom, którzy są stronami Umów.</w:t>
      </w:r>
    </w:p>
    <w:p w14:paraId="175C2DC8" w14:textId="7AC1B618" w:rsidR="00BB6D88" w:rsidRPr="00F13FB2" w:rsidRDefault="00BB6D88" w:rsidP="00B64597">
      <w:pPr>
        <w:pStyle w:val="Akapitzlist"/>
        <w:spacing w:before="120" w:after="120" w:line="276" w:lineRule="auto"/>
        <w:ind w:left="567"/>
        <w:contextualSpacing w:val="0"/>
        <w:jc w:val="both"/>
        <w:rPr>
          <w:rFonts w:ascii="Verdana" w:hAnsi="Verdana" w:cs="Segoe UI"/>
          <w:sz w:val="20"/>
          <w:szCs w:val="20"/>
        </w:rPr>
      </w:pPr>
      <w:r w:rsidRPr="00F13FB2">
        <w:rPr>
          <w:rFonts w:ascii="Verdana" w:hAnsi="Verdana" w:cs="Arial"/>
          <w:sz w:val="20"/>
          <w:szCs w:val="20"/>
        </w:rPr>
        <w:t xml:space="preserve">- oraz przeprowadzenie wszelkich innych czynności niezbędnych do wykonania w imieniu Zamawiającego obowiązku informacyjnego określonego w RODO wobec tych osób. </w:t>
      </w:r>
    </w:p>
    <w:p w14:paraId="4655225B" w14:textId="77777777" w:rsidR="00BB6D88" w:rsidRPr="00D86E10" w:rsidRDefault="00BB6D88" w:rsidP="009225BA">
      <w:pPr>
        <w:pStyle w:val="Akapitzlist"/>
        <w:numPr>
          <w:ilvl w:val="0"/>
          <w:numId w:val="32"/>
        </w:numPr>
        <w:spacing w:before="120" w:after="120" w:line="276" w:lineRule="auto"/>
        <w:ind w:left="567" w:hanging="567"/>
        <w:contextualSpacing w:val="0"/>
        <w:jc w:val="both"/>
        <w:rPr>
          <w:rFonts w:ascii="Verdana" w:hAnsi="Verdana" w:cs="Segoe UI"/>
          <w:color w:val="auto"/>
          <w:sz w:val="20"/>
          <w:szCs w:val="20"/>
        </w:rPr>
      </w:pPr>
      <w:r w:rsidRPr="00F13FB2">
        <w:rPr>
          <w:rFonts w:ascii="Verdana" w:hAnsi="Verdana" w:cs="Arial"/>
          <w:color w:val="auto"/>
          <w:sz w:val="20"/>
          <w:szCs w:val="20"/>
        </w:rPr>
        <w:lastRenderedPageBreak/>
        <w:t>Wykonawca ponosi wobec Zamawiającego pełną odpowiedzialność z tytułu niewykonania lub nienależytego wykonania obowiązków wskazanych powyżej.</w:t>
      </w:r>
    </w:p>
    <w:p w14:paraId="2238B389" w14:textId="77777777" w:rsidR="00D86E10" w:rsidRPr="00F13FB2" w:rsidRDefault="00D86E10" w:rsidP="00D86E10">
      <w:pPr>
        <w:pStyle w:val="Akapitzlist"/>
        <w:spacing w:after="120"/>
        <w:ind w:left="567"/>
        <w:contextualSpacing w:val="0"/>
        <w:jc w:val="both"/>
        <w:rPr>
          <w:rFonts w:ascii="Verdana" w:hAnsi="Verdana" w:cs="Segoe UI"/>
          <w:color w:val="auto"/>
          <w:sz w:val="20"/>
          <w:szCs w:val="20"/>
        </w:rPr>
      </w:pPr>
    </w:p>
    <w:bookmarkEnd w:id="50"/>
    <w:p w14:paraId="4B13C896" w14:textId="5B57788E" w:rsidR="00F0305E" w:rsidRPr="00F13FB2" w:rsidRDefault="00F0305E" w:rsidP="00D86E10">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59570B" w:rsidRPr="00F13FB2">
        <w:rPr>
          <w:rFonts w:ascii="Verdana" w:hAnsi="Verdana" w:cs="TTE1768698t00"/>
          <w:b/>
          <w:sz w:val="20"/>
          <w:szCs w:val="20"/>
        </w:rPr>
        <w:t xml:space="preserve"> </w:t>
      </w:r>
      <w:r w:rsidR="00943605" w:rsidRPr="00F13FB2">
        <w:rPr>
          <w:rFonts w:ascii="Verdana" w:hAnsi="Verdana" w:cs="TTE1768698t00"/>
          <w:b/>
          <w:sz w:val="20"/>
          <w:szCs w:val="20"/>
        </w:rPr>
        <w:t>2</w:t>
      </w:r>
      <w:r w:rsidR="007713D0">
        <w:rPr>
          <w:rFonts w:ascii="Verdana" w:hAnsi="Verdana" w:cs="TTE1768698t00"/>
          <w:b/>
          <w:sz w:val="20"/>
          <w:szCs w:val="20"/>
        </w:rPr>
        <w:t>3</w:t>
      </w:r>
    </w:p>
    <w:p w14:paraId="5102FFED" w14:textId="77777777" w:rsidR="00F0305E" w:rsidRPr="00F13FB2" w:rsidRDefault="00F0305E" w:rsidP="00D86E10">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B51D11" w:rsidRPr="00F13FB2">
        <w:rPr>
          <w:rFonts w:ascii="Verdana" w:hAnsi="Verdana" w:cs="TTE1768698t00"/>
          <w:b/>
          <w:sz w:val="20"/>
          <w:szCs w:val="20"/>
        </w:rPr>
        <w:t>D</w:t>
      </w:r>
      <w:r w:rsidR="0080470C" w:rsidRPr="00F13FB2">
        <w:rPr>
          <w:rFonts w:ascii="Verdana" w:hAnsi="Verdana" w:cs="TTE1768698t00"/>
          <w:b/>
          <w:sz w:val="20"/>
          <w:szCs w:val="20"/>
        </w:rPr>
        <w:t>ane</w:t>
      </w:r>
      <w:r w:rsidRPr="00F13FB2">
        <w:rPr>
          <w:rFonts w:ascii="Verdana" w:hAnsi="Verdana" w:cs="TTE1768698t00"/>
          <w:b/>
          <w:sz w:val="20"/>
          <w:szCs w:val="20"/>
        </w:rPr>
        <w:t xml:space="preserve"> do </w:t>
      </w:r>
      <w:r w:rsidR="00B51D11" w:rsidRPr="00F13FB2">
        <w:rPr>
          <w:rFonts w:ascii="Verdana" w:hAnsi="Verdana" w:cs="TTE1768698t00"/>
          <w:b/>
          <w:sz w:val="20"/>
          <w:szCs w:val="20"/>
        </w:rPr>
        <w:t>K</w:t>
      </w:r>
      <w:r w:rsidRPr="00F13FB2">
        <w:rPr>
          <w:rFonts w:ascii="Verdana" w:hAnsi="Verdana" w:cs="TTE1768698t00"/>
          <w:b/>
          <w:sz w:val="20"/>
          <w:szCs w:val="20"/>
        </w:rPr>
        <w:t>ontaktu)</w:t>
      </w:r>
    </w:p>
    <w:p w14:paraId="7B211457" w14:textId="77777777" w:rsidR="00F650AA" w:rsidRPr="00F13FB2" w:rsidRDefault="00F650AA" w:rsidP="00D86E10">
      <w:pPr>
        <w:numPr>
          <w:ilvl w:val="0"/>
          <w:numId w:val="5"/>
        </w:numPr>
        <w:tabs>
          <w:tab w:val="clear" w:pos="2340"/>
        </w:tabs>
        <w:spacing w:after="120" w:line="276" w:lineRule="auto"/>
        <w:ind w:left="567" w:hanging="567"/>
        <w:jc w:val="both"/>
        <w:rPr>
          <w:rFonts w:ascii="Verdana" w:hAnsi="Verdana"/>
          <w:sz w:val="20"/>
          <w:szCs w:val="20"/>
        </w:rPr>
      </w:pPr>
      <w:r w:rsidRPr="00F13FB2">
        <w:rPr>
          <w:rFonts w:ascii="Verdana" w:hAnsi="Verdana"/>
          <w:sz w:val="20"/>
          <w:szCs w:val="20"/>
        </w:rPr>
        <w:t xml:space="preserve">Do bieżącej współpracy w sprawach związanych z wykonywaniem Umowy upoważnieni są: </w:t>
      </w:r>
    </w:p>
    <w:p w14:paraId="3F16475D" w14:textId="7B1DA42F" w:rsidR="00F650AA" w:rsidRPr="00C439F2" w:rsidRDefault="00F650AA" w:rsidP="00C439F2">
      <w:pPr>
        <w:pStyle w:val="Akapitzlist"/>
        <w:numPr>
          <w:ilvl w:val="0"/>
          <w:numId w:val="72"/>
        </w:numPr>
        <w:tabs>
          <w:tab w:val="left" w:pos="3686"/>
        </w:tabs>
        <w:spacing w:after="80" w:line="276" w:lineRule="auto"/>
        <w:ind w:left="993" w:hanging="426"/>
        <w:jc w:val="both"/>
        <w:rPr>
          <w:rFonts w:ascii="Verdana" w:hAnsi="Verdana"/>
          <w:sz w:val="20"/>
          <w:szCs w:val="20"/>
        </w:rPr>
      </w:pPr>
      <w:r w:rsidRPr="00C439F2">
        <w:rPr>
          <w:rFonts w:ascii="Verdana" w:hAnsi="Verdana"/>
          <w:sz w:val="20"/>
          <w:szCs w:val="20"/>
        </w:rPr>
        <w:t>ze strony Zamawiającego:</w:t>
      </w:r>
      <w:r w:rsidR="00F44D35" w:rsidRPr="00C439F2">
        <w:rPr>
          <w:rFonts w:ascii="Verdana" w:hAnsi="Verdana"/>
          <w:sz w:val="20"/>
          <w:szCs w:val="20"/>
        </w:rPr>
        <w:t xml:space="preserve"> </w:t>
      </w:r>
      <w:r w:rsidR="006459B4" w:rsidRPr="00C439F2">
        <w:rPr>
          <w:rFonts w:ascii="Verdana" w:hAnsi="Verdana"/>
          <w:sz w:val="20"/>
          <w:szCs w:val="20"/>
        </w:rPr>
        <w:t>[…]</w:t>
      </w:r>
      <w:r w:rsidRPr="00C439F2">
        <w:rPr>
          <w:rFonts w:ascii="Verdana" w:hAnsi="Verdana"/>
          <w:sz w:val="20"/>
          <w:szCs w:val="20"/>
        </w:rPr>
        <w:t>;</w:t>
      </w:r>
    </w:p>
    <w:p w14:paraId="54BC9B11" w14:textId="3B3090E4" w:rsidR="00F650AA" w:rsidRPr="00C439F2" w:rsidRDefault="00F650AA" w:rsidP="00C439F2">
      <w:pPr>
        <w:pStyle w:val="Akapitzlist"/>
        <w:numPr>
          <w:ilvl w:val="0"/>
          <w:numId w:val="72"/>
        </w:numPr>
        <w:tabs>
          <w:tab w:val="left" w:pos="3402"/>
        </w:tabs>
        <w:spacing w:after="80" w:line="276" w:lineRule="auto"/>
        <w:ind w:left="993" w:hanging="426"/>
        <w:jc w:val="both"/>
        <w:rPr>
          <w:rFonts w:ascii="Verdana" w:hAnsi="Verdana"/>
          <w:sz w:val="20"/>
          <w:szCs w:val="20"/>
        </w:rPr>
      </w:pPr>
      <w:r w:rsidRPr="00C439F2">
        <w:rPr>
          <w:rFonts w:ascii="Verdana" w:hAnsi="Verdana"/>
          <w:sz w:val="20"/>
          <w:szCs w:val="20"/>
        </w:rPr>
        <w:t xml:space="preserve">ze strony Wykonawcy: </w:t>
      </w:r>
      <w:r w:rsidR="00C439F2">
        <w:rPr>
          <w:rFonts w:ascii="Verdana" w:hAnsi="Verdana"/>
          <w:sz w:val="20"/>
          <w:szCs w:val="20"/>
        </w:rPr>
        <w:tab/>
      </w:r>
      <w:r w:rsidR="00C439F2">
        <w:rPr>
          <w:rFonts w:ascii="Verdana" w:hAnsi="Verdana"/>
          <w:sz w:val="20"/>
          <w:szCs w:val="20"/>
        </w:rPr>
        <w:tab/>
        <w:t xml:space="preserve">   </w:t>
      </w:r>
      <w:r w:rsidR="006459B4" w:rsidRPr="00C439F2">
        <w:rPr>
          <w:rFonts w:ascii="Verdana" w:hAnsi="Verdana"/>
          <w:sz w:val="20"/>
          <w:szCs w:val="20"/>
        </w:rPr>
        <w:t>[…].</w:t>
      </w:r>
    </w:p>
    <w:p w14:paraId="6295C4AC" w14:textId="77777777" w:rsidR="0080470C" w:rsidRPr="00F13FB2" w:rsidRDefault="0080470C" w:rsidP="009225BA">
      <w:pPr>
        <w:numPr>
          <w:ilvl w:val="0"/>
          <w:numId w:val="5"/>
        </w:numPr>
        <w:tabs>
          <w:tab w:val="clear" w:pos="2340"/>
        </w:tabs>
        <w:spacing w:after="80" w:line="276" w:lineRule="auto"/>
        <w:ind w:left="567" w:hanging="567"/>
        <w:jc w:val="both"/>
        <w:rPr>
          <w:rFonts w:ascii="Verdana" w:hAnsi="Verdana" w:cs="TTE1771BD8t00"/>
          <w:sz w:val="20"/>
          <w:szCs w:val="20"/>
        </w:rPr>
      </w:pPr>
      <w:r w:rsidRPr="00F13FB2">
        <w:rPr>
          <w:rFonts w:ascii="Verdana" w:hAnsi="Verdana" w:cs="TTE1771BD8t00"/>
          <w:sz w:val="20"/>
          <w:szCs w:val="20"/>
        </w:rPr>
        <w:t>Strony ustalają następujące adresy do doręczeń:</w:t>
      </w:r>
    </w:p>
    <w:p w14:paraId="7549239F" w14:textId="77777777" w:rsidR="00C439F2" w:rsidRDefault="0080470C" w:rsidP="00C439F2">
      <w:pPr>
        <w:pStyle w:val="Akapitzlist"/>
        <w:numPr>
          <w:ilvl w:val="0"/>
          <w:numId w:val="73"/>
        </w:numPr>
        <w:spacing w:after="80" w:line="276" w:lineRule="auto"/>
        <w:ind w:left="993" w:hanging="426"/>
        <w:jc w:val="both"/>
        <w:rPr>
          <w:rFonts w:ascii="Verdana" w:hAnsi="Verdana"/>
          <w:sz w:val="20"/>
          <w:szCs w:val="20"/>
        </w:rPr>
      </w:pPr>
      <w:r w:rsidRPr="00C439F2">
        <w:rPr>
          <w:rFonts w:ascii="Verdana" w:hAnsi="Verdana"/>
          <w:sz w:val="20"/>
          <w:szCs w:val="20"/>
        </w:rPr>
        <w:t xml:space="preserve">dla Zamawiającego: </w:t>
      </w:r>
      <w:r w:rsidR="007713D0" w:rsidRPr="00C439F2">
        <w:rPr>
          <w:rFonts w:ascii="Verdana" w:hAnsi="Verdana"/>
          <w:sz w:val="20"/>
          <w:szCs w:val="20"/>
        </w:rPr>
        <w:t xml:space="preserve">GDDKiA Oddział w Łodzi, ul. Irysowa 2, 91-857 Łódź, </w:t>
      </w:r>
    </w:p>
    <w:p w14:paraId="422E143C" w14:textId="4A6DE724" w:rsidR="007713D0" w:rsidRPr="00C439F2" w:rsidRDefault="007713D0" w:rsidP="00C439F2">
      <w:pPr>
        <w:pStyle w:val="Akapitzlist"/>
        <w:spacing w:after="80" w:line="276" w:lineRule="auto"/>
        <w:ind w:left="3120" w:hanging="1"/>
        <w:jc w:val="both"/>
        <w:rPr>
          <w:rFonts w:ascii="Verdana" w:hAnsi="Verdana"/>
          <w:sz w:val="20"/>
          <w:szCs w:val="20"/>
        </w:rPr>
      </w:pPr>
      <w:r w:rsidRPr="00C439F2">
        <w:rPr>
          <w:rFonts w:ascii="Verdana" w:hAnsi="Verdana"/>
          <w:sz w:val="20"/>
          <w:szCs w:val="20"/>
        </w:rPr>
        <w:t>email: sekretariatlodz@gddkia.gov.pl</w:t>
      </w:r>
      <w:r w:rsidRPr="00C439F2" w:rsidDel="00106133">
        <w:rPr>
          <w:rFonts w:ascii="Verdana" w:hAnsi="Verdana"/>
          <w:sz w:val="20"/>
          <w:szCs w:val="20"/>
        </w:rPr>
        <w:t xml:space="preserve"> </w:t>
      </w:r>
    </w:p>
    <w:p w14:paraId="4C1E5F0E" w14:textId="5329EE33" w:rsidR="00484BB5" w:rsidRPr="00F13FB2" w:rsidRDefault="0080470C" w:rsidP="00C439F2">
      <w:pPr>
        <w:pStyle w:val="Akapitzlist"/>
        <w:numPr>
          <w:ilvl w:val="0"/>
          <w:numId w:val="73"/>
        </w:numPr>
        <w:tabs>
          <w:tab w:val="left" w:pos="3119"/>
          <w:tab w:val="left" w:pos="3261"/>
        </w:tabs>
        <w:spacing w:after="80" w:line="276" w:lineRule="auto"/>
        <w:ind w:left="993" w:hanging="426"/>
        <w:jc w:val="both"/>
        <w:rPr>
          <w:rFonts w:ascii="Verdana" w:hAnsi="Verdana"/>
          <w:sz w:val="20"/>
          <w:szCs w:val="20"/>
        </w:rPr>
      </w:pPr>
      <w:r w:rsidRPr="00F13FB2">
        <w:rPr>
          <w:rFonts w:ascii="Verdana" w:hAnsi="Verdana"/>
          <w:sz w:val="20"/>
          <w:szCs w:val="20"/>
        </w:rPr>
        <w:t>dla Wykona</w:t>
      </w:r>
      <w:r w:rsidR="004C4849" w:rsidRPr="00F13FB2">
        <w:rPr>
          <w:rFonts w:ascii="Verdana" w:hAnsi="Verdana"/>
          <w:sz w:val="20"/>
          <w:szCs w:val="20"/>
        </w:rPr>
        <w:t>w</w:t>
      </w:r>
      <w:r w:rsidRPr="00F13FB2">
        <w:rPr>
          <w:rFonts w:ascii="Verdana" w:hAnsi="Verdana"/>
          <w:sz w:val="20"/>
          <w:szCs w:val="20"/>
        </w:rPr>
        <w:t xml:space="preserve">cy: </w:t>
      </w:r>
      <w:r w:rsidR="004C4849" w:rsidRPr="00F13FB2">
        <w:rPr>
          <w:rFonts w:ascii="Verdana" w:hAnsi="Verdana"/>
          <w:sz w:val="20"/>
          <w:szCs w:val="20"/>
        </w:rPr>
        <w:tab/>
      </w:r>
      <w:r w:rsidR="004F31A5" w:rsidRPr="00F13FB2">
        <w:rPr>
          <w:rFonts w:ascii="Verdana" w:hAnsi="Verdana"/>
          <w:sz w:val="20"/>
          <w:szCs w:val="20"/>
        </w:rPr>
        <w:t>Nazwa, adres, email</w:t>
      </w:r>
      <w:r w:rsidR="006459B4" w:rsidRPr="00F13FB2">
        <w:rPr>
          <w:rFonts w:ascii="Verdana" w:hAnsi="Verdana"/>
          <w:sz w:val="20"/>
          <w:szCs w:val="20"/>
        </w:rPr>
        <w:t xml:space="preserve"> […]</w:t>
      </w:r>
      <w:r w:rsidR="004F7004" w:rsidRPr="00F13FB2">
        <w:rPr>
          <w:rFonts w:ascii="Verdana" w:hAnsi="Verdana"/>
          <w:sz w:val="20"/>
          <w:szCs w:val="20"/>
        </w:rPr>
        <w:t>.</w:t>
      </w:r>
    </w:p>
    <w:p w14:paraId="44318729" w14:textId="2684D853" w:rsidR="005341AC" w:rsidRDefault="00B027C0" w:rsidP="009225BA">
      <w:pPr>
        <w:spacing w:before="120" w:after="80" w:line="276" w:lineRule="auto"/>
        <w:ind w:left="567" w:hanging="567"/>
        <w:jc w:val="both"/>
        <w:rPr>
          <w:rFonts w:ascii="Verdana" w:hAnsi="Verdana"/>
          <w:sz w:val="20"/>
          <w:szCs w:val="20"/>
        </w:rPr>
      </w:pPr>
      <w:r w:rsidRPr="00F13FB2">
        <w:rPr>
          <w:rFonts w:ascii="Verdana" w:hAnsi="Verdana" w:cs="TTE1771BD8t00"/>
          <w:sz w:val="20"/>
          <w:szCs w:val="20"/>
        </w:rPr>
        <w:t xml:space="preserve">3. </w:t>
      </w:r>
      <w:r w:rsidR="00F44D35" w:rsidRPr="00F13FB2">
        <w:rPr>
          <w:rFonts w:ascii="Verdana" w:hAnsi="Verdana" w:cs="TTE1771BD8t00"/>
          <w:sz w:val="20"/>
          <w:szCs w:val="20"/>
        </w:rPr>
        <w:tab/>
      </w:r>
      <w:r w:rsidR="00484BB5" w:rsidRPr="00F13FB2">
        <w:rPr>
          <w:rFonts w:ascii="Verdana" w:hAnsi="Verdana" w:cs="TTE1771BD8t00"/>
          <w:sz w:val="20"/>
          <w:szCs w:val="20"/>
        </w:rPr>
        <w:t xml:space="preserve">Zmiana </w:t>
      </w:r>
      <w:r w:rsidR="004F31A5" w:rsidRPr="00F13FB2">
        <w:rPr>
          <w:rFonts w:ascii="Verdana" w:hAnsi="Verdana" w:cs="TTE1771BD8t00"/>
          <w:sz w:val="20"/>
          <w:szCs w:val="20"/>
        </w:rPr>
        <w:t xml:space="preserve">osób lub </w:t>
      </w:r>
      <w:r w:rsidR="00484BB5" w:rsidRPr="00F13FB2">
        <w:rPr>
          <w:rFonts w:ascii="Verdana" w:hAnsi="Verdana" w:cs="TTE1771BD8t00"/>
          <w:sz w:val="20"/>
          <w:szCs w:val="20"/>
        </w:rPr>
        <w:t xml:space="preserve">danych teleadresowych </w:t>
      </w:r>
      <w:r w:rsidR="00484BB5" w:rsidRPr="00F13FB2">
        <w:rPr>
          <w:rFonts w:ascii="Verdana" w:hAnsi="Verdana"/>
          <w:sz w:val="20"/>
          <w:szCs w:val="20"/>
        </w:rPr>
        <w:t xml:space="preserve">wskazanych w ust. </w:t>
      </w:r>
      <w:r w:rsidR="004F31A5" w:rsidRPr="00F13FB2">
        <w:rPr>
          <w:rFonts w:ascii="Verdana" w:hAnsi="Verdana"/>
          <w:sz w:val="20"/>
          <w:szCs w:val="20"/>
        </w:rPr>
        <w:t>1 i 2</w:t>
      </w:r>
      <w:r w:rsidR="00484BB5" w:rsidRPr="00F13FB2">
        <w:rPr>
          <w:rFonts w:ascii="Verdana" w:hAnsi="Verdana"/>
          <w:sz w:val="20"/>
          <w:szCs w:val="20"/>
        </w:rPr>
        <w:t xml:space="preserve"> następuje poprzez pisemne powiadomienie drugiej Strony, nie później niż 3 </w:t>
      </w:r>
      <w:r w:rsidR="00466667" w:rsidRPr="00F13FB2">
        <w:rPr>
          <w:rFonts w:ascii="Verdana" w:hAnsi="Verdana"/>
          <w:sz w:val="20"/>
          <w:szCs w:val="20"/>
        </w:rPr>
        <w:t>D</w:t>
      </w:r>
      <w:r w:rsidR="00484BB5" w:rsidRPr="00F13FB2">
        <w:rPr>
          <w:rFonts w:ascii="Verdana" w:hAnsi="Verdana"/>
          <w:sz w:val="20"/>
          <w:szCs w:val="20"/>
        </w:rPr>
        <w:t>ni przed dokonaniem zmiany i</w:t>
      </w:r>
      <w:r w:rsidRPr="00F13FB2">
        <w:rPr>
          <w:rFonts w:ascii="Verdana" w:hAnsi="Verdana"/>
          <w:sz w:val="20"/>
          <w:szCs w:val="20"/>
        </w:rPr>
        <w:t> </w:t>
      </w:r>
      <w:r w:rsidR="00484BB5" w:rsidRPr="00F13FB2">
        <w:rPr>
          <w:rFonts w:ascii="Verdana" w:hAnsi="Verdana"/>
          <w:sz w:val="20"/>
          <w:szCs w:val="20"/>
        </w:rPr>
        <w:t>nie stanowi zmiany treści Umowy.</w:t>
      </w:r>
    </w:p>
    <w:p w14:paraId="4AFF49D4" w14:textId="77777777" w:rsidR="00D86E10" w:rsidRPr="00F13FB2" w:rsidRDefault="00D86E10" w:rsidP="00D86E10">
      <w:pPr>
        <w:spacing w:after="120"/>
        <w:ind w:left="567" w:hanging="567"/>
        <w:jc w:val="both"/>
        <w:rPr>
          <w:rFonts w:ascii="Verdana" w:hAnsi="Verdana"/>
          <w:sz w:val="20"/>
          <w:szCs w:val="20"/>
        </w:rPr>
      </w:pPr>
    </w:p>
    <w:p w14:paraId="3B1AF906" w14:textId="0D9597B5" w:rsidR="00C549FB" w:rsidRPr="00F13FB2" w:rsidRDefault="00C549FB" w:rsidP="00D86E10">
      <w:pPr>
        <w:spacing w:after="120"/>
        <w:jc w:val="center"/>
        <w:outlineLvl w:val="0"/>
        <w:rPr>
          <w:rFonts w:ascii="Verdana" w:hAnsi="Verdana" w:cs="TTE1768698t00"/>
          <w:b/>
          <w:sz w:val="20"/>
          <w:szCs w:val="20"/>
        </w:rPr>
      </w:pPr>
      <w:r w:rsidRPr="00F13FB2">
        <w:rPr>
          <w:rFonts w:ascii="Verdana" w:hAnsi="Verdana" w:cs="TTE1768698t00"/>
          <w:b/>
          <w:sz w:val="20"/>
          <w:szCs w:val="20"/>
        </w:rPr>
        <w:t xml:space="preserve">§ </w:t>
      </w:r>
      <w:r w:rsidR="00943605" w:rsidRPr="00F13FB2">
        <w:rPr>
          <w:rFonts w:ascii="Verdana" w:hAnsi="Verdana" w:cs="TTE1768698t00"/>
          <w:b/>
          <w:sz w:val="20"/>
          <w:szCs w:val="20"/>
        </w:rPr>
        <w:t>2</w:t>
      </w:r>
      <w:r w:rsidR="007713D0">
        <w:rPr>
          <w:rFonts w:ascii="Verdana" w:hAnsi="Verdana" w:cs="TTE1768698t00"/>
          <w:b/>
          <w:sz w:val="20"/>
          <w:szCs w:val="20"/>
        </w:rPr>
        <w:t>4</w:t>
      </w:r>
    </w:p>
    <w:p w14:paraId="14D03FD0" w14:textId="77777777" w:rsidR="001B5B72" w:rsidRPr="00F13FB2" w:rsidRDefault="001B5B72" w:rsidP="00D86E10">
      <w:pPr>
        <w:spacing w:after="120"/>
        <w:jc w:val="center"/>
        <w:outlineLvl w:val="0"/>
        <w:rPr>
          <w:rFonts w:ascii="Verdana" w:hAnsi="Verdana" w:cs="TTE1768698t00"/>
          <w:b/>
          <w:sz w:val="20"/>
          <w:szCs w:val="20"/>
        </w:rPr>
      </w:pPr>
      <w:r w:rsidRPr="00F13FB2">
        <w:rPr>
          <w:rFonts w:ascii="Verdana" w:hAnsi="Verdana" w:cs="TTE1768698t00"/>
          <w:b/>
          <w:sz w:val="20"/>
          <w:szCs w:val="20"/>
        </w:rPr>
        <w:t>(</w:t>
      </w:r>
      <w:r w:rsidR="006F1F3F" w:rsidRPr="00F13FB2">
        <w:rPr>
          <w:rFonts w:ascii="Verdana" w:hAnsi="Verdana" w:cs="TTE1768698t00"/>
          <w:b/>
          <w:sz w:val="20"/>
          <w:szCs w:val="20"/>
        </w:rPr>
        <w:t>P</w:t>
      </w:r>
      <w:r w:rsidR="001E1ECF" w:rsidRPr="00F13FB2">
        <w:rPr>
          <w:rFonts w:ascii="Verdana" w:hAnsi="Verdana" w:cs="TTE1768698t00"/>
          <w:b/>
          <w:sz w:val="20"/>
          <w:szCs w:val="20"/>
        </w:rPr>
        <w:t xml:space="preserve">ostanowienia </w:t>
      </w:r>
      <w:r w:rsidR="006F1F3F" w:rsidRPr="00F13FB2">
        <w:rPr>
          <w:rFonts w:ascii="Verdana" w:hAnsi="Verdana"/>
          <w:b/>
          <w:bCs/>
          <w:sz w:val="20"/>
          <w:szCs w:val="20"/>
        </w:rPr>
        <w:t>K</w:t>
      </w:r>
      <w:r w:rsidR="001E1ECF" w:rsidRPr="00F13FB2">
        <w:rPr>
          <w:rFonts w:ascii="Verdana" w:hAnsi="Verdana"/>
          <w:b/>
          <w:bCs/>
          <w:sz w:val="20"/>
          <w:szCs w:val="20"/>
        </w:rPr>
        <w:t>ońcowe</w:t>
      </w:r>
      <w:r w:rsidRPr="00F13FB2">
        <w:rPr>
          <w:rFonts w:ascii="Verdana" w:hAnsi="Verdana" w:cs="TTE1768698t00"/>
          <w:b/>
          <w:sz w:val="20"/>
          <w:szCs w:val="20"/>
        </w:rPr>
        <w:t>)</w:t>
      </w:r>
    </w:p>
    <w:p w14:paraId="142CBFDE" w14:textId="697EE351" w:rsidR="0080470C" w:rsidRPr="00F13FB2" w:rsidRDefault="0080470C" w:rsidP="009225BA">
      <w:pPr>
        <w:pStyle w:val="Akapitzlist"/>
        <w:numPr>
          <w:ilvl w:val="3"/>
          <w:numId w:val="23"/>
        </w:numPr>
        <w:tabs>
          <w:tab w:val="left" w:pos="-720"/>
        </w:tabs>
        <w:suppressAutoHyphens/>
        <w:spacing w:after="120" w:line="276" w:lineRule="auto"/>
        <w:ind w:left="567" w:hanging="567"/>
        <w:contextualSpacing w:val="0"/>
        <w:jc w:val="both"/>
        <w:rPr>
          <w:rFonts w:ascii="Verdana" w:hAnsi="Verdana"/>
          <w:color w:val="auto"/>
          <w:sz w:val="20"/>
          <w:szCs w:val="20"/>
        </w:rPr>
      </w:pPr>
      <w:r w:rsidRPr="00F13FB2">
        <w:rPr>
          <w:rFonts w:ascii="Verdana" w:hAnsi="Verdana"/>
          <w:color w:val="auto"/>
          <w:sz w:val="20"/>
          <w:szCs w:val="20"/>
        </w:rPr>
        <w:t xml:space="preserve">Umowa wchodzi w życie w </w:t>
      </w:r>
      <w:r w:rsidR="00424879" w:rsidRPr="00F13FB2">
        <w:rPr>
          <w:rFonts w:ascii="Verdana" w:hAnsi="Verdana"/>
          <w:color w:val="auto"/>
          <w:sz w:val="20"/>
          <w:szCs w:val="20"/>
        </w:rPr>
        <w:t>D</w:t>
      </w:r>
      <w:r w:rsidRPr="00F13FB2">
        <w:rPr>
          <w:rFonts w:ascii="Verdana" w:hAnsi="Verdana"/>
          <w:color w:val="auto"/>
          <w:sz w:val="20"/>
          <w:szCs w:val="20"/>
        </w:rPr>
        <w:t xml:space="preserve">niu </w:t>
      </w:r>
      <w:r w:rsidR="00B8429E" w:rsidRPr="00F13FB2">
        <w:rPr>
          <w:rFonts w:ascii="Verdana" w:hAnsi="Verdana"/>
          <w:color w:val="auto"/>
          <w:sz w:val="20"/>
          <w:szCs w:val="20"/>
        </w:rPr>
        <w:t>zawarcia</w:t>
      </w:r>
      <w:r w:rsidRPr="00F13FB2">
        <w:rPr>
          <w:rFonts w:ascii="Verdana" w:hAnsi="Verdana"/>
          <w:color w:val="auto"/>
          <w:sz w:val="20"/>
          <w:szCs w:val="20"/>
        </w:rPr>
        <w:t>.</w:t>
      </w:r>
      <w:r w:rsidR="009D1C9A" w:rsidRPr="00F13FB2">
        <w:rPr>
          <w:rFonts w:ascii="Verdana" w:hAnsi="Verdana"/>
          <w:color w:val="auto"/>
          <w:sz w:val="20"/>
          <w:szCs w:val="20"/>
        </w:rPr>
        <w:t xml:space="preserve"> </w:t>
      </w:r>
    </w:p>
    <w:p w14:paraId="13C96F0F" w14:textId="5987933C" w:rsidR="0080470C" w:rsidRPr="00F13FB2" w:rsidRDefault="00B11CE2" w:rsidP="009225BA">
      <w:pPr>
        <w:pStyle w:val="Akapitzlist"/>
        <w:numPr>
          <w:ilvl w:val="0"/>
          <w:numId w:val="23"/>
        </w:numPr>
        <w:spacing w:after="80" w:line="276" w:lineRule="auto"/>
        <w:ind w:left="567" w:hanging="567"/>
        <w:jc w:val="both"/>
        <w:rPr>
          <w:rFonts w:ascii="Verdana" w:hAnsi="Verdana" w:cs="TTE1771BD8t00"/>
          <w:color w:val="auto"/>
          <w:sz w:val="20"/>
          <w:szCs w:val="20"/>
        </w:rPr>
      </w:pPr>
      <w:r w:rsidRPr="00F13FB2">
        <w:rPr>
          <w:rFonts w:ascii="Verdana" w:hAnsi="Verdana" w:cs="TTE1771BD8t00"/>
          <w:color w:val="auto"/>
          <w:sz w:val="20"/>
          <w:szCs w:val="20"/>
        </w:rPr>
        <w:t xml:space="preserve">Wszelkie zmiany Umowy wymagają formy pisemnej, w postaci </w:t>
      </w:r>
      <w:r w:rsidR="00466667" w:rsidRPr="00F13FB2">
        <w:rPr>
          <w:rFonts w:ascii="Verdana" w:hAnsi="Verdana" w:cs="TTE1771BD8t00"/>
          <w:color w:val="auto"/>
          <w:sz w:val="20"/>
          <w:szCs w:val="20"/>
        </w:rPr>
        <w:t>a</w:t>
      </w:r>
      <w:r w:rsidRPr="00F13FB2">
        <w:rPr>
          <w:rFonts w:ascii="Verdana" w:hAnsi="Verdana" w:cs="TTE1771BD8t00"/>
          <w:color w:val="auto"/>
          <w:sz w:val="20"/>
          <w:szCs w:val="20"/>
        </w:rPr>
        <w:t>neksu</w:t>
      </w:r>
      <w:r w:rsidR="00AB219E" w:rsidRPr="00F13FB2">
        <w:rPr>
          <w:rFonts w:ascii="Verdana" w:hAnsi="Verdana" w:cs="TTE1771BD8t00"/>
          <w:color w:val="auto"/>
          <w:sz w:val="20"/>
          <w:szCs w:val="20"/>
        </w:rPr>
        <w:t xml:space="preserve"> do Umowy</w:t>
      </w:r>
      <w:r w:rsidRPr="00F13FB2">
        <w:rPr>
          <w:rFonts w:ascii="Verdana" w:hAnsi="Verdana" w:cs="TTE1771BD8t00"/>
          <w:color w:val="auto"/>
          <w:sz w:val="20"/>
          <w:szCs w:val="20"/>
        </w:rPr>
        <w:t>, pod</w:t>
      </w:r>
      <w:r w:rsidR="001A616F" w:rsidRPr="00F13FB2">
        <w:rPr>
          <w:rFonts w:ascii="Verdana" w:hAnsi="Verdana" w:cs="TTE1771BD8t00"/>
          <w:color w:val="auto"/>
          <w:sz w:val="20"/>
          <w:szCs w:val="20"/>
        </w:rPr>
        <w:t> </w:t>
      </w:r>
      <w:r w:rsidRPr="00F13FB2">
        <w:rPr>
          <w:rFonts w:ascii="Verdana" w:hAnsi="Verdana" w:cs="TTE1771BD8t00"/>
          <w:color w:val="auto"/>
          <w:sz w:val="20"/>
          <w:szCs w:val="20"/>
        </w:rPr>
        <w:t>rygorem nieważności</w:t>
      </w:r>
      <w:r w:rsidR="00AB219E" w:rsidRPr="00F13FB2">
        <w:rPr>
          <w:rFonts w:ascii="Verdana" w:hAnsi="Verdana" w:cs="TTE1771BD8t00"/>
          <w:color w:val="auto"/>
          <w:sz w:val="20"/>
          <w:szCs w:val="20"/>
        </w:rPr>
        <w:t>, chyba że Umowa przewiduje inaczej.</w:t>
      </w:r>
    </w:p>
    <w:p w14:paraId="31B649E6" w14:textId="77777777" w:rsidR="00B8429E" w:rsidRPr="00F13FB2" w:rsidRDefault="0080470C" w:rsidP="009225BA">
      <w:pPr>
        <w:numPr>
          <w:ilvl w:val="0"/>
          <w:numId w:val="23"/>
        </w:numPr>
        <w:spacing w:after="80" w:line="276" w:lineRule="auto"/>
        <w:ind w:left="567" w:hanging="567"/>
        <w:jc w:val="both"/>
        <w:rPr>
          <w:rFonts w:ascii="Verdana" w:hAnsi="Verdana" w:cs="TTE1771BD8t00"/>
          <w:sz w:val="20"/>
          <w:szCs w:val="20"/>
        </w:rPr>
      </w:pPr>
      <w:r w:rsidRPr="00F13FB2">
        <w:rPr>
          <w:rFonts w:ascii="Verdana" w:hAnsi="Verdana"/>
          <w:sz w:val="20"/>
          <w:szCs w:val="20"/>
        </w:rPr>
        <w:t xml:space="preserve">W sprawach nieuregulowanych Umową stosuje się aktualne przepisy </w:t>
      </w:r>
      <w:r w:rsidR="004F31A5" w:rsidRPr="00F13FB2">
        <w:rPr>
          <w:rFonts w:ascii="Verdana" w:hAnsi="Verdana"/>
          <w:sz w:val="20"/>
          <w:szCs w:val="20"/>
        </w:rPr>
        <w:t>prawa polskiego, w</w:t>
      </w:r>
      <w:r w:rsidR="001A616F" w:rsidRPr="00F13FB2">
        <w:rPr>
          <w:rFonts w:ascii="Verdana" w:hAnsi="Verdana"/>
          <w:sz w:val="20"/>
          <w:szCs w:val="20"/>
        </w:rPr>
        <w:t> </w:t>
      </w:r>
      <w:r w:rsidR="004F31A5" w:rsidRPr="00F13FB2">
        <w:rPr>
          <w:rFonts w:ascii="Verdana" w:hAnsi="Verdana"/>
          <w:sz w:val="20"/>
          <w:szCs w:val="20"/>
        </w:rPr>
        <w:t xml:space="preserve">szczególności </w:t>
      </w:r>
      <w:r w:rsidRPr="00F13FB2">
        <w:rPr>
          <w:rFonts w:ascii="Verdana" w:hAnsi="Verdana"/>
          <w:sz w:val="20"/>
          <w:szCs w:val="20"/>
        </w:rPr>
        <w:t xml:space="preserve">kodeksu cywilnego, ustawy </w:t>
      </w:r>
      <w:r w:rsidR="00B8429E" w:rsidRPr="00F13FB2">
        <w:rPr>
          <w:rFonts w:ascii="Verdana" w:hAnsi="Verdana"/>
          <w:sz w:val="20"/>
          <w:szCs w:val="20"/>
        </w:rPr>
        <w:t>P</w:t>
      </w:r>
      <w:r w:rsidRPr="00F13FB2">
        <w:rPr>
          <w:rFonts w:ascii="Verdana" w:hAnsi="Verdana"/>
          <w:sz w:val="20"/>
          <w:szCs w:val="20"/>
        </w:rPr>
        <w:t>rawo budowlane i ustawy</w:t>
      </w:r>
      <w:r w:rsidR="00B8429E" w:rsidRPr="00F13FB2">
        <w:rPr>
          <w:rFonts w:ascii="Verdana" w:hAnsi="Verdana"/>
          <w:sz w:val="20"/>
          <w:szCs w:val="20"/>
        </w:rPr>
        <w:t xml:space="preserve"> </w:t>
      </w:r>
      <w:r w:rsidR="004F31A5" w:rsidRPr="00F13FB2">
        <w:rPr>
          <w:rFonts w:ascii="Verdana" w:hAnsi="Verdana"/>
          <w:sz w:val="20"/>
          <w:szCs w:val="20"/>
        </w:rPr>
        <w:t>Prawo zamówień publicznych</w:t>
      </w:r>
      <w:r w:rsidR="00846C7F" w:rsidRPr="00F13FB2">
        <w:rPr>
          <w:rFonts w:ascii="Verdana" w:hAnsi="Verdana"/>
          <w:sz w:val="20"/>
          <w:szCs w:val="20"/>
        </w:rPr>
        <w:t>.</w:t>
      </w:r>
    </w:p>
    <w:p w14:paraId="393DBFEA" w14:textId="77777777" w:rsidR="0080470C" w:rsidRPr="00F13FB2" w:rsidRDefault="00B8429E" w:rsidP="00D86E10">
      <w:pPr>
        <w:numPr>
          <w:ilvl w:val="0"/>
          <w:numId w:val="23"/>
        </w:numPr>
        <w:spacing w:after="120" w:line="276" w:lineRule="auto"/>
        <w:ind w:left="567" w:hanging="567"/>
        <w:jc w:val="both"/>
        <w:rPr>
          <w:rFonts w:ascii="Verdana" w:hAnsi="Verdana" w:cs="TTE1771BD8t00"/>
          <w:sz w:val="20"/>
          <w:szCs w:val="20"/>
        </w:rPr>
      </w:pPr>
      <w:r w:rsidRPr="00F13FB2">
        <w:rPr>
          <w:rFonts w:ascii="Verdana" w:hAnsi="Verdana"/>
          <w:sz w:val="20"/>
          <w:szCs w:val="20"/>
        </w:rPr>
        <w:t>Językiem U</w:t>
      </w:r>
      <w:r w:rsidR="004F31A5" w:rsidRPr="00F13FB2">
        <w:rPr>
          <w:rFonts w:ascii="Verdana" w:hAnsi="Verdana"/>
          <w:sz w:val="20"/>
          <w:szCs w:val="20"/>
        </w:rPr>
        <w:t>mowy jest język polski.</w:t>
      </w:r>
    </w:p>
    <w:p w14:paraId="66711B45" w14:textId="30305E83" w:rsidR="0043464C" w:rsidRPr="00F13FB2" w:rsidRDefault="0043464C" w:rsidP="00D86E10">
      <w:pPr>
        <w:numPr>
          <w:ilvl w:val="0"/>
          <w:numId w:val="23"/>
        </w:numPr>
        <w:spacing w:after="12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W przypadku zaistnienia pomiędzy Stronami sporu, wynikającego z Umowy lub pozostającego w związku z Umową, Strony mogą podjąć próbę jego rozwiązania poprzez złożenie wniosku o przeprowadzenie mediacji lub innego polubownego rozwiązania sporu do Sądu Polubownego przy Prokuratorii Generalnej Rzeczypospolitej Polskiej, wybranego mediatora albo </w:t>
      </w:r>
      <w:r w:rsidR="00C46115" w:rsidRPr="00F13FB2">
        <w:rPr>
          <w:rFonts w:ascii="Verdana" w:hAnsi="Verdana" w:cs="TTE1771BD8t00"/>
          <w:sz w:val="20"/>
          <w:szCs w:val="20"/>
        </w:rPr>
        <w:t xml:space="preserve">podmiotu </w:t>
      </w:r>
      <w:r w:rsidRPr="00F13FB2">
        <w:rPr>
          <w:rFonts w:ascii="Verdana" w:hAnsi="Verdana" w:cs="TTE1771BD8t00"/>
          <w:sz w:val="20"/>
          <w:szCs w:val="20"/>
        </w:rPr>
        <w:t xml:space="preserve"> prowadzące</w:t>
      </w:r>
      <w:r w:rsidR="00C46115" w:rsidRPr="00F13FB2">
        <w:rPr>
          <w:rFonts w:ascii="Verdana" w:hAnsi="Verdana" w:cs="TTE1771BD8t00"/>
          <w:sz w:val="20"/>
          <w:szCs w:val="20"/>
        </w:rPr>
        <w:t>go</w:t>
      </w:r>
      <w:r w:rsidRPr="00F13FB2">
        <w:rPr>
          <w:rFonts w:ascii="Verdana" w:hAnsi="Verdana" w:cs="TTE1771BD8t00"/>
          <w:sz w:val="20"/>
          <w:szCs w:val="20"/>
        </w:rPr>
        <w:t xml:space="preserve"> inne polubowne rozwiązanie sporu.</w:t>
      </w:r>
    </w:p>
    <w:p w14:paraId="22815BFA" w14:textId="4622059D" w:rsidR="00B11CE2" w:rsidRPr="00F13FB2" w:rsidRDefault="00B11CE2" w:rsidP="00D86E10">
      <w:pPr>
        <w:numPr>
          <w:ilvl w:val="0"/>
          <w:numId w:val="23"/>
        </w:numPr>
        <w:spacing w:after="120" w:line="276" w:lineRule="auto"/>
        <w:ind w:left="567" w:hanging="567"/>
        <w:jc w:val="both"/>
        <w:rPr>
          <w:rFonts w:ascii="Verdana" w:hAnsi="Verdana" w:cs="TTE1768698t00"/>
          <w:sz w:val="20"/>
          <w:szCs w:val="20"/>
        </w:rPr>
      </w:pPr>
      <w:r w:rsidRPr="00F13FB2">
        <w:rPr>
          <w:rFonts w:ascii="Verdana" w:hAnsi="Verdana" w:cs="TTE1768698t00"/>
          <w:sz w:val="20"/>
          <w:szCs w:val="20"/>
        </w:rPr>
        <w:t xml:space="preserve">Wszelkie spory mogące wyniknąć w związku z realizacją Umowy będą rozstrzygane przez sąd </w:t>
      </w:r>
      <w:r w:rsidR="00011570" w:rsidRPr="00F13FB2">
        <w:rPr>
          <w:rFonts w:ascii="Verdana" w:hAnsi="Verdana" w:cs="TTE1768698t00"/>
          <w:sz w:val="20"/>
          <w:szCs w:val="20"/>
        </w:rPr>
        <w:t xml:space="preserve">powszechny </w:t>
      </w:r>
      <w:r w:rsidRPr="00F13FB2">
        <w:rPr>
          <w:rFonts w:ascii="Verdana" w:hAnsi="Verdana" w:cs="TTE1768698t00"/>
          <w:sz w:val="20"/>
          <w:szCs w:val="20"/>
        </w:rPr>
        <w:t xml:space="preserve">właściwy </w:t>
      </w:r>
      <w:r w:rsidR="00BD1D7F" w:rsidRPr="00F13FB2">
        <w:rPr>
          <w:rFonts w:ascii="Verdana" w:hAnsi="Verdana" w:cs="TTE1768698t00"/>
          <w:sz w:val="20"/>
          <w:szCs w:val="20"/>
        </w:rPr>
        <w:t xml:space="preserve">miejscowo </w:t>
      </w:r>
      <w:r w:rsidRPr="00F13FB2">
        <w:rPr>
          <w:rFonts w:ascii="Verdana" w:hAnsi="Verdana" w:cs="TTE1768698t00"/>
          <w:sz w:val="20"/>
          <w:szCs w:val="20"/>
        </w:rPr>
        <w:t xml:space="preserve">dla siedziby </w:t>
      </w:r>
      <w:r w:rsidR="001D0E77" w:rsidRPr="00F13FB2">
        <w:rPr>
          <w:rFonts w:ascii="Verdana" w:hAnsi="Verdana" w:cs="TTE1768698t00"/>
          <w:sz w:val="20"/>
          <w:szCs w:val="20"/>
        </w:rPr>
        <w:t>Zamawiającego</w:t>
      </w:r>
      <w:r w:rsidR="00BD1D7F" w:rsidRPr="00F13FB2">
        <w:rPr>
          <w:rFonts w:ascii="Verdana" w:hAnsi="Verdana" w:cs="TTE1768698t00"/>
          <w:sz w:val="20"/>
          <w:szCs w:val="20"/>
        </w:rPr>
        <w:t xml:space="preserve"> (Warszawa, ul.</w:t>
      </w:r>
      <w:r w:rsidR="009511A0" w:rsidRPr="00F13FB2">
        <w:rPr>
          <w:rFonts w:ascii="Verdana" w:hAnsi="Verdana" w:cs="TTE1768698t00"/>
          <w:sz w:val="20"/>
          <w:szCs w:val="20"/>
        </w:rPr>
        <w:t> </w:t>
      </w:r>
      <w:r w:rsidR="00BD1D7F" w:rsidRPr="00F13FB2">
        <w:rPr>
          <w:rFonts w:ascii="Verdana" w:hAnsi="Verdana" w:cs="TTE1768698t00"/>
          <w:sz w:val="20"/>
          <w:szCs w:val="20"/>
        </w:rPr>
        <w:t>Wronia 53)</w:t>
      </w:r>
      <w:r w:rsidR="00354C24" w:rsidRPr="00F13FB2">
        <w:rPr>
          <w:rFonts w:ascii="Verdana" w:hAnsi="Verdana" w:cs="TTE1768698t00"/>
          <w:sz w:val="20"/>
          <w:szCs w:val="20"/>
        </w:rPr>
        <w:t>.</w:t>
      </w:r>
      <w:r w:rsidR="00011570" w:rsidRPr="00F13FB2">
        <w:rPr>
          <w:rFonts w:ascii="Verdana" w:hAnsi="Verdana" w:cs="TTE1768698t00"/>
          <w:sz w:val="20"/>
          <w:szCs w:val="20"/>
        </w:rPr>
        <w:t xml:space="preserve"> </w:t>
      </w:r>
    </w:p>
    <w:p w14:paraId="57B256BE" w14:textId="0AD43B9A" w:rsidR="00B11CE2" w:rsidRPr="00F13FB2" w:rsidRDefault="00B11CE2" w:rsidP="00D86E10">
      <w:pPr>
        <w:numPr>
          <w:ilvl w:val="0"/>
          <w:numId w:val="23"/>
        </w:numPr>
        <w:spacing w:after="12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Umowę niniejszą sporządzono w </w:t>
      </w:r>
      <w:r w:rsidR="00235B6A" w:rsidRPr="00F13FB2">
        <w:rPr>
          <w:rFonts w:ascii="Verdana" w:hAnsi="Verdana" w:cs="TTE1768698t00"/>
          <w:sz w:val="20"/>
          <w:szCs w:val="20"/>
        </w:rPr>
        <w:t>trzech</w:t>
      </w:r>
      <w:r w:rsidRPr="00F13FB2">
        <w:rPr>
          <w:rFonts w:ascii="Verdana" w:hAnsi="Verdana" w:cs="TTE1768698t00"/>
          <w:sz w:val="20"/>
          <w:szCs w:val="20"/>
        </w:rPr>
        <w:t xml:space="preserve"> </w:t>
      </w:r>
      <w:r w:rsidRPr="00F13FB2">
        <w:rPr>
          <w:rFonts w:ascii="Verdana" w:hAnsi="Verdana" w:cs="TTE1771BD8t00"/>
          <w:sz w:val="20"/>
          <w:szCs w:val="20"/>
        </w:rPr>
        <w:t>jednobrzmiących egzemplarzach</w:t>
      </w:r>
      <w:r w:rsidR="00B8429E" w:rsidRPr="00F13FB2">
        <w:rPr>
          <w:rFonts w:ascii="Verdana" w:hAnsi="Verdana" w:cs="TTE1771BD8t00"/>
          <w:sz w:val="20"/>
          <w:szCs w:val="20"/>
        </w:rPr>
        <w:t xml:space="preserve">: </w:t>
      </w:r>
      <w:r w:rsidR="00B027C0" w:rsidRPr="00F13FB2">
        <w:rPr>
          <w:rFonts w:ascii="Verdana" w:hAnsi="Verdana" w:cs="TTE1771BD8t00"/>
          <w:sz w:val="20"/>
          <w:szCs w:val="20"/>
        </w:rPr>
        <w:t>dwa </w:t>
      </w:r>
      <w:r w:rsidR="00235B6A" w:rsidRPr="00F13FB2">
        <w:rPr>
          <w:rFonts w:ascii="Verdana" w:hAnsi="Verdana" w:cs="TTE1771BD8t00"/>
          <w:sz w:val="20"/>
          <w:szCs w:val="20"/>
        </w:rPr>
        <w:t>egzemplarze dla Zamawiającego i jeden dla Wykonawcy</w:t>
      </w:r>
      <w:r w:rsidR="00627F21" w:rsidRPr="00F13FB2">
        <w:rPr>
          <w:rFonts w:ascii="Verdana" w:hAnsi="Verdana" w:cs="TTE1771BD8t00"/>
          <w:sz w:val="20"/>
          <w:szCs w:val="20"/>
        </w:rPr>
        <w:t xml:space="preserve">/w formie elektronicznej. </w:t>
      </w:r>
      <w:r w:rsidR="00251985" w:rsidRPr="00F13FB2">
        <w:rPr>
          <w:rFonts w:ascii="Verdana" w:hAnsi="Verdana" w:cs="TTE1771BD8t00"/>
          <w:sz w:val="20"/>
          <w:szCs w:val="20"/>
        </w:rPr>
        <w:t>(</w:t>
      </w:r>
      <w:r w:rsidR="00627F21" w:rsidRPr="00F13FB2">
        <w:rPr>
          <w:rFonts w:ascii="Verdana" w:hAnsi="Verdana" w:cs="TTE1771BD8t00"/>
          <w:sz w:val="20"/>
          <w:szCs w:val="20"/>
        </w:rPr>
        <w:t xml:space="preserve">W przypadku podpisania w formie elektronicznej </w:t>
      </w:r>
      <w:r w:rsidR="00FD1910" w:rsidRPr="00F13FB2">
        <w:rPr>
          <w:rFonts w:ascii="Verdana" w:hAnsi="Verdana" w:cs="TTE1771BD8t00"/>
          <w:sz w:val="20"/>
          <w:szCs w:val="20"/>
        </w:rPr>
        <w:t>Umowa</w:t>
      </w:r>
      <w:r w:rsidR="00627F21" w:rsidRPr="00F13FB2">
        <w:rPr>
          <w:rFonts w:ascii="Verdana" w:hAnsi="Verdana" w:cs="TTE1771BD8t00"/>
          <w:sz w:val="20"/>
          <w:szCs w:val="20"/>
        </w:rPr>
        <w:t xml:space="preserve"> wchodzi w życie z dniem podpisania kwalifikowanym podpisem elektronicznym przez ostatnią ze stron</w:t>
      </w:r>
      <w:r w:rsidR="00251985" w:rsidRPr="00F13FB2">
        <w:rPr>
          <w:rFonts w:ascii="Verdana" w:hAnsi="Verdana" w:cs="TTE1771BD8t00"/>
          <w:sz w:val="20"/>
          <w:szCs w:val="20"/>
        </w:rPr>
        <w:t>)</w:t>
      </w:r>
      <w:r w:rsidRPr="00F13FB2">
        <w:rPr>
          <w:rFonts w:ascii="Verdana" w:hAnsi="Verdana" w:cs="TTE1771BD8t00"/>
          <w:sz w:val="20"/>
          <w:szCs w:val="20"/>
        </w:rPr>
        <w:t>.</w:t>
      </w:r>
    </w:p>
    <w:p w14:paraId="6FB69774" w14:textId="77777777" w:rsidR="28604624" w:rsidRPr="00F13FB2" w:rsidRDefault="4A0C9CEA" w:rsidP="00D86E10">
      <w:pPr>
        <w:numPr>
          <w:ilvl w:val="0"/>
          <w:numId w:val="23"/>
        </w:numPr>
        <w:spacing w:after="120" w:line="276" w:lineRule="auto"/>
        <w:ind w:left="567" w:hanging="567"/>
        <w:jc w:val="both"/>
        <w:rPr>
          <w:rFonts w:ascii="Verdana" w:hAnsi="Verdana" w:cs="TTE1771BD8t00"/>
          <w:sz w:val="20"/>
          <w:szCs w:val="20"/>
        </w:rPr>
      </w:pPr>
      <w:r w:rsidRPr="00F13FB2">
        <w:rPr>
          <w:rFonts w:ascii="Verdana" w:hAnsi="Verdana" w:cs="TTE1771BD8t00"/>
          <w:sz w:val="20"/>
          <w:szCs w:val="20"/>
        </w:rPr>
        <w:t xml:space="preserve">Jeżeli niektóre z postanowień niniejszej Umowy są lub staną się niekompletne lub nieskuteczne, nie spowoduje to naruszenia skuteczności Umowy w jej pozostałej części. W takim wypadku, Strony zawierające Umowę są zobowiązane zastąpić postanowienie niekompletne lub nieskuteczne uregulowaniem skutecznym prawnie, które będzie odpowiadało lub będzie najbliższe celowi postanowienia niekompletnego lub nieskutecznego. </w:t>
      </w:r>
    </w:p>
    <w:p w14:paraId="2336D9EC" w14:textId="77777777" w:rsidR="00854A41" w:rsidRDefault="00854A41" w:rsidP="009225BA">
      <w:pPr>
        <w:spacing w:after="80" w:line="276" w:lineRule="auto"/>
        <w:jc w:val="both"/>
        <w:rPr>
          <w:rFonts w:ascii="Verdana" w:hAnsi="Verdana" w:cs="TTE1771BD8t00"/>
          <w:sz w:val="20"/>
          <w:szCs w:val="20"/>
        </w:rPr>
      </w:pPr>
    </w:p>
    <w:p w14:paraId="4481E79E" w14:textId="0D568EBF" w:rsidR="00756980" w:rsidRPr="003A190A" w:rsidRDefault="00756980" w:rsidP="009225BA">
      <w:pPr>
        <w:pStyle w:val="Default"/>
        <w:tabs>
          <w:tab w:val="left" w:pos="426"/>
        </w:tabs>
        <w:spacing w:line="276" w:lineRule="auto"/>
        <w:ind w:right="45"/>
        <w:jc w:val="both"/>
        <w:rPr>
          <w:rFonts w:ascii="Verdana" w:hAnsi="Verdana" w:cs="Verdana"/>
          <w:sz w:val="20"/>
          <w:szCs w:val="20"/>
        </w:rPr>
      </w:pPr>
      <w:r w:rsidRPr="003A190A">
        <w:rPr>
          <w:rFonts w:ascii="Verdana" w:hAnsi="Verdana" w:cs="Verdana"/>
          <w:sz w:val="20"/>
          <w:szCs w:val="20"/>
        </w:rPr>
        <w:lastRenderedPageBreak/>
        <w:t xml:space="preserve">Załączniki </w:t>
      </w:r>
      <w:r>
        <w:rPr>
          <w:rFonts w:ascii="Verdana" w:hAnsi="Verdana" w:cs="Verdana"/>
          <w:sz w:val="20"/>
          <w:szCs w:val="20"/>
        </w:rPr>
        <w:t>do</w:t>
      </w:r>
      <w:r w:rsidRPr="003A190A">
        <w:rPr>
          <w:rFonts w:ascii="Verdana" w:hAnsi="Verdana" w:cs="Verdana"/>
          <w:sz w:val="20"/>
          <w:szCs w:val="20"/>
        </w:rPr>
        <w:t xml:space="preserve"> </w:t>
      </w:r>
      <w:r>
        <w:rPr>
          <w:rFonts w:ascii="Verdana" w:hAnsi="Verdana" w:cs="Verdana"/>
          <w:sz w:val="20"/>
          <w:szCs w:val="20"/>
        </w:rPr>
        <w:t>U</w:t>
      </w:r>
      <w:r w:rsidRPr="003A190A">
        <w:rPr>
          <w:rFonts w:ascii="Verdana" w:hAnsi="Verdana" w:cs="Verdana"/>
          <w:sz w:val="20"/>
          <w:szCs w:val="20"/>
        </w:rPr>
        <w:t>mowy:</w:t>
      </w:r>
    </w:p>
    <w:p w14:paraId="4C89D988" w14:textId="5ECD79C1" w:rsidR="00756980" w:rsidRDefault="00756980" w:rsidP="00C439F2">
      <w:pPr>
        <w:pStyle w:val="Default"/>
        <w:widowControl w:val="0"/>
        <w:numPr>
          <w:ilvl w:val="0"/>
          <w:numId w:val="70"/>
        </w:numPr>
        <w:tabs>
          <w:tab w:val="left" w:pos="426"/>
        </w:tabs>
        <w:suppressAutoHyphens/>
        <w:autoSpaceDN/>
        <w:spacing w:line="276" w:lineRule="auto"/>
        <w:ind w:left="2127" w:right="45" w:hanging="2127"/>
        <w:jc w:val="both"/>
        <w:rPr>
          <w:rFonts w:ascii="Verdana" w:hAnsi="Verdana" w:cs="Verdana"/>
          <w:sz w:val="20"/>
          <w:szCs w:val="20"/>
        </w:rPr>
      </w:pPr>
      <w:r>
        <w:rPr>
          <w:rFonts w:ascii="Verdana" w:hAnsi="Verdana" w:cs="Verdana"/>
          <w:sz w:val="20"/>
          <w:szCs w:val="20"/>
        </w:rPr>
        <w:t>Z</w:t>
      </w:r>
      <w:r w:rsidRPr="009D7333">
        <w:rPr>
          <w:rFonts w:ascii="Verdana" w:hAnsi="Verdana" w:cs="Verdana"/>
          <w:sz w:val="20"/>
          <w:szCs w:val="20"/>
        </w:rPr>
        <w:t xml:space="preserve">ałącznik nr </w:t>
      </w:r>
      <w:r>
        <w:rPr>
          <w:rFonts w:ascii="Verdana" w:hAnsi="Verdana" w:cs="Verdana"/>
          <w:sz w:val="20"/>
          <w:szCs w:val="20"/>
        </w:rPr>
        <w:t>[</w:t>
      </w:r>
      <w:r w:rsidRPr="009D7333">
        <w:rPr>
          <w:rFonts w:ascii="Verdana" w:hAnsi="Verdana" w:cs="Verdana"/>
          <w:sz w:val="20"/>
          <w:szCs w:val="20"/>
        </w:rPr>
        <w:t>1</w:t>
      </w:r>
      <w:r>
        <w:rPr>
          <w:rFonts w:ascii="Verdana" w:hAnsi="Verdana" w:cs="Verdana"/>
          <w:sz w:val="20"/>
          <w:szCs w:val="20"/>
        </w:rPr>
        <w:t>]</w:t>
      </w:r>
      <w:r>
        <w:rPr>
          <w:rFonts w:ascii="Verdana" w:hAnsi="Verdana" w:cs="Verdana"/>
          <w:sz w:val="20"/>
          <w:szCs w:val="20"/>
        </w:rPr>
        <w:tab/>
      </w:r>
      <w:r w:rsidRPr="009D7333">
        <w:rPr>
          <w:rFonts w:ascii="Verdana" w:hAnsi="Verdana" w:cs="Verdana"/>
          <w:sz w:val="20"/>
          <w:szCs w:val="20"/>
        </w:rPr>
        <w:t xml:space="preserve">– </w:t>
      </w:r>
      <w:r>
        <w:rPr>
          <w:rFonts w:ascii="Verdana" w:hAnsi="Verdana" w:cs="Verdana"/>
          <w:sz w:val="20"/>
          <w:szCs w:val="20"/>
        </w:rPr>
        <w:t>Schemat usuwania wad</w:t>
      </w:r>
    </w:p>
    <w:p w14:paraId="3D5567E9" w14:textId="4A4A58CA" w:rsidR="00756980" w:rsidRDefault="00756980" w:rsidP="00C439F2">
      <w:pPr>
        <w:pStyle w:val="Default"/>
        <w:widowControl w:val="0"/>
        <w:numPr>
          <w:ilvl w:val="0"/>
          <w:numId w:val="70"/>
        </w:numPr>
        <w:tabs>
          <w:tab w:val="left" w:pos="426"/>
        </w:tabs>
        <w:suppressAutoHyphens/>
        <w:autoSpaceDN/>
        <w:spacing w:line="276" w:lineRule="auto"/>
        <w:ind w:left="2127" w:right="45" w:hanging="2127"/>
        <w:jc w:val="both"/>
        <w:rPr>
          <w:rFonts w:ascii="Verdana" w:hAnsi="Verdana" w:cs="Verdana"/>
          <w:sz w:val="20"/>
          <w:szCs w:val="20"/>
        </w:rPr>
      </w:pPr>
      <w:r>
        <w:rPr>
          <w:rFonts w:ascii="Verdana" w:hAnsi="Verdana" w:cs="Verdana"/>
          <w:sz w:val="20"/>
          <w:szCs w:val="20"/>
        </w:rPr>
        <w:t>Z</w:t>
      </w:r>
      <w:r w:rsidRPr="009D7333">
        <w:rPr>
          <w:rFonts w:ascii="Verdana" w:hAnsi="Verdana" w:cs="Verdana"/>
          <w:sz w:val="20"/>
          <w:szCs w:val="20"/>
        </w:rPr>
        <w:t xml:space="preserve">ałącznik nr </w:t>
      </w:r>
      <w:r>
        <w:rPr>
          <w:rFonts w:ascii="Verdana" w:hAnsi="Verdana" w:cs="Verdana"/>
          <w:sz w:val="20"/>
          <w:szCs w:val="20"/>
        </w:rPr>
        <w:t>[2]</w:t>
      </w:r>
      <w:r>
        <w:rPr>
          <w:rFonts w:ascii="Verdana" w:hAnsi="Verdana" w:cs="Verdana"/>
          <w:sz w:val="20"/>
          <w:szCs w:val="20"/>
        </w:rPr>
        <w:tab/>
      </w:r>
      <w:r w:rsidRPr="009D7333">
        <w:rPr>
          <w:rFonts w:ascii="Verdana" w:hAnsi="Verdana" w:cs="Verdana"/>
          <w:sz w:val="20"/>
          <w:szCs w:val="20"/>
        </w:rPr>
        <w:t xml:space="preserve">– </w:t>
      </w:r>
      <w:r>
        <w:rPr>
          <w:rFonts w:ascii="Verdana" w:hAnsi="Verdana" w:cs="Verdana"/>
          <w:sz w:val="20"/>
          <w:szCs w:val="20"/>
        </w:rPr>
        <w:t>Pełnomocnictwo</w:t>
      </w:r>
    </w:p>
    <w:p w14:paraId="4287F6A9" w14:textId="4A299596" w:rsidR="00756980" w:rsidRDefault="00756980" w:rsidP="00C439F2">
      <w:pPr>
        <w:pStyle w:val="Default"/>
        <w:widowControl w:val="0"/>
        <w:numPr>
          <w:ilvl w:val="0"/>
          <w:numId w:val="70"/>
        </w:numPr>
        <w:tabs>
          <w:tab w:val="left" w:pos="426"/>
        </w:tabs>
        <w:suppressAutoHyphens/>
        <w:autoSpaceDN/>
        <w:spacing w:line="276" w:lineRule="auto"/>
        <w:ind w:left="2127" w:right="45" w:hanging="2127"/>
        <w:jc w:val="both"/>
        <w:rPr>
          <w:rFonts w:ascii="Verdana" w:hAnsi="Verdana" w:cs="Verdana"/>
          <w:sz w:val="20"/>
          <w:szCs w:val="20"/>
        </w:rPr>
      </w:pPr>
      <w:r>
        <w:rPr>
          <w:rFonts w:ascii="Verdana" w:hAnsi="Verdana" w:cs="Verdana"/>
          <w:sz w:val="20"/>
          <w:szCs w:val="20"/>
        </w:rPr>
        <w:t>Załącznik nr [3] – Pełnomocnictwo</w:t>
      </w:r>
    </w:p>
    <w:p w14:paraId="48A23D1B" w14:textId="77777777" w:rsidR="00B64597" w:rsidRDefault="00756980" w:rsidP="00B64597">
      <w:pPr>
        <w:pStyle w:val="Default"/>
        <w:widowControl w:val="0"/>
        <w:numPr>
          <w:ilvl w:val="0"/>
          <w:numId w:val="70"/>
        </w:numPr>
        <w:tabs>
          <w:tab w:val="left" w:pos="426"/>
        </w:tabs>
        <w:suppressAutoHyphens/>
        <w:autoSpaceDN/>
        <w:spacing w:line="276" w:lineRule="auto"/>
        <w:ind w:left="426" w:right="45" w:hanging="426"/>
        <w:jc w:val="both"/>
        <w:rPr>
          <w:rFonts w:ascii="Verdana" w:hAnsi="Verdana" w:cs="Verdana"/>
          <w:sz w:val="20"/>
          <w:szCs w:val="20"/>
        </w:rPr>
      </w:pPr>
      <w:r w:rsidRPr="00756980">
        <w:rPr>
          <w:rFonts w:ascii="Verdana" w:hAnsi="Verdana" w:cs="Verdana"/>
          <w:sz w:val="20"/>
          <w:szCs w:val="20"/>
        </w:rPr>
        <w:t>Załącznik nr [</w:t>
      </w:r>
      <w:r w:rsidR="0004443B">
        <w:rPr>
          <w:rFonts w:ascii="Verdana" w:hAnsi="Verdana" w:cs="Verdana"/>
          <w:sz w:val="20"/>
          <w:szCs w:val="20"/>
        </w:rPr>
        <w:t>4</w:t>
      </w:r>
      <w:r w:rsidRPr="00756980">
        <w:rPr>
          <w:rFonts w:ascii="Verdana" w:hAnsi="Verdana" w:cs="Verdana"/>
          <w:sz w:val="20"/>
          <w:szCs w:val="20"/>
        </w:rPr>
        <w:t xml:space="preserve">] </w:t>
      </w:r>
      <w:r w:rsidRPr="00756980">
        <w:rPr>
          <w:rFonts w:ascii="Verdana" w:hAnsi="Verdana" w:cs="Verdana"/>
          <w:sz w:val="20"/>
          <w:szCs w:val="20"/>
        </w:rPr>
        <w:tab/>
        <w:t>– Oświadczenie Projektanta</w:t>
      </w:r>
    </w:p>
    <w:p w14:paraId="61AC585F" w14:textId="6D4D118C" w:rsidR="00B64597" w:rsidRPr="007E72E4" w:rsidRDefault="00B64597" w:rsidP="00B64597">
      <w:pPr>
        <w:pStyle w:val="Default"/>
        <w:widowControl w:val="0"/>
        <w:numPr>
          <w:ilvl w:val="0"/>
          <w:numId w:val="70"/>
        </w:numPr>
        <w:tabs>
          <w:tab w:val="left" w:pos="426"/>
        </w:tabs>
        <w:suppressAutoHyphens/>
        <w:autoSpaceDN/>
        <w:spacing w:line="276" w:lineRule="auto"/>
        <w:ind w:left="426" w:right="45" w:hanging="426"/>
        <w:jc w:val="both"/>
        <w:rPr>
          <w:rFonts w:ascii="Verdana" w:hAnsi="Verdana" w:cs="Verdana"/>
          <w:sz w:val="20"/>
          <w:szCs w:val="20"/>
        </w:rPr>
      </w:pPr>
      <w:r w:rsidRPr="00B64597">
        <w:rPr>
          <w:rFonts w:ascii="Verdana" w:hAnsi="Verdana" w:cs="Verdana"/>
          <w:sz w:val="20"/>
          <w:szCs w:val="20"/>
        </w:rPr>
        <w:t xml:space="preserve">Załącznik nr [5] </w:t>
      </w:r>
      <w:r w:rsidRPr="00756980">
        <w:rPr>
          <w:rFonts w:ascii="Verdana" w:hAnsi="Verdana" w:cs="Verdana"/>
          <w:sz w:val="20"/>
          <w:szCs w:val="20"/>
        </w:rPr>
        <w:t>–</w:t>
      </w:r>
      <w:r w:rsidRPr="00B64597">
        <w:rPr>
          <w:rFonts w:ascii="Verdana" w:hAnsi="Verdana" w:cs="Verdana"/>
          <w:sz w:val="20"/>
          <w:szCs w:val="20"/>
        </w:rPr>
        <w:t xml:space="preserve"> </w:t>
      </w:r>
      <w:r w:rsidRPr="00B64597">
        <w:rPr>
          <w:rFonts w:ascii="Verdana" w:hAnsi="Verdana"/>
          <w:bCs/>
          <w:sz w:val="20"/>
          <w:szCs w:val="20"/>
        </w:rPr>
        <w:t xml:space="preserve">Klauzula informacyjna </w:t>
      </w:r>
    </w:p>
    <w:p w14:paraId="40A726DD" w14:textId="000B8295" w:rsidR="007E72E4" w:rsidRPr="00533500" w:rsidRDefault="007E72E4" w:rsidP="00B64597">
      <w:pPr>
        <w:pStyle w:val="Default"/>
        <w:widowControl w:val="0"/>
        <w:numPr>
          <w:ilvl w:val="0"/>
          <w:numId w:val="70"/>
        </w:numPr>
        <w:tabs>
          <w:tab w:val="left" w:pos="426"/>
        </w:tabs>
        <w:suppressAutoHyphens/>
        <w:autoSpaceDN/>
        <w:spacing w:line="276" w:lineRule="auto"/>
        <w:ind w:left="426" w:right="45" w:hanging="426"/>
        <w:jc w:val="both"/>
        <w:rPr>
          <w:rFonts w:ascii="Verdana" w:hAnsi="Verdana" w:cs="Verdana"/>
          <w:sz w:val="20"/>
          <w:szCs w:val="20"/>
        </w:rPr>
      </w:pPr>
      <w:r>
        <w:rPr>
          <w:rFonts w:ascii="Verdana" w:hAnsi="Verdana"/>
          <w:bCs/>
          <w:sz w:val="20"/>
          <w:szCs w:val="20"/>
        </w:rPr>
        <w:t>Załącznik nr [6] – Oświadczenie o rachunku bankowym</w:t>
      </w:r>
    </w:p>
    <w:p w14:paraId="158DF573" w14:textId="2BC72E92" w:rsidR="00B64597" w:rsidRDefault="00B64597" w:rsidP="00B64597">
      <w:pPr>
        <w:pStyle w:val="Default"/>
        <w:widowControl w:val="0"/>
        <w:tabs>
          <w:tab w:val="left" w:pos="426"/>
        </w:tabs>
        <w:suppressAutoHyphens/>
        <w:autoSpaceDN/>
        <w:spacing w:line="276" w:lineRule="auto"/>
        <w:ind w:left="426" w:right="45"/>
        <w:jc w:val="both"/>
        <w:rPr>
          <w:rFonts w:ascii="Verdana" w:hAnsi="Verdana" w:cs="Verdana"/>
          <w:sz w:val="20"/>
          <w:szCs w:val="20"/>
        </w:rPr>
      </w:pPr>
    </w:p>
    <w:p w14:paraId="17DA5989" w14:textId="77777777" w:rsidR="00D86E10" w:rsidRDefault="00D86E10" w:rsidP="00D86E10">
      <w:pPr>
        <w:pStyle w:val="Default"/>
        <w:widowControl w:val="0"/>
        <w:tabs>
          <w:tab w:val="left" w:pos="426"/>
        </w:tabs>
        <w:suppressAutoHyphens/>
        <w:autoSpaceDN/>
        <w:spacing w:line="276" w:lineRule="auto"/>
        <w:ind w:right="45"/>
        <w:jc w:val="both"/>
        <w:rPr>
          <w:rFonts w:ascii="Verdana" w:hAnsi="Verdana" w:cs="Verdana"/>
          <w:sz w:val="20"/>
          <w:szCs w:val="20"/>
        </w:rPr>
      </w:pPr>
    </w:p>
    <w:p w14:paraId="3D6DEBC3" w14:textId="77777777" w:rsidR="00D86E10" w:rsidRPr="0004443B" w:rsidRDefault="00D86E10" w:rsidP="00D86E10">
      <w:pPr>
        <w:pStyle w:val="Default"/>
        <w:widowControl w:val="0"/>
        <w:tabs>
          <w:tab w:val="left" w:pos="426"/>
        </w:tabs>
        <w:suppressAutoHyphens/>
        <w:autoSpaceDN/>
        <w:spacing w:line="276" w:lineRule="auto"/>
        <w:ind w:right="45"/>
        <w:jc w:val="both"/>
        <w:rPr>
          <w:rFonts w:ascii="Verdana" w:hAnsi="Verdana" w:cs="Verdana"/>
          <w:sz w:val="20"/>
          <w:szCs w:val="20"/>
        </w:rPr>
      </w:pPr>
    </w:p>
    <w:p w14:paraId="25DB1C8C" w14:textId="77777777" w:rsidR="00756980" w:rsidRPr="00557E38" w:rsidRDefault="00756980" w:rsidP="009225BA">
      <w:pPr>
        <w:pStyle w:val="Default"/>
        <w:spacing w:line="276" w:lineRule="auto"/>
        <w:ind w:right="43"/>
        <w:jc w:val="both"/>
        <w:rPr>
          <w:rFonts w:ascii="Verdana" w:hAnsi="Verdana" w:cs="Verdana"/>
          <w:sz w:val="20"/>
          <w:szCs w:val="20"/>
        </w:rPr>
      </w:pPr>
    </w:p>
    <w:p w14:paraId="327D1A08" w14:textId="44387233" w:rsidR="00756980" w:rsidRPr="00F13FB2" w:rsidRDefault="00756980" w:rsidP="009225BA">
      <w:pPr>
        <w:spacing w:after="80" w:line="276" w:lineRule="auto"/>
        <w:jc w:val="both"/>
        <w:rPr>
          <w:rFonts w:ascii="Verdana" w:hAnsi="Verdana" w:cs="TTE1771BD8t00"/>
          <w:sz w:val="20"/>
          <w:szCs w:val="20"/>
        </w:rPr>
      </w:pPr>
    </w:p>
    <w:p w14:paraId="0A530981" w14:textId="162C3C76" w:rsidR="00DC2C7D" w:rsidRPr="005078A9" w:rsidRDefault="00B11CE2" w:rsidP="009225BA">
      <w:pPr>
        <w:spacing w:after="80" w:line="276" w:lineRule="auto"/>
        <w:ind w:left="426" w:firstLine="709"/>
        <w:jc w:val="both"/>
        <w:outlineLvl w:val="0"/>
        <w:rPr>
          <w:rFonts w:ascii="Verdana" w:hAnsi="Verdana"/>
          <w:sz w:val="20"/>
          <w:szCs w:val="20"/>
        </w:rPr>
      </w:pPr>
      <w:bookmarkStart w:id="52" w:name="_Toc451267374"/>
      <w:r w:rsidRPr="00F13FB2">
        <w:rPr>
          <w:rFonts w:ascii="Verdana" w:hAnsi="Verdana" w:cs="TTE1768698t00"/>
          <w:b/>
          <w:sz w:val="20"/>
          <w:szCs w:val="20"/>
        </w:rPr>
        <w:t>ZAMAWIAJ</w:t>
      </w:r>
      <w:r w:rsidR="00C210DE" w:rsidRPr="00F13FB2">
        <w:rPr>
          <w:rFonts w:ascii="Verdana" w:hAnsi="Verdana" w:cs="TTE1768698t00"/>
          <w:b/>
          <w:sz w:val="20"/>
          <w:szCs w:val="20"/>
        </w:rPr>
        <w:t>Ą</w:t>
      </w:r>
      <w:r w:rsidRPr="00F13FB2">
        <w:rPr>
          <w:rFonts w:ascii="Verdana" w:hAnsi="Verdana" w:cs="TTE1768698t00"/>
          <w:b/>
          <w:sz w:val="20"/>
          <w:szCs w:val="20"/>
        </w:rPr>
        <w:t>CY:</w:t>
      </w:r>
      <w:r w:rsidRPr="00F13FB2">
        <w:rPr>
          <w:rFonts w:ascii="Verdana" w:hAnsi="Verdana" w:cs="TTE1768698t00"/>
          <w:sz w:val="20"/>
          <w:szCs w:val="20"/>
        </w:rPr>
        <w:t xml:space="preserve"> </w:t>
      </w:r>
      <w:r w:rsidRPr="00F13FB2">
        <w:rPr>
          <w:rFonts w:ascii="Verdana" w:hAnsi="Verdana" w:cs="TTE1768698t00"/>
          <w:sz w:val="20"/>
          <w:szCs w:val="20"/>
        </w:rPr>
        <w:tab/>
      </w:r>
      <w:r w:rsidRPr="00F13FB2">
        <w:rPr>
          <w:rFonts w:ascii="Verdana" w:hAnsi="Verdana" w:cs="TTE1768698t00"/>
          <w:sz w:val="20"/>
          <w:szCs w:val="20"/>
        </w:rPr>
        <w:tab/>
      </w:r>
      <w:r w:rsidR="0004443B">
        <w:rPr>
          <w:rFonts w:ascii="Verdana" w:hAnsi="Verdana" w:cs="TTE1768698t00"/>
          <w:sz w:val="20"/>
          <w:szCs w:val="20"/>
        </w:rPr>
        <w:t xml:space="preserve">                      </w:t>
      </w:r>
      <w:r w:rsidRPr="00F13FB2">
        <w:rPr>
          <w:rFonts w:ascii="Verdana" w:hAnsi="Verdana" w:cs="TTE1768698t00"/>
          <w:sz w:val="20"/>
          <w:szCs w:val="20"/>
        </w:rPr>
        <w:tab/>
      </w:r>
      <w:r w:rsidRPr="00F13FB2">
        <w:rPr>
          <w:rFonts w:ascii="Verdana" w:hAnsi="Verdana" w:cs="TTE1768698t00"/>
          <w:b/>
          <w:sz w:val="20"/>
          <w:szCs w:val="20"/>
        </w:rPr>
        <w:t>WYKONAWCA</w:t>
      </w:r>
      <w:r w:rsidR="00C210DE" w:rsidRPr="00F13FB2">
        <w:rPr>
          <w:rFonts w:ascii="Verdana" w:hAnsi="Verdana" w:cs="TTE1768698t00"/>
          <w:b/>
          <w:sz w:val="20"/>
          <w:szCs w:val="20"/>
        </w:rPr>
        <w:t>:</w:t>
      </w:r>
      <w:bookmarkEnd w:id="52"/>
    </w:p>
    <w:sectPr w:rsidR="00DC2C7D" w:rsidRPr="005078A9" w:rsidSect="00994A99">
      <w:headerReference w:type="default" r:id="rId10"/>
      <w:footerReference w:type="even" r:id="rId11"/>
      <w:footerReference w:type="default" r:id="rId12"/>
      <w:pgSz w:w="11906" w:h="16838" w:code="9"/>
      <w:pgMar w:top="851" w:right="1134" w:bottom="1134" w:left="1418" w:header="454"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E6630" w14:textId="77777777" w:rsidR="00776A89" w:rsidRDefault="00776A89">
      <w:r>
        <w:separator/>
      </w:r>
    </w:p>
  </w:endnote>
  <w:endnote w:type="continuationSeparator" w:id="0">
    <w:p w14:paraId="22951C84" w14:textId="77777777" w:rsidR="00776A89" w:rsidRDefault="00776A89">
      <w:r>
        <w:continuationSeparator/>
      </w:r>
    </w:p>
  </w:endnote>
  <w:endnote w:type="continuationNotice" w:id="1">
    <w:p w14:paraId="6C23F384" w14:textId="77777777" w:rsidR="00776A89" w:rsidRDefault="00776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Reference Sans Serif">
    <w:panose1 w:val="020B060403050404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Ruehl">
    <w:charset w:val="B1"/>
    <w:family w:val="swiss"/>
    <w:pitch w:val="variable"/>
    <w:sig w:usb0="00000803" w:usb1="00000000" w:usb2="00000000" w:usb3="00000000" w:csb0="0000002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4710" w14:textId="77777777" w:rsidR="00FD2BE5" w:rsidRDefault="00FD2BE5" w:rsidP="0023524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10F380" w14:textId="77777777" w:rsidR="00FD2BE5" w:rsidRDefault="00FD2BE5" w:rsidP="0087229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250667"/>
      <w:docPartObj>
        <w:docPartGallery w:val="Page Numbers (Bottom of Page)"/>
        <w:docPartUnique/>
      </w:docPartObj>
    </w:sdtPr>
    <w:sdtEndPr/>
    <w:sdtContent>
      <w:sdt>
        <w:sdtPr>
          <w:id w:val="1728636285"/>
          <w:docPartObj>
            <w:docPartGallery w:val="Page Numbers (Top of Page)"/>
            <w:docPartUnique/>
          </w:docPartObj>
        </w:sdtPr>
        <w:sdtEndPr/>
        <w:sdtContent>
          <w:p w14:paraId="76AE64C7" w14:textId="3451C3C1" w:rsidR="00FD2BE5" w:rsidRDefault="00FD2BE5">
            <w:pPr>
              <w:pStyle w:val="Stopka"/>
              <w:jc w:val="center"/>
            </w:pPr>
            <w:r w:rsidRPr="005811ED">
              <w:rPr>
                <w:rFonts w:ascii="Verdana" w:hAnsi="Verdana"/>
                <w:b/>
                <w:bCs/>
                <w:sz w:val="16"/>
              </w:rPr>
              <w:fldChar w:fldCharType="begin"/>
            </w:r>
            <w:r w:rsidRPr="005811ED">
              <w:rPr>
                <w:rFonts w:ascii="Verdana" w:hAnsi="Verdana"/>
                <w:b/>
                <w:bCs/>
                <w:sz w:val="16"/>
              </w:rPr>
              <w:instrText>PAGE</w:instrText>
            </w:r>
            <w:r w:rsidRPr="005811ED">
              <w:rPr>
                <w:rFonts w:ascii="Verdana" w:hAnsi="Verdana"/>
                <w:b/>
                <w:bCs/>
                <w:sz w:val="16"/>
              </w:rPr>
              <w:fldChar w:fldCharType="separate"/>
            </w:r>
            <w:r w:rsidR="00605576">
              <w:rPr>
                <w:rFonts w:ascii="Verdana" w:hAnsi="Verdana"/>
                <w:b/>
                <w:bCs/>
                <w:noProof/>
                <w:sz w:val="16"/>
              </w:rPr>
              <w:t>34</w:t>
            </w:r>
            <w:r w:rsidRPr="005811ED">
              <w:rPr>
                <w:rFonts w:ascii="Verdana" w:hAnsi="Verdana"/>
                <w:b/>
                <w:bCs/>
                <w:sz w:val="16"/>
              </w:rPr>
              <w:fldChar w:fldCharType="end"/>
            </w:r>
            <w:r w:rsidRPr="005811ED">
              <w:rPr>
                <w:rFonts w:ascii="Verdana" w:hAnsi="Verdana"/>
                <w:sz w:val="16"/>
              </w:rPr>
              <w:t xml:space="preserve"> </w:t>
            </w:r>
            <w:r>
              <w:rPr>
                <w:rFonts w:ascii="Verdana" w:hAnsi="Verdana"/>
                <w:sz w:val="16"/>
              </w:rPr>
              <w:t>/</w:t>
            </w:r>
            <w:r w:rsidRPr="005811ED">
              <w:rPr>
                <w:rFonts w:ascii="Verdana" w:hAnsi="Verdana"/>
                <w:sz w:val="16"/>
              </w:rPr>
              <w:t xml:space="preserve"> </w:t>
            </w:r>
            <w:r w:rsidRPr="005811ED">
              <w:rPr>
                <w:rFonts w:ascii="Verdana" w:hAnsi="Verdana"/>
                <w:bCs/>
                <w:sz w:val="16"/>
              </w:rPr>
              <w:fldChar w:fldCharType="begin"/>
            </w:r>
            <w:r w:rsidRPr="005811ED">
              <w:rPr>
                <w:rFonts w:ascii="Verdana" w:hAnsi="Verdana"/>
                <w:bCs/>
                <w:sz w:val="16"/>
              </w:rPr>
              <w:instrText>NUMPAGES</w:instrText>
            </w:r>
            <w:r w:rsidRPr="005811ED">
              <w:rPr>
                <w:rFonts w:ascii="Verdana" w:hAnsi="Verdana"/>
                <w:bCs/>
                <w:sz w:val="16"/>
              </w:rPr>
              <w:fldChar w:fldCharType="separate"/>
            </w:r>
            <w:r w:rsidR="00605576">
              <w:rPr>
                <w:rFonts w:ascii="Verdana" w:hAnsi="Verdana"/>
                <w:bCs/>
                <w:noProof/>
                <w:sz w:val="16"/>
              </w:rPr>
              <w:t>35</w:t>
            </w:r>
            <w:r w:rsidRPr="005811ED">
              <w:rPr>
                <w:rFonts w:ascii="Verdana" w:hAnsi="Verdana"/>
                <w:bCs/>
                <w:sz w:val="16"/>
              </w:rPr>
              <w:fldChar w:fldCharType="end"/>
            </w:r>
          </w:p>
        </w:sdtContent>
      </w:sdt>
    </w:sdtContent>
  </w:sdt>
  <w:p w14:paraId="1B5D1A36" w14:textId="77777777" w:rsidR="00FD2BE5" w:rsidRDefault="00FD2B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5C917" w14:textId="77777777" w:rsidR="00776A89" w:rsidRDefault="00776A89">
      <w:r>
        <w:separator/>
      </w:r>
    </w:p>
  </w:footnote>
  <w:footnote w:type="continuationSeparator" w:id="0">
    <w:p w14:paraId="63EDBCE4" w14:textId="77777777" w:rsidR="00776A89" w:rsidRDefault="00776A89">
      <w:r>
        <w:continuationSeparator/>
      </w:r>
    </w:p>
  </w:footnote>
  <w:footnote w:type="continuationNotice" w:id="1">
    <w:p w14:paraId="35E543A9" w14:textId="77777777" w:rsidR="00776A89" w:rsidRDefault="00776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0FD2BE5" w14:paraId="30CE1448" w14:textId="77777777" w:rsidTr="003A4D1F">
      <w:tc>
        <w:tcPr>
          <w:tcW w:w="3115" w:type="dxa"/>
        </w:tcPr>
        <w:p w14:paraId="066FD36C" w14:textId="4B5FBEFC" w:rsidR="00FD2BE5" w:rsidRDefault="00FD2BE5" w:rsidP="003A4D1F">
          <w:pPr>
            <w:pStyle w:val="Nagwek"/>
            <w:ind w:left="-115"/>
          </w:pPr>
        </w:p>
      </w:tc>
      <w:tc>
        <w:tcPr>
          <w:tcW w:w="3115" w:type="dxa"/>
        </w:tcPr>
        <w:p w14:paraId="6FC7EE6A" w14:textId="1FA656C4" w:rsidR="00FD2BE5" w:rsidRDefault="00FD2BE5" w:rsidP="003A4D1F">
          <w:pPr>
            <w:pStyle w:val="Nagwek"/>
            <w:jc w:val="center"/>
          </w:pPr>
        </w:p>
      </w:tc>
      <w:tc>
        <w:tcPr>
          <w:tcW w:w="3115" w:type="dxa"/>
        </w:tcPr>
        <w:p w14:paraId="23EBAF04" w14:textId="74FBECD5" w:rsidR="00FD2BE5" w:rsidRDefault="00FD2BE5" w:rsidP="003A4D1F">
          <w:pPr>
            <w:pStyle w:val="Nagwek"/>
            <w:ind w:right="-115"/>
            <w:jc w:val="right"/>
          </w:pPr>
        </w:p>
      </w:tc>
    </w:tr>
  </w:tbl>
  <w:p w14:paraId="6EE30698" w14:textId="68E03FA0" w:rsidR="00FD2BE5" w:rsidRDefault="00FD2BE5" w:rsidP="003A4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A3658B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BA0CDFEC"/>
    <w:name w:val="WW8Num21"/>
    <w:lvl w:ilvl="0">
      <w:start w:val="5"/>
      <w:numFmt w:val="decimal"/>
      <w:lvlText w:val="%1."/>
      <w:lvlJc w:val="left"/>
      <w:pPr>
        <w:tabs>
          <w:tab w:val="num" w:pos="0"/>
        </w:tabs>
        <w:ind w:left="720" w:hanging="360"/>
      </w:pPr>
      <w:rPr>
        <w:rFonts w:ascii="Verdana" w:hAnsi="Verdana" w:hint="default"/>
        <w:sz w:val="20"/>
      </w:rPr>
    </w:lvl>
  </w:abstractNum>
  <w:abstractNum w:abstractNumId="2" w15:restartNumberingAfterBreak="0">
    <w:nsid w:val="00EE56CC"/>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20B194E"/>
    <w:multiLevelType w:val="hybridMultilevel"/>
    <w:tmpl w:val="86F621C0"/>
    <w:lvl w:ilvl="0" w:tplc="4F087C80">
      <w:start w:val="1"/>
      <w:numFmt w:val="decimal"/>
      <w:lvlText w:val="%1)"/>
      <w:lvlJc w:val="left"/>
      <w:pPr>
        <w:ind w:left="720" w:hanging="360"/>
      </w:pPr>
      <w:rPr>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C1629"/>
    <w:multiLevelType w:val="hybridMultilevel"/>
    <w:tmpl w:val="99167678"/>
    <w:lvl w:ilvl="0" w:tplc="A00A43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6BD3113"/>
    <w:multiLevelType w:val="multilevel"/>
    <w:tmpl w:val="695C5324"/>
    <w:styleLink w:val="Biecalist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6C56D45"/>
    <w:multiLevelType w:val="hybridMultilevel"/>
    <w:tmpl w:val="1E0043EA"/>
    <w:lvl w:ilvl="0" w:tplc="0415000F">
      <w:start w:val="1"/>
      <w:numFmt w:val="decimal"/>
      <w:lvlText w:val="%1."/>
      <w:lvlJc w:val="left"/>
      <w:pPr>
        <w:ind w:left="36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0C3936"/>
    <w:multiLevelType w:val="multilevel"/>
    <w:tmpl w:val="85187E58"/>
    <w:lvl w:ilvl="0">
      <w:start w:val="1"/>
      <w:numFmt w:val="decimal"/>
      <w:lvlText w:val="%1."/>
      <w:lvlJc w:val="left"/>
      <w:pPr>
        <w:ind w:left="360" w:hanging="360"/>
      </w:pPr>
      <w:rPr>
        <w:rFonts w:hint="default"/>
        <w:sz w:val="20"/>
        <w:szCs w:val="20"/>
      </w:rPr>
    </w:lvl>
    <w:lvl w:ilvl="1">
      <w:start w:val="1"/>
      <w:numFmt w:val="decimal"/>
      <w:lvlText w:val="%2)"/>
      <w:lvlJc w:val="left"/>
      <w:pPr>
        <w:ind w:left="720" w:hanging="360"/>
      </w:pPr>
      <w:rPr>
        <w:rFonts w:hint="default"/>
        <w:sz w:val="20"/>
        <w:szCs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rPr>
        <w:rFonts w:ascii="Verdana" w:hAnsi="Verdana" w:hint="default"/>
        <w:sz w:val="20"/>
        <w:szCs w:val="20"/>
      </w:rPr>
    </w:lvl>
    <w:lvl w:ilvl="8">
      <w:start w:val="1"/>
      <w:numFmt w:val="lowerRoman"/>
      <w:lvlText w:val="%9."/>
      <w:lvlJc w:val="left"/>
      <w:pPr>
        <w:ind w:left="3240" w:hanging="360"/>
      </w:pPr>
    </w:lvl>
  </w:abstractNum>
  <w:abstractNum w:abstractNumId="8" w15:restartNumberingAfterBreak="0">
    <w:nsid w:val="0AA51BE7"/>
    <w:multiLevelType w:val="hybridMultilevel"/>
    <w:tmpl w:val="ACE202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551510"/>
    <w:multiLevelType w:val="hybridMultilevel"/>
    <w:tmpl w:val="81D2DD76"/>
    <w:lvl w:ilvl="0" w:tplc="EBCA6612">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F4B5BB6"/>
    <w:multiLevelType w:val="hybridMultilevel"/>
    <w:tmpl w:val="FA681E8A"/>
    <w:lvl w:ilvl="0" w:tplc="F7DC541C">
      <w:start w:val="1"/>
      <w:numFmt w:val="decimal"/>
      <w:lvlText w:val="%1."/>
      <w:lvlJc w:val="left"/>
      <w:pPr>
        <w:tabs>
          <w:tab w:val="num" w:pos="360"/>
        </w:tabs>
        <w:ind w:left="360" w:hanging="360"/>
      </w:pPr>
      <w:rPr>
        <w:sz w:val="20"/>
        <w:szCs w:val="20"/>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1" w15:restartNumberingAfterBreak="0">
    <w:nsid w:val="10670479"/>
    <w:multiLevelType w:val="multilevel"/>
    <w:tmpl w:val="12B8917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666F92"/>
    <w:multiLevelType w:val="hybridMultilevel"/>
    <w:tmpl w:val="C7D6F01A"/>
    <w:lvl w:ilvl="0" w:tplc="B1D016B4">
      <w:start w:val="1"/>
      <w:numFmt w:val="decimal"/>
      <w:lvlText w:val="%1."/>
      <w:lvlJc w:val="left"/>
      <w:pPr>
        <w:tabs>
          <w:tab w:val="num" w:pos="2340"/>
        </w:tabs>
        <w:ind w:left="2340" w:hanging="360"/>
      </w:pPr>
      <w:rPr>
        <w:rFonts w:hint="default"/>
        <w:b w:val="0"/>
      </w:rPr>
    </w:lvl>
    <w:lvl w:ilvl="1" w:tplc="04150017">
      <w:start w:val="1"/>
      <w:numFmt w:val="lowerLetter"/>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3A434C7"/>
    <w:multiLevelType w:val="hybridMultilevel"/>
    <w:tmpl w:val="4544CB9C"/>
    <w:lvl w:ilvl="0" w:tplc="FFFFFFF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7704872"/>
    <w:multiLevelType w:val="multilevel"/>
    <w:tmpl w:val="12B8917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19133674"/>
    <w:multiLevelType w:val="hybridMultilevel"/>
    <w:tmpl w:val="885A875E"/>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1B497BAE"/>
    <w:multiLevelType w:val="multilevel"/>
    <w:tmpl w:val="45C6450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1FD74066"/>
    <w:multiLevelType w:val="hybridMultilevel"/>
    <w:tmpl w:val="96A83270"/>
    <w:lvl w:ilvl="0" w:tplc="5882FD66">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20B47E0"/>
    <w:multiLevelType w:val="hybridMultilevel"/>
    <w:tmpl w:val="40BA85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B914C9"/>
    <w:multiLevelType w:val="hybridMultilevel"/>
    <w:tmpl w:val="33021D9E"/>
    <w:lvl w:ilvl="0" w:tplc="230A913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E464F9"/>
    <w:multiLevelType w:val="hybridMultilevel"/>
    <w:tmpl w:val="D6B6AED8"/>
    <w:lvl w:ilvl="0" w:tplc="4BC05270">
      <w:start w:val="10"/>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7B34A0B"/>
    <w:multiLevelType w:val="hybridMultilevel"/>
    <w:tmpl w:val="E8F472F2"/>
    <w:lvl w:ilvl="0" w:tplc="04D25750">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283A727A"/>
    <w:multiLevelType w:val="multilevel"/>
    <w:tmpl w:val="A4D86354"/>
    <w:styleLink w:val="Biecalista2"/>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5" w15:restartNumberingAfterBreak="0">
    <w:nsid w:val="2A8A36D5"/>
    <w:multiLevelType w:val="hybridMultilevel"/>
    <w:tmpl w:val="921EF42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B7154A2"/>
    <w:multiLevelType w:val="hybridMultilevel"/>
    <w:tmpl w:val="5ACCCDA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7B5A93"/>
    <w:multiLevelType w:val="multilevel"/>
    <w:tmpl w:val="5AE8EF94"/>
    <w:styleLink w:val="Biecalista5"/>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8" w15:restartNumberingAfterBreak="0">
    <w:nsid w:val="31FD74D8"/>
    <w:multiLevelType w:val="hybridMultilevel"/>
    <w:tmpl w:val="978C3D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F87C72"/>
    <w:multiLevelType w:val="hybridMultilevel"/>
    <w:tmpl w:val="DE842E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7B9679B"/>
    <w:multiLevelType w:val="hybridMultilevel"/>
    <w:tmpl w:val="48C2AC74"/>
    <w:lvl w:ilvl="0" w:tplc="04150017">
      <w:start w:val="1"/>
      <w:numFmt w:val="lowerLetter"/>
      <w:lvlText w:val="%1)"/>
      <w:lvlJc w:val="left"/>
      <w:pPr>
        <w:ind w:left="1854" w:hanging="360"/>
      </w:pPr>
    </w:lvl>
    <w:lvl w:ilvl="1" w:tplc="6CE8939A">
      <w:start w:val="1"/>
      <w:numFmt w:val="lowerLetter"/>
      <w:lvlText w:val="%2)"/>
      <w:lvlJc w:val="left"/>
      <w:pPr>
        <w:ind w:left="2574" w:hanging="360"/>
      </w:pPr>
      <w:rPr>
        <w:lang w:val="pl-PL"/>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392A2CF0"/>
    <w:multiLevelType w:val="hybridMultilevel"/>
    <w:tmpl w:val="3E0CE3CE"/>
    <w:lvl w:ilvl="0" w:tplc="763EC498">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3550FE"/>
    <w:multiLevelType w:val="hybridMultilevel"/>
    <w:tmpl w:val="E9AC289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3" w15:restartNumberingAfterBreak="0">
    <w:nsid w:val="3D940943"/>
    <w:multiLevelType w:val="hybridMultilevel"/>
    <w:tmpl w:val="6AAA5DC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E6E32DE"/>
    <w:multiLevelType w:val="hybridMultilevel"/>
    <w:tmpl w:val="409865C6"/>
    <w:lvl w:ilvl="0" w:tplc="D1ECFD0E">
      <w:start w:val="1"/>
      <w:numFmt w:val="decimal"/>
      <w:lvlText w:val="%1)"/>
      <w:lvlJc w:val="left"/>
      <w:pPr>
        <w:tabs>
          <w:tab w:val="num" w:pos="1440"/>
        </w:tabs>
        <w:ind w:left="1440" w:hanging="360"/>
      </w:pPr>
      <w:rPr>
        <w:rFonts w:ascii="Verdana" w:eastAsia="Arial Unicode MS" w:hAnsi="Verdana" w:cs="TTE1768698t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FCB01CD"/>
    <w:multiLevelType w:val="multilevel"/>
    <w:tmpl w:val="DD826BF2"/>
    <w:styleLink w:val="Biecalista1"/>
    <w:lvl w:ilvl="0">
      <w:start w:val="1"/>
      <w:numFmt w:val="decimal"/>
      <w:lvlText w:val="%1."/>
      <w:lvlJc w:val="left"/>
      <w:pPr>
        <w:ind w:left="360" w:hanging="360"/>
      </w:pPr>
      <w:rPr>
        <w:rFonts w:ascii="Verdana" w:eastAsia="Times New Roman" w:hAnsi="Verdana" w:cs="TTE1771BD8t00"/>
        <w:sz w:val="20"/>
        <w:szCs w:val="20"/>
      </w:rPr>
    </w:lvl>
    <w:lvl w:ilvl="1">
      <w:start w:val="1"/>
      <w:numFmt w:val="lowerLetter"/>
      <w:lvlText w:val="%2."/>
      <w:lvlJc w:val="left"/>
      <w:pPr>
        <w:ind w:left="1080" w:hanging="360"/>
      </w:pPr>
    </w:lvl>
    <w:lvl w:ilvl="2">
      <w:start w:val="1"/>
      <w:numFmt w:val="lowerLetter"/>
      <w:lvlText w:val="%3)"/>
      <w:lvlJc w:val="left"/>
      <w:pPr>
        <w:ind w:left="1800"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0F775C2"/>
    <w:multiLevelType w:val="hybridMultilevel"/>
    <w:tmpl w:val="CF3A6F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1C9721B"/>
    <w:multiLevelType w:val="hybridMultilevel"/>
    <w:tmpl w:val="7252580E"/>
    <w:lvl w:ilvl="0" w:tplc="AF74A2B2">
      <w:start w:val="1"/>
      <w:numFmt w:val="decimal"/>
      <w:lvlText w:val="%1."/>
      <w:lvlJc w:val="left"/>
      <w:pPr>
        <w:ind w:left="360" w:hanging="360"/>
      </w:pPr>
      <w:rPr>
        <w:rFonts w:ascii="Verdana" w:eastAsia="Times New Roman" w:hAnsi="Verdana" w:cs="TTE1771BD8t00"/>
        <w:sz w:val="20"/>
        <w:szCs w:val="20"/>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1FA4EBB"/>
    <w:multiLevelType w:val="hybridMultilevel"/>
    <w:tmpl w:val="409865C6"/>
    <w:lvl w:ilvl="0" w:tplc="FFFFFFFF">
      <w:start w:val="1"/>
      <w:numFmt w:val="decimal"/>
      <w:lvlText w:val="%1)"/>
      <w:lvlJc w:val="left"/>
      <w:pPr>
        <w:tabs>
          <w:tab w:val="num" w:pos="927"/>
        </w:tabs>
        <w:ind w:left="927" w:hanging="360"/>
      </w:pPr>
      <w:rPr>
        <w:rFonts w:ascii="Verdana" w:eastAsia="Arial Unicode MS" w:hAnsi="Verdana" w:cs="TTE1768698t00"/>
      </w:rPr>
    </w:lvl>
    <w:lvl w:ilvl="1" w:tplc="FFFFFFFF" w:tentative="1">
      <w:start w:val="1"/>
      <w:numFmt w:val="lowerLetter"/>
      <w:lvlText w:val="%2."/>
      <w:lvlJc w:val="left"/>
      <w:pPr>
        <w:tabs>
          <w:tab w:val="num" w:pos="927"/>
        </w:tabs>
        <w:ind w:left="927" w:hanging="360"/>
      </w:pPr>
    </w:lvl>
    <w:lvl w:ilvl="2" w:tplc="FFFFFFFF" w:tentative="1">
      <w:start w:val="1"/>
      <w:numFmt w:val="lowerRoman"/>
      <w:lvlText w:val="%3."/>
      <w:lvlJc w:val="right"/>
      <w:pPr>
        <w:tabs>
          <w:tab w:val="num" w:pos="1647"/>
        </w:tabs>
        <w:ind w:left="1647" w:hanging="180"/>
      </w:pPr>
    </w:lvl>
    <w:lvl w:ilvl="3" w:tplc="FFFFFFFF" w:tentative="1">
      <w:start w:val="1"/>
      <w:numFmt w:val="decimal"/>
      <w:lvlText w:val="%4."/>
      <w:lvlJc w:val="left"/>
      <w:pPr>
        <w:tabs>
          <w:tab w:val="num" w:pos="2367"/>
        </w:tabs>
        <w:ind w:left="2367" w:hanging="360"/>
      </w:pPr>
    </w:lvl>
    <w:lvl w:ilvl="4" w:tplc="FFFFFFFF" w:tentative="1">
      <w:start w:val="1"/>
      <w:numFmt w:val="lowerLetter"/>
      <w:lvlText w:val="%5."/>
      <w:lvlJc w:val="left"/>
      <w:pPr>
        <w:tabs>
          <w:tab w:val="num" w:pos="3087"/>
        </w:tabs>
        <w:ind w:left="3087" w:hanging="360"/>
      </w:pPr>
    </w:lvl>
    <w:lvl w:ilvl="5" w:tplc="FFFFFFFF" w:tentative="1">
      <w:start w:val="1"/>
      <w:numFmt w:val="lowerRoman"/>
      <w:lvlText w:val="%6."/>
      <w:lvlJc w:val="right"/>
      <w:pPr>
        <w:tabs>
          <w:tab w:val="num" w:pos="3807"/>
        </w:tabs>
        <w:ind w:left="3807" w:hanging="180"/>
      </w:pPr>
    </w:lvl>
    <w:lvl w:ilvl="6" w:tplc="FFFFFFFF" w:tentative="1">
      <w:start w:val="1"/>
      <w:numFmt w:val="decimal"/>
      <w:lvlText w:val="%7."/>
      <w:lvlJc w:val="left"/>
      <w:pPr>
        <w:tabs>
          <w:tab w:val="num" w:pos="4527"/>
        </w:tabs>
        <w:ind w:left="4527" w:hanging="360"/>
      </w:pPr>
    </w:lvl>
    <w:lvl w:ilvl="7" w:tplc="FFFFFFFF" w:tentative="1">
      <w:start w:val="1"/>
      <w:numFmt w:val="lowerLetter"/>
      <w:lvlText w:val="%8."/>
      <w:lvlJc w:val="left"/>
      <w:pPr>
        <w:tabs>
          <w:tab w:val="num" w:pos="5247"/>
        </w:tabs>
        <w:ind w:left="5247" w:hanging="360"/>
      </w:pPr>
    </w:lvl>
    <w:lvl w:ilvl="8" w:tplc="FFFFFFFF" w:tentative="1">
      <w:start w:val="1"/>
      <w:numFmt w:val="lowerRoman"/>
      <w:lvlText w:val="%9."/>
      <w:lvlJc w:val="right"/>
      <w:pPr>
        <w:tabs>
          <w:tab w:val="num" w:pos="5967"/>
        </w:tabs>
        <w:ind w:left="5967" w:hanging="180"/>
      </w:pPr>
    </w:lvl>
  </w:abstractNum>
  <w:abstractNum w:abstractNumId="39" w15:restartNumberingAfterBreak="0">
    <w:nsid w:val="47A71CD5"/>
    <w:multiLevelType w:val="hybridMultilevel"/>
    <w:tmpl w:val="A4C6B482"/>
    <w:lvl w:ilvl="0" w:tplc="71D46B30">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887E7D"/>
    <w:multiLevelType w:val="hybridMultilevel"/>
    <w:tmpl w:val="A04C366E"/>
    <w:lvl w:ilvl="0" w:tplc="0415000F">
      <w:start w:val="1"/>
      <w:numFmt w:val="decimal"/>
      <w:lvlText w:val="%1."/>
      <w:lvlJc w:val="left"/>
      <w:pPr>
        <w:ind w:left="5040" w:hanging="360"/>
      </w:pPr>
    </w:lvl>
    <w:lvl w:ilvl="1" w:tplc="04150019">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41" w15:restartNumberingAfterBreak="0">
    <w:nsid w:val="4D115160"/>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5A109F"/>
    <w:multiLevelType w:val="multilevel"/>
    <w:tmpl w:val="7FB81FDA"/>
    <w:styleLink w:val="Biecalista3"/>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4" w15:restartNumberingAfterBreak="0">
    <w:nsid w:val="50F05F41"/>
    <w:multiLevelType w:val="hybridMultilevel"/>
    <w:tmpl w:val="14FC71CC"/>
    <w:lvl w:ilvl="0" w:tplc="D89A4CCE">
      <w:start w:val="1"/>
      <w:numFmt w:val="decimal"/>
      <w:lvlText w:val="%1."/>
      <w:lvlJc w:val="left"/>
      <w:pPr>
        <w:tabs>
          <w:tab w:val="num" w:pos="0"/>
        </w:tabs>
        <w:ind w:left="0" w:hanging="360"/>
      </w:pPr>
      <w:rPr>
        <w:b w:val="0"/>
        <w:bCs/>
      </w:rPr>
    </w:lvl>
    <w:lvl w:ilvl="1" w:tplc="8CD409C2">
      <w:start w:val="1"/>
      <w:numFmt w:val="decimal"/>
      <w:lvlText w:val="%2)"/>
      <w:lvlJc w:val="left"/>
      <w:pPr>
        <w:ind w:left="0" w:hanging="360"/>
      </w:pPr>
      <w:rPr>
        <w:rFonts w:eastAsia="Calibri" w:cs="TTE1771BD8t00" w:hint="default"/>
      </w:rPr>
    </w:lvl>
    <w:lvl w:ilvl="2" w:tplc="9F8AFD96">
      <w:start w:val="1"/>
      <w:numFmt w:val="decimal"/>
      <w:lvlText w:val="%3)"/>
      <w:lvlJc w:val="left"/>
      <w:pPr>
        <w:tabs>
          <w:tab w:val="num" w:pos="0"/>
        </w:tabs>
        <w:ind w:left="0" w:hanging="360"/>
      </w:pPr>
      <w:rPr>
        <w:rFonts w:ascii="Verdana" w:eastAsia="Times New Roman" w:hAnsi="Verdana" w:cs="Times New Roman"/>
        <w:color w:val="auto"/>
      </w:rPr>
    </w:lvl>
    <w:lvl w:ilvl="3" w:tplc="0415000F">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start w:val="1"/>
      <w:numFmt w:val="decimal"/>
      <w:lvlText w:val="%7."/>
      <w:lvlJc w:val="left"/>
      <w:pPr>
        <w:tabs>
          <w:tab w:val="num" w:pos="3600"/>
        </w:tabs>
        <w:ind w:left="3600" w:hanging="360"/>
      </w:pPr>
    </w:lvl>
    <w:lvl w:ilvl="7" w:tplc="04150019">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45" w15:restartNumberingAfterBreak="0">
    <w:nsid w:val="510A27DD"/>
    <w:multiLevelType w:val="multilevel"/>
    <w:tmpl w:val="00C284CC"/>
    <w:styleLink w:val="Biecalista7"/>
    <w:lvl w:ilvl="0">
      <w:start w:val="1"/>
      <w:numFmt w:val="decimal"/>
      <w:lvlText w:val="%1."/>
      <w:lvlJc w:val="left"/>
      <w:pPr>
        <w:tabs>
          <w:tab w:val="num" w:pos="2340"/>
        </w:tabs>
        <w:ind w:left="234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127010F"/>
    <w:multiLevelType w:val="hybridMultilevel"/>
    <w:tmpl w:val="B1B85886"/>
    <w:lvl w:ilvl="0" w:tplc="F782E7C0">
      <w:start w:val="1"/>
      <w:numFmt w:val="decimal"/>
      <w:lvlText w:val="%1)"/>
      <w:lvlJc w:val="left"/>
      <w:pPr>
        <w:ind w:left="786" w:hanging="360"/>
      </w:pPr>
      <w:rPr>
        <w:rFonts w:ascii="Verdana" w:eastAsia="MS Reference Sans Serif" w:hAnsi="Verdana" w:cs="Calibr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19050BE"/>
    <w:multiLevelType w:val="hybridMultilevel"/>
    <w:tmpl w:val="8C5C0830"/>
    <w:lvl w:ilvl="0" w:tplc="04150011">
      <w:start w:val="1"/>
      <w:numFmt w:val="decimal"/>
      <w:lvlText w:val="%1)"/>
      <w:lvlJc w:val="left"/>
      <w:pPr>
        <w:ind w:left="578" w:hanging="360"/>
      </w:pPr>
    </w:lvl>
    <w:lvl w:ilvl="1" w:tplc="04150017">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526B21FD"/>
    <w:multiLevelType w:val="hybridMultilevel"/>
    <w:tmpl w:val="3A24F486"/>
    <w:lvl w:ilvl="0" w:tplc="0415000F">
      <w:start w:val="1"/>
      <w:numFmt w:val="decimal"/>
      <w:lvlText w:val="%1."/>
      <w:lvlJc w:val="left"/>
      <w:pPr>
        <w:ind w:left="288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4FA40FA"/>
    <w:multiLevelType w:val="hybridMultilevel"/>
    <w:tmpl w:val="C1CC262E"/>
    <w:lvl w:ilvl="0" w:tplc="F7062726">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4A1D5F"/>
    <w:multiLevelType w:val="hybridMultilevel"/>
    <w:tmpl w:val="C9CE704C"/>
    <w:lvl w:ilvl="0" w:tplc="AF74A2B2">
      <w:start w:val="1"/>
      <w:numFmt w:val="decimal"/>
      <w:lvlText w:val="%1."/>
      <w:lvlJc w:val="left"/>
      <w:pPr>
        <w:ind w:left="360" w:hanging="360"/>
      </w:pPr>
      <w:rPr>
        <w:rFonts w:ascii="Verdana" w:eastAsia="Times New Roman" w:hAnsi="Verdana" w:cs="TTE1771BD8t00"/>
        <w:sz w:val="20"/>
        <w:szCs w:val="20"/>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65A7463"/>
    <w:multiLevelType w:val="hybridMultilevel"/>
    <w:tmpl w:val="CFB6F166"/>
    <w:lvl w:ilvl="0" w:tplc="FFFFFFFF">
      <w:start w:val="1"/>
      <w:numFmt w:val="decimal"/>
      <w:lvlText w:val="%1."/>
      <w:lvlJc w:val="left"/>
      <w:pPr>
        <w:tabs>
          <w:tab w:val="num" w:pos="360"/>
        </w:tabs>
        <w:ind w:left="360" w:hanging="360"/>
      </w:pPr>
    </w:lvl>
    <w:lvl w:ilvl="1" w:tplc="04150011">
      <w:start w:val="1"/>
      <w:numFmt w:val="decimal"/>
      <w:lvlText w:val="%2)"/>
      <w:lvlJc w:val="left"/>
      <w:pPr>
        <w:tabs>
          <w:tab w:val="num" w:pos="4680"/>
        </w:tabs>
        <w:ind w:left="468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6F94CC0"/>
    <w:multiLevelType w:val="multilevel"/>
    <w:tmpl w:val="3A02E05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3" w15:restartNumberingAfterBreak="0">
    <w:nsid w:val="590E49A5"/>
    <w:multiLevelType w:val="hybridMultilevel"/>
    <w:tmpl w:val="5024C8C4"/>
    <w:lvl w:ilvl="0" w:tplc="9B7C68C6">
      <w:start w:val="1"/>
      <w:numFmt w:val="decimal"/>
      <w:lvlText w:val="%1)"/>
      <w:lvlJc w:val="left"/>
      <w:pPr>
        <w:ind w:left="1495" w:hanging="360"/>
      </w:pPr>
      <w:rPr>
        <w:rFonts w:hint="default"/>
        <w:i w:val="0"/>
        <w:iCs w:val="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4" w15:restartNumberingAfterBreak="0">
    <w:nsid w:val="597F1751"/>
    <w:multiLevelType w:val="hybridMultilevel"/>
    <w:tmpl w:val="86AC1F68"/>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5" w15:restartNumberingAfterBreak="0">
    <w:nsid w:val="5A6C32FB"/>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E4D759E"/>
    <w:multiLevelType w:val="hybridMultilevel"/>
    <w:tmpl w:val="DD467D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E681451"/>
    <w:multiLevelType w:val="hybridMultilevel"/>
    <w:tmpl w:val="30EC43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0D45FED"/>
    <w:multiLevelType w:val="hybridMultilevel"/>
    <w:tmpl w:val="A5B0ED00"/>
    <w:lvl w:ilvl="0" w:tplc="04150017">
      <w:start w:val="1"/>
      <w:numFmt w:val="lowerLetter"/>
      <w:lvlText w:val="%1)"/>
      <w:lvlJc w:val="left"/>
      <w:pPr>
        <w:ind w:left="2498"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9" w15:restartNumberingAfterBreak="0">
    <w:nsid w:val="61302A39"/>
    <w:multiLevelType w:val="hybridMultilevel"/>
    <w:tmpl w:val="939C42DA"/>
    <w:lvl w:ilvl="0" w:tplc="200A9DE8">
      <w:start w:val="1"/>
      <w:numFmt w:val="decimal"/>
      <w:lvlText w:val="%1."/>
      <w:lvlJc w:val="left"/>
      <w:pPr>
        <w:tabs>
          <w:tab w:val="num" w:pos="360"/>
        </w:tabs>
        <w:ind w:left="360" w:hanging="360"/>
      </w:pPr>
      <w:rPr>
        <w:rFonts w:ascii="Verdana" w:hAnsi="Verdana"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3A46442"/>
    <w:multiLevelType w:val="hybridMultilevel"/>
    <w:tmpl w:val="AC4EAE08"/>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58D22D6"/>
    <w:multiLevelType w:val="hybridMultilevel"/>
    <w:tmpl w:val="C3BC8D8E"/>
    <w:lvl w:ilvl="0" w:tplc="0415000F">
      <w:start w:val="1"/>
      <w:numFmt w:val="decimal"/>
      <w:lvlText w:val="%1."/>
      <w:lvlJc w:val="left"/>
      <w:pPr>
        <w:ind w:left="720" w:hanging="360"/>
      </w:pPr>
      <w:rPr>
        <w:rFonts w:hint="default"/>
      </w:rPr>
    </w:lvl>
    <w:lvl w:ilvl="1" w:tplc="03BA59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A94DAB"/>
    <w:multiLevelType w:val="hybridMultilevel"/>
    <w:tmpl w:val="3834808C"/>
    <w:lvl w:ilvl="0" w:tplc="FFFFFFFF">
      <w:start w:val="1"/>
      <w:numFmt w:val="decimal"/>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63"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7E62917"/>
    <w:multiLevelType w:val="hybridMultilevel"/>
    <w:tmpl w:val="01A20E7A"/>
    <w:lvl w:ilvl="0" w:tplc="013CB9C0">
      <w:start w:val="1"/>
      <w:numFmt w:val="decimal"/>
      <w:lvlText w:val="%1."/>
      <w:lvlJc w:val="left"/>
      <w:pPr>
        <w:tabs>
          <w:tab w:val="num" w:pos="1495"/>
        </w:tabs>
        <w:ind w:left="1495"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C55532A"/>
    <w:multiLevelType w:val="hybridMultilevel"/>
    <w:tmpl w:val="762C0098"/>
    <w:lvl w:ilvl="0" w:tplc="04150011">
      <w:start w:val="1"/>
      <w:numFmt w:val="decimal"/>
      <w:lvlText w:val="%1)"/>
      <w:lvlJc w:val="left"/>
      <w:pPr>
        <w:ind w:left="5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6" w15:restartNumberingAfterBreak="0">
    <w:nsid w:val="6CFE17AE"/>
    <w:multiLevelType w:val="hybridMultilevel"/>
    <w:tmpl w:val="3E187C7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D8F5546"/>
    <w:multiLevelType w:val="hybridMultilevel"/>
    <w:tmpl w:val="3834808C"/>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8" w15:restartNumberingAfterBreak="0">
    <w:nsid w:val="70E56168"/>
    <w:multiLevelType w:val="multilevel"/>
    <w:tmpl w:val="CE16E15C"/>
    <w:styleLink w:val="Biecalist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485543D"/>
    <w:multiLevelType w:val="hybridMultilevel"/>
    <w:tmpl w:val="D5D6F182"/>
    <w:lvl w:ilvl="0" w:tplc="04150017">
      <w:start w:val="1"/>
      <w:numFmt w:val="lowerLetter"/>
      <w:lvlText w:val="%1)"/>
      <w:lvlJc w:val="left"/>
      <w:pPr>
        <w:ind w:left="1495"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0" w15:restartNumberingAfterBreak="0">
    <w:nsid w:val="74EC4757"/>
    <w:multiLevelType w:val="hybridMultilevel"/>
    <w:tmpl w:val="4E5ED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E04F59"/>
    <w:multiLevelType w:val="hybridMultilevel"/>
    <w:tmpl w:val="81784D22"/>
    <w:lvl w:ilvl="0" w:tplc="FFFFFFFF">
      <w:start w:val="1"/>
      <w:numFmt w:val="decimal"/>
      <w:lvlText w:val="%1."/>
      <w:lvlJc w:val="left"/>
      <w:pPr>
        <w:tabs>
          <w:tab w:val="num" w:pos="2340"/>
        </w:tabs>
        <w:ind w:left="23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8620AE5"/>
    <w:multiLevelType w:val="hybridMultilevel"/>
    <w:tmpl w:val="2FB453E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3" w15:restartNumberingAfterBreak="0">
    <w:nsid w:val="789364A8"/>
    <w:multiLevelType w:val="hybridMultilevel"/>
    <w:tmpl w:val="80E2E694"/>
    <w:lvl w:ilvl="0" w:tplc="6C264A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CD6288"/>
    <w:multiLevelType w:val="hybridMultilevel"/>
    <w:tmpl w:val="FD16E1A2"/>
    <w:lvl w:ilvl="0" w:tplc="C71AAC6E">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6349F6"/>
    <w:multiLevelType w:val="hybridMultilevel"/>
    <w:tmpl w:val="AD12FD88"/>
    <w:lvl w:ilvl="0" w:tplc="05AA88B2">
      <w:start w:val="1"/>
      <w:numFmt w:val="decimal"/>
      <w:lvlText w:val="%1."/>
      <w:lvlJc w:val="left"/>
      <w:pPr>
        <w:ind w:left="360" w:hanging="360"/>
      </w:pPr>
      <w:rPr>
        <w:rFonts w:ascii="Verdana" w:eastAsia="Times New Roman" w:hAnsi="Verdana" w:cs="TTE1771BD8t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FB21D8E"/>
    <w:multiLevelType w:val="hybridMultilevel"/>
    <w:tmpl w:val="0F3C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71"/>
  </w:num>
  <w:num w:numId="3">
    <w:abstractNumId w:val="51"/>
  </w:num>
  <w:num w:numId="4">
    <w:abstractNumId w:val="13"/>
  </w:num>
  <w:num w:numId="5">
    <w:abstractNumId w:val="63"/>
  </w:num>
  <w:num w:numId="6">
    <w:abstractNumId w:val="60"/>
  </w:num>
  <w:num w:numId="7">
    <w:abstractNumId w:val="64"/>
  </w:num>
  <w:num w:numId="8">
    <w:abstractNumId w:val="32"/>
  </w:num>
  <w:num w:numId="9">
    <w:abstractNumId w:val="42"/>
  </w:num>
  <w:num w:numId="10">
    <w:abstractNumId w:val="54"/>
  </w:num>
  <w:num w:numId="11">
    <w:abstractNumId w:val="59"/>
  </w:num>
  <w:num w:numId="12">
    <w:abstractNumId w:val="12"/>
  </w:num>
  <w:num w:numId="13">
    <w:abstractNumId w:val="23"/>
  </w:num>
  <w:num w:numId="14">
    <w:abstractNumId w:val="9"/>
  </w:num>
  <w:num w:numId="15">
    <w:abstractNumId w:val="46"/>
  </w:num>
  <w:num w:numId="16">
    <w:abstractNumId w:val="53"/>
  </w:num>
  <w:num w:numId="17">
    <w:abstractNumId w:val="66"/>
  </w:num>
  <w:num w:numId="18">
    <w:abstractNumId w:val="34"/>
  </w:num>
  <w:num w:numId="19">
    <w:abstractNumId w:val="28"/>
  </w:num>
  <w:num w:numId="20">
    <w:abstractNumId w:val="17"/>
  </w:num>
  <w:num w:numId="21">
    <w:abstractNumId w:val="41"/>
  </w:num>
  <w:num w:numId="22">
    <w:abstractNumId w:val="14"/>
  </w:num>
  <w:num w:numId="23">
    <w:abstractNumId w:val="20"/>
  </w:num>
  <w:num w:numId="24">
    <w:abstractNumId w:val="48"/>
  </w:num>
  <w:num w:numId="25">
    <w:abstractNumId w:val="25"/>
  </w:num>
  <w:num w:numId="26">
    <w:abstractNumId w:val="55"/>
  </w:num>
  <w:num w:numId="27">
    <w:abstractNumId w:val="3"/>
  </w:num>
  <w:num w:numId="28">
    <w:abstractNumId w:val="74"/>
  </w:num>
  <w:num w:numId="29">
    <w:abstractNumId w:val="75"/>
  </w:num>
  <w:num w:numId="30">
    <w:abstractNumId w:val="50"/>
  </w:num>
  <w:num w:numId="31">
    <w:abstractNumId w:val="10"/>
  </w:num>
  <w:num w:numId="32">
    <w:abstractNumId w:val="6"/>
  </w:num>
  <w:num w:numId="33">
    <w:abstractNumId w:val="18"/>
  </w:num>
  <w:num w:numId="34">
    <w:abstractNumId w:val="52"/>
  </w:num>
  <w:num w:numId="35">
    <w:abstractNumId w:val="15"/>
  </w:num>
  <w:num w:numId="36">
    <w:abstractNumId w:val="57"/>
  </w:num>
  <w:num w:numId="37">
    <w:abstractNumId w:val="70"/>
  </w:num>
  <w:num w:numId="38">
    <w:abstractNumId w:val="56"/>
  </w:num>
  <w:num w:numId="39">
    <w:abstractNumId w:val="65"/>
  </w:num>
  <w:num w:numId="40">
    <w:abstractNumId w:val="4"/>
  </w:num>
  <w:num w:numId="41">
    <w:abstractNumId w:val="61"/>
  </w:num>
  <w:num w:numId="42">
    <w:abstractNumId w:val="21"/>
  </w:num>
  <w:num w:numId="43">
    <w:abstractNumId w:val="49"/>
  </w:num>
  <w:num w:numId="44">
    <w:abstractNumId w:val="35"/>
  </w:num>
  <w:num w:numId="45">
    <w:abstractNumId w:val="24"/>
  </w:num>
  <w:num w:numId="46">
    <w:abstractNumId w:val="43"/>
  </w:num>
  <w:num w:numId="47">
    <w:abstractNumId w:val="8"/>
  </w:num>
  <w:num w:numId="48">
    <w:abstractNumId w:val="68"/>
  </w:num>
  <w:num w:numId="49">
    <w:abstractNumId w:val="27"/>
  </w:num>
  <w:num w:numId="50">
    <w:abstractNumId w:val="5"/>
  </w:num>
  <w:num w:numId="51">
    <w:abstractNumId w:val="45"/>
  </w:num>
  <w:num w:numId="52">
    <w:abstractNumId w:val="0"/>
  </w:num>
  <w:num w:numId="53">
    <w:abstractNumId w:val="39"/>
  </w:num>
  <w:num w:numId="54">
    <w:abstractNumId w:val="37"/>
  </w:num>
  <w:num w:numId="55">
    <w:abstractNumId w:val="47"/>
  </w:num>
  <w:num w:numId="56">
    <w:abstractNumId w:val="58"/>
  </w:num>
  <w:num w:numId="57">
    <w:abstractNumId w:val="72"/>
  </w:num>
  <w:num w:numId="58">
    <w:abstractNumId w:val="19"/>
  </w:num>
  <w:num w:numId="59">
    <w:abstractNumId w:val="76"/>
  </w:num>
  <w:num w:numId="60">
    <w:abstractNumId w:val="16"/>
  </w:num>
  <w:num w:numId="61">
    <w:abstractNumId w:val="36"/>
  </w:num>
  <w:num w:numId="62">
    <w:abstractNumId w:val="38"/>
  </w:num>
  <w:num w:numId="63">
    <w:abstractNumId w:val="22"/>
  </w:num>
  <w:num w:numId="64">
    <w:abstractNumId w:val="69"/>
  </w:num>
  <w:num w:numId="65">
    <w:abstractNumId w:val="7"/>
  </w:num>
  <w:num w:numId="66">
    <w:abstractNumId w:val="26"/>
  </w:num>
  <w:num w:numId="67">
    <w:abstractNumId w:val="2"/>
  </w:num>
  <w:num w:numId="68">
    <w:abstractNumId w:val="29"/>
  </w:num>
  <w:num w:numId="69">
    <w:abstractNumId w:val="31"/>
  </w:num>
  <w:num w:numId="70">
    <w:abstractNumId w:val="40"/>
  </w:num>
  <w:num w:numId="71">
    <w:abstractNumId w:val="73"/>
  </w:num>
  <w:num w:numId="72">
    <w:abstractNumId w:val="67"/>
  </w:num>
  <w:num w:numId="73">
    <w:abstractNumId w:val="62"/>
  </w:num>
  <w:num w:numId="74">
    <w:abstractNumId w:val="30"/>
  </w:num>
  <w:num w:numId="75">
    <w:abstractNumId w:val="11"/>
  </w:num>
  <w:num w:numId="76">
    <w:abstractNumId w:val="33"/>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Łatecka Agata">
    <w15:presenceInfo w15:providerId="AD" w15:userId="S::alatecka@gddkia.gov.pl::ccdd42f6-cfb8-4abe-9887-a4bfeafab7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CE2"/>
    <w:rsid w:val="0000013E"/>
    <w:rsid w:val="000008AB"/>
    <w:rsid w:val="00000A6B"/>
    <w:rsid w:val="00000D70"/>
    <w:rsid w:val="00001062"/>
    <w:rsid w:val="000012E0"/>
    <w:rsid w:val="000013D5"/>
    <w:rsid w:val="0000265A"/>
    <w:rsid w:val="00002AC0"/>
    <w:rsid w:val="000030E1"/>
    <w:rsid w:val="000036CB"/>
    <w:rsid w:val="00003D7E"/>
    <w:rsid w:val="00005A52"/>
    <w:rsid w:val="00005FAC"/>
    <w:rsid w:val="0000639A"/>
    <w:rsid w:val="00006516"/>
    <w:rsid w:val="000065FB"/>
    <w:rsid w:val="00006ACE"/>
    <w:rsid w:val="00006C99"/>
    <w:rsid w:val="00007AC8"/>
    <w:rsid w:val="000102EB"/>
    <w:rsid w:val="000107FF"/>
    <w:rsid w:val="00010CE3"/>
    <w:rsid w:val="00011570"/>
    <w:rsid w:val="000117B0"/>
    <w:rsid w:val="0001197C"/>
    <w:rsid w:val="000126DB"/>
    <w:rsid w:val="000128F1"/>
    <w:rsid w:val="00013137"/>
    <w:rsid w:val="00013C2A"/>
    <w:rsid w:val="0001417C"/>
    <w:rsid w:val="00014A03"/>
    <w:rsid w:val="00014CA2"/>
    <w:rsid w:val="00014E06"/>
    <w:rsid w:val="00015260"/>
    <w:rsid w:val="00015413"/>
    <w:rsid w:val="000158F4"/>
    <w:rsid w:val="00015C81"/>
    <w:rsid w:val="00016422"/>
    <w:rsid w:val="00016B4D"/>
    <w:rsid w:val="00016CE5"/>
    <w:rsid w:val="00016D47"/>
    <w:rsid w:val="000170D8"/>
    <w:rsid w:val="000178E6"/>
    <w:rsid w:val="000202E1"/>
    <w:rsid w:val="000209A0"/>
    <w:rsid w:val="000209E6"/>
    <w:rsid w:val="00021D6D"/>
    <w:rsid w:val="0002278F"/>
    <w:rsid w:val="00022F9F"/>
    <w:rsid w:val="000232DD"/>
    <w:rsid w:val="0002337A"/>
    <w:rsid w:val="000238E1"/>
    <w:rsid w:val="00024343"/>
    <w:rsid w:val="00024B83"/>
    <w:rsid w:val="00024DCB"/>
    <w:rsid w:val="000250C0"/>
    <w:rsid w:val="0002535B"/>
    <w:rsid w:val="00025383"/>
    <w:rsid w:val="00025544"/>
    <w:rsid w:val="00025AF6"/>
    <w:rsid w:val="00025C8E"/>
    <w:rsid w:val="00026B7E"/>
    <w:rsid w:val="00026FA8"/>
    <w:rsid w:val="000273A9"/>
    <w:rsid w:val="00027C54"/>
    <w:rsid w:val="00027D05"/>
    <w:rsid w:val="000301CC"/>
    <w:rsid w:val="00030241"/>
    <w:rsid w:val="00031314"/>
    <w:rsid w:val="00031DD2"/>
    <w:rsid w:val="00032122"/>
    <w:rsid w:val="000324F0"/>
    <w:rsid w:val="00032ADB"/>
    <w:rsid w:val="00033167"/>
    <w:rsid w:val="0003535C"/>
    <w:rsid w:val="000357DB"/>
    <w:rsid w:val="00035FF5"/>
    <w:rsid w:val="000365A3"/>
    <w:rsid w:val="00040214"/>
    <w:rsid w:val="000402BB"/>
    <w:rsid w:val="00040EF2"/>
    <w:rsid w:val="000410CF"/>
    <w:rsid w:val="00041F21"/>
    <w:rsid w:val="00042617"/>
    <w:rsid w:val="000427A7"/>
    <w:rsid w:val="0004293A"/>
    <w:rsid w:val="00042A66"/>
    <w:rsid w:val="00042B5C"/>
    <w:rsid w:val="00043426"/>
    <w:rsid w:val="0004352A"/>
    <w:rsid w:val="0004399B"/>
    <w:rsid w:val="00043F00"/>
    <w:rsid w:val="0004402F"/>
    <w:rsid w:val="0004443B"/>
    <w:rsid w:val="000445C5"/>
    <w:rsid w:val="00044D1C"/>
    <w:rsid w:val="0004547E"/>
    <w:rsid w:val="00045EB4"/>
    <w:rsid w:val="00046273"/>
    <w:rsid w:val="00046F53"/>
    <w:rsid w:val="0004706E"/>
    <w:rsid w:val="00047AC1"/>
    <w:rsid w:val="00047C37"/>
    <w:rsid w:val="00050BDB"/>
    <w:rsid w:val="00050CB2"/>
    <w:rsid w:val="00050CF6"/>
    <w:rsid w:val="00050F49"/>
    <w:rsid w:val="00051224"/>
    <w:rsid w:val="00051A30"/>
    <w:rsid w:val="000524B4"/>
    <w:rsid w:val="0005285C"/>
    <w:rsid w:val="00052877"/>
    <w:rsid w:val="00052949"/>
    <w:rsid w:val="0005299F"/>
    <w:rsid w:val="00052AD9"/>
    <w:rsid w:val="00052B5A"/>
    <w:rsid w:val="000530A3"/>
    <w:rsid w:val="0005334B"/>
    <w:rsid w:val="00053C2B"/>
    <w:rsid w:val="00054558"/>
    <w:rsid w:val="000548CD"/>
    <w:rsid w:val="00054C09"/>
    <w:rsid w:val="00054E40"/>
    <w:rsid w:val="00055124"/>
    <w:rsid w:val="00055559"/>
    <w:rsid w:val="000569BC"/>
    <w:rsid w:val="00056ECD"/>
    <w:rsid w:val="000571FE"/>
    <w:rsid w:val="00057843"/>
    <w:rsid w:val="000579CD"/>
    <w:rsid w:val="00057A50"/>
    <w:rsid w:val="00060180"/>
    <w:rsid w:val="00060FE2"/>
    <w:rsid w:val="000614BB"/>
    <w:rsid w:val="00061842"/>
    <w:rsid w:val="00061B4F"/>
    <w:rsid w:val="000622EA"/>
    <w:rsid w:val="00062337"/>
    <w:rsid w:val="00062EFE"/>
    <w:rsid w:val="00063220"/>
    <w:rsid w:val="00063281"/>
    <w:rsid w:val="00064003"/>
    <w:rsid w:val="00064558"/>
    <w:rsid w:val="000650A8"/>
    <w:rsid w:val="00065BD7"/>
    <w:rsid w:val="000664EB"/>
    <w:rsid w:val="000670F5"/>
    <w:rsid w:val="000671AD"/>
    <w:rsid w:val="000675CD"/>
    <w:rsid w:val="00067AB0"/>
    <w:rsid w:val="00067D9A"/>
    <w:rsid w:val="00070EEA"/>
    <w:rsid w:val="00071067"/>
    <w:rsid w:val="00071D76"/>
    <w:rsid w:val="000722A3"/>
    <w:rsid w:val="000725A8"/>
    <w:rsid w:val="00072E7B"/>
    <w:rsid w:val="00073790"/>
    <w:rsid w:val="00074139"/>
    <w:rsid w:val="000742BB"/>
    <w:rsid w:val="000743BF"/>
    <w:rsid w:val="00074843"/>
    <w:rsid w:val="00074A19"/>
    <w:rsid w:val="00074B64"/>
    <w:rsid w:val="00074C68"/>
    <w:rsid w:val="00074EA3"/>
    <w:rsid w:val="00075FA1"/>
    <w:rsid w:val="00076653"/>
    <w:rsid w:val="00077524"/>
    <w:rsid w:val="00077DB2"/>
    <w:rsid w:val="00080409"/>
    <w:rsid w:val="00080883"/>
    <w:rsid w:val="00080968"/>
    <w:rsid w:val="000809EA"/>
    <w:rsid w:val="00080C57"/>
    <w:rsid w:val="00081702"/>
    <w:rsid w:val="000817BE"/>
    <w:rsid w:val="00082255"/>
    <w:rsid w:val="00082619"/>
    <w:rsid w:val="00083450"/>
    <w:rsid w:val="00083823"/>
    <w:rsid w:val="0008411A"/>
    <w:rsid w:val="0008454B"/>
    <w:rsid w:val="00084710"/>
    <w:rsid w:val="00084F5A"/>
    <w:rsid w:val="000852D6"/>
    <w:rsid w:val="00085362"/>
    <w:rsid w:val="000862CE"/>
    <w:rsid w:val="00086393"/>
    <w:rsid w:val="00087141"/>
    <w:rsid w:val="0008776E"/>
    <w:rsid w:val="00087ABA"/>
    <w:rsid w:val="000903D8"/>
    <w:rsid w:val="000908D8"/>
    <w:rsid w:val="000910C2"/>
    <w:rsid w:val="00092A21"/>
    <w:rsid w:val="00092F38"/>
    <w:rsid w:val="000948E2"/>
    <w:rsid w:val="0009519F"/>
    <w:rsid w:val="00095310"/>
    <w:rsid w:val="00095615"/>
    <w:rsid w:val="0009571F"/>
    <w:rsid w:val="00095DFF"/>
    <w:rsid w:val="00096E39"/>
    <w:rsid w:val="00096FB5"/>
    <w:rsid w:val="00097286"/>
    <w:rsid w:val="000A0E20"/>
    <w:rsid w:val="000A0F30"/>
    <w:rsid w:val="000A11F0"/>
    <w:rsid w:val="000A1BC8"/>
    <w:rsid w:val="000A1D0D"/>
    <w:rsid w:val="000A25EF"/>
    <w:rsid w:val="000A309A"/>
    <w:rsid w:val="000A3228"/>
    <w:rsid w:val="000A3A68"/>
    <w:rsid w:val="000A417D"/>
    <w:rsid w:val="000A43CF"/>
    <w:rsid w:val="000A46E8"/>
    <w:rsid w:val="000A4C10"/>
    <w:rsid w:val="000A4D3B"/>
    <w:rsid w:val="000A4D8E"/>
    <w:rsid w:val="000A52D8"/>
    <w:rsid w:val="000A5AF2"/>
    <w:rsid w:val="000A6005"/>
    <w:rsid w:val="000A63B9"/>
    <w:rsid w:val="000A6AA9"/>
    <w:rsid w:val="000A6E7B"/>
    <w:rsid w:val="000A7499"/>
    <w:rsid w:val="000B0047"/>
    <w:rsid w:val="000B070E"/>
    <w:rsid w:val="000B137D"/>
    <w:rsid w:val="000B2281"/>
    <w:rsid w:val="000B2CB2"/>
    <w:rsid w:val="000B3147"/>
    <w:rsid w:val="000B31E2"/>
    <w:rsid w:val="000B338B"/>
    <w:rsid w:val="000B3399"/>
    <w:rsid w:val="000B3652"/>
    <w:rsid w:val="000B36AA"/>
    <w:rsid w:val="000B3B13"/>
    <w:rsid w:val="000B3C18"/>
    <w:rsid w:val="000B3C8D"/>
    <w:rsid w:val="000B3D06"/>
    <w:rsid w:val="000B408C"/>
    <w:rsid w:val="000B44A9"/>
    <w:rsid w:val="000B63A3"/>
    <w:rsid w:val="000B640F"/>
    <w:rsid w:val="000B6A3A"/>
    <w:rsid w:val="000B6E5F"/>
    <w:rsid w:val="000B7A2B"/>
    <w:rsid w:val="000C0A38"/>
    <w:rsid w:val="000C0B0E"/>
    <w:rsid w:val="000C0D59"/>
    <w:rsid w:val="000C0DB5"/>
    <w:rsid w:val="000C0E83"/>
    <w:rsid w:val="000C23F0"/>
    <w:rsid w:val="000C3341"/>
    <w:rsid w:val="000C34F1"/>
    <w:rsid w:val="000C37E6"/>
    <w:rsid w:val="000C3E1E"/>
    <w:rsid w:val="000C3F5E"/>
    <w:rsid w:val="000C403E"/>
    <w:rsid w:val="000C4C43"/>
    <w:rsid w:val="000C5013"/>
    <w:rsid w:val="000C5253"/>
    <w:rsid w:val="000C549B"/>
    <w:rsid w:val="000C558B"/>
    <w:rsid w:val="000C55C5"/>
    <w:rsid w:val="000C5DD0"/>
    <w:rsid w:val="000C5E29"/>
    <w:rsid w:val="000C6368"/>
    <w:rsid w:val="000C639C"/>
    <w:rsid w:val="000C6919"/>
    <w:rsid w:val="000C7121"/>
    <w:rsid w:val="000C719E"/>
    <w:rsid w:val="000C71A1"/>
    <w:rsid w:val="000D01F1"/>
    <w:rsid w:val="000D063B"/>
    <w:rsid w:val="000D0909"/>
    <w:rsid w:val="000D0F26"/>
    <w:rsid w:val="000D1436"/>
    <w:rsid w:val="000D2CE2"/>
    <w:rsid w:val="000D364F"/>
    <w:rsid w:val="000D3AFF"/>
    <w:rsid w:val="000D41E4"/>
    <w:rsid w:val="000D4651"/>
    <w:rsid w:val="000D4B3C"/>
    <w:rsid w:val="000D4C15"/>
    <w:rsid w:val="000D5528"/>
    <w:rsid w:val="000D5A6A"/>
    <w:rsid w:val="000D5C3F"/>
    <w:rsid w:val="000D64BF"/>
    <w:rsid w:val="000D7411"/>
    <w:rsid w:val="000D7C7E"/>
    <w:rsid w:val="000E055D"/>
    <w:rsid w:val="000E14CB"/>
    <w:rsid w:val="000E14F8"/>
    <w:rsid w:val="000E1B26"/>
    <w:rsid w:val="000E1ED1"/>
    <w:rsid w:val="000E216E"/>
    <w:rsid w:val="000E22A7"/>
    <w:rsid w:val="000E22EC"/>
    <w:rsid w:val="000E24D3"/>
    <w:rsid w:val="000E336B"/>
    <w:rsid w:val="000E3D22"/>
    <w:rsid w:val="000E4088"/>
    <w:rsid w:val="000E4AB8"/>
    <w:rsid w:val="000E4C93"/>
    <w:rsid w:val="000E5037"/>
    <w:rsid w:val="000E54D0"/>
    <w:rsid w:val="000E5B6C"/>
    <w:rsid w:val="000E5C86"/>
    <w:rsid w:val="000E5FC4"/>
    <w:rsid w:val="000E6490"/>
    <w:rsid w:val="000E71FB"/>
    <w:rsid w:val="000E7633"/>
    <w:rsid w:val="000E78C4"/>
    <w:rsid w:val="000E79D0"/>
    <w:rsid w:val="000E79F1"/>
    <w:rsid w:val="000E7A59"/>
    <w:rsid w:val="000E7C3C"/>
    <w:rsid w:val="000E7D27"/>
    <w:rsid w:val="000F06FF"/>
    <w:rsid w:val="000F1030"/>
    <w:rsid w:val="000F1454"/>
    <w:rsid w:val="000F16A4"/>
    <w:rsid w:val="000F199F"/>
    <w:rsid w:val="000F1C45"/>
    <w:rsid w:val="000F2C25"/>
    <w:rsid w:val="000F3201"/>
    <w:rsid w:val="000F35B3"/>
    <w:rsid w:val="000F38EE"/>
    <w:rsid w:val="000F4A05"/>
    <w:rsid w:val="000F4DB2"/>
    <w:rsid w:val="000F5028"/>
    <w:rsid w:val="000F5152"/>
    <w:rsid w:val="000F5D43"/>
    <w:rsid w:val="000F5F01"/>
    <w:rsid w:val="000F61BE"/>
    <w:rsid w:val="000F6575"/>
    <w:rsid w:val="000F667E"/>
    <w:rsid w:val="000F6822"/>
    <w:rsid w:val="000F753A"/>
    <w:rsid w:val="000F7FF0"/>
    <w:rsid w:val="00100007"/>
    <w:rsid w:val="00100BCC"/>
    <w:rsid w:val="001018C3"/>
    <w:rsid w:val="00101F11"/>
    <w:rsid w:val="001025A3"/>
    <w:rsid w:val="00102830"/>
    <w:rsid w:val="00102DB3"/>
    <w:rsid w:val="00103344"/>
    <w:rsid w:val="001047BE"/>
    <w:rsid w:val="001050D6"/>
    <w:rsid w:val="00105DA0"/>
    <w:rsid w:val="0010615A"/>
    <w:rsid w:val="00106717"/>
    <w:rsid w:val="001069AD"/>
    <w:rsid w:val="00106A2B"/>
    <w:rsid w:val="00107085"/>
    <w:rsid w:val="001071E1"/>
    <w:rsid w:val="001071E9"/>
    <w:rsid w:val="00107607"/>
    <w:rsid w:val="00107A2C"/>
    <w:rsid w:val="00107C75"/>
    <w:rsid w:val="001103F2"/>
    <w:rsid w:val="001106B1"/>
    <w:rsid w:val="00111081"/>
    <w:rsid w:val="001114C3"/>
    <w:rsid w:val="00113866"/>
    <w:rsid w:val="00113E5A"/>
    <w:rsid w:val="001143AF"/>
    <w:rsid w:val="00115DCD"/>
    <w:rsid w:val="0011609F"/>
    <w:rsid w:val="001162D1"/>
    <w:rsid w:val="001165D3"/>
    <w:rsid w:val="00116724"/>
    <w:rsid w:val="00117778"/>
    <w:rsid w:val="00117F7F"/>
    <w:rsid w:val="0012049B"/>
    <w:rsid w:val="00120627"/>
    <w:rsid w:val="001207A4"/>
    <w:rsid w:val="00120DD2"/>
    <w:rsid w:val="00121657"/>
    <w:rsid w:val="00121EC3"/>
    <w:rsid w:val="0012202B"/>
    <w:rsid w:val="00122470"/>
    <w:rsid w:val="001225C2"/>
    <w:rsid w:val="00122F18"/>
    <w:rsid w:val="00123FD0"/>
    <w:rsid w:val="00124117"/>
    <w:rsid w:val="0012470C"/>
    <w:rsid w:val="00124AA4"/>
    <w:rsid w:val="00124BC9"/>
    <w:rsid w:val="00126482"/>
    <w:rsid w:val="00126593"/>
    <w:rsid w:val="00126B50"/>
    <w:rsid w:val="00126C0B"/>
    <w:rsid w:val="001270E2"/>
    <w:rsid w:val="00127185"/>
    <w:rsid w:val="00127610"/>
    <w:rsid w:val="00127B67"/>
    <w:rsid w:val="00130247"/>
    <w:rsid w:val="0013039D"/>
    <w:rsid w:val="00130AC0"/>
    <w:rsid w:val="00130AF7"/>
    <w:rsid w:val="0013107D"/>
    <w:rsid w:val="00131128"/>
    <w:rsid w:val="00131502"/>
    <w:rsid w:val="00131AAF"/>
    <w:rsid w:val="00131ED1"/>
    <w:rsid w:val="00132981"/>
    <w:rsid w:val="00133C81"/>
    <w:rsid w:val="001343BD"/>
    <w:rsid w:val="0013459F"/>
    <w:rsid w:val="00134603"/>
    <w:rsid w:val="00134B51"/>
    <w:rsid w:val="001358DE"/>
    <w:rsid w:val="00135B1F"/>
    <w:rsid w:val="00135DF0"/>
    <w:rsid w:val="001360C3"/>
    <w:rsid w:val="00136C11"/>
    <w:rsid w:val="00137312"/>
    <w:rsid w:val="00140361"/>
    <w:rsid w:val="0014066B"/>
    <w:rsid w:val="001407A3"/>
    <w:rsid w:val="00140CE7"/>
    <w:rsid w:val="00141A84"/>
    <w:rsid w:val="00142C3F"/>
    <w:rsid w:val="00142CF3"/>
    <w:rsid w:val="00142F0F"/>
    <w:rsid w:val="00143448"/>
    <w:rsid w:val="00143512"/>
    <w:rsid w:val="001436EB"/>
    <w:rsid w:val="00143E3B"/>
    <w:rsid w:val="0014428C"/>
    <w:rsid w:val="00144609"/>
    <w:rsid w:val="001446A4"/>
    <w:rsid w:val="00145349"/>
    <w:rsid w:val="001455E4"/>
    <w:rsid w:val="00145CD4"/>
    <w:rsid w:val="001461FA"/>
    <w:rsid w:val="001466A7"/>
    <w:rsid w:val="00146C09"/>
    <w:rsid w:val="00146DEA"/>
    <w:rsid w:val="00147174"/>
    <w:rsid w:val="00147552"/>
    <w:rsid w:val="001478B1"/>
    <w:rsid w:val="00150BF6"/>
    <w:rsid w:val="00150DB7"/>
    <w:rsid w:val="00150EB0"/>
    <w:rsid w:val="00150FAB"/>
    <w:rsid w:val="00151DCC"/>
    <w:rsid w:val="00153553"/>
    <w:rsid w:val="001537C1"/>
    <w:rsid w:val="00153BA3"/>
    <w:rsid w:val="00153CD6"/>
    <w:rsid w:val="00153FF6"/>
    <w:rsid w:val="001552BF"/>
    <w:rsid w:val="00155488"/>
    <w:rsid w:val="0015588F"/>
    <w:rsid w:val="001558AF"/>
    <w:rsid w:val="0015636A"/>
    <w:rsid w:val="00156A5F"/>
    <w:rsid w:val="00157060"/>
    <w:rsid w:val="0015732B"/>
    <w:rsid w:val="00157AA0"/>
    <w:rsid w:val="001600CA"/>
    <w:rsid w:val="001607CD"/>
    <w:rsid w:val="0016085F"/>
    <w:rsid w:val="00161622"/>
    <w:rsid w:val="00161DE1"/>
    <w:rsid w:val="00162684"/>
    <w:rsid w:val="00162CD6"/>
    <w:rsid w:val="00162F48"/>
    <w:rsid w:val="0016391C"/>
    <w:rsid w:val="00163EEB"/>
    <w:rsid w:val="00164DA7"/>
    <w:rsid w:val="0016591F"/>
    <w:rsid w:val="00165ABB"/>
    <w:rsid w:val="00166325"/>
    <w:rsid w:val="0016653B"/>
    <w:rsid w:val="00166915"/>
    <w:rsid w:val="00166DDA"/>
    <w:rsid w:val="0016732E"/>
    <w:rsid w:val="001700C3"/>
    <w:rsid w:val="00170133"/>
    <w:rsid w:val="001706DF"/>
    <w:rsid w:val="00170B53"/>
    <w:rsid w:val="00171D7A"/>
    <w:rsid w:val="00172054"/>
    <w:rsid w:val="00172609"/>
    <w:rsid w:val="0017264E"/>
    <w:rsid w:val="00174DB3"/>
    <w:rsid w:val="00174EC0"/>
    <w:rsid w:val="001751DA"/>
    <w:rsid w:val="001755EA"/>
    <w:rsid w:val="0017567E"/>
    <w:rsid w:val="00175CC6"/>
    <w:rsid w:val="00175ECF"/>
    <w:rsid w:val="0017633C"/>
    <w:rsid w:val="0017671E"/>
    <w:rsid w:val="001778BF"/>
    <w:rsid w:val="00180629"/>
    <w:rsid w:val="0018069E"/>
    <w:rsid w:val="00180A30"/>
    <w:rsid w:val="00180D10"/>
    <w:rsid w:val="001817A8"/>
    <w:rsid w:val="00181CAA"/>
    <w:rsid w:val="00182249"/>
    <w:rsid w:val="00182BFE"/>
    <w:rsid w:val="00182FF0"/>
    <w:rsid w:val="00183488"/>
    <w:rsid w:val="00183AE8"/>
    <w:rsid w:val="00183BDA"/>
    <w:rsid w:val="00184819"/>
    <w:rsid w:val="001852D6"/>
    <w:rsid w:val="00186301"/>
    <w:rsid w:val="00186E08"/>
    <w:rsid w:val="00186F32"/>
    <w:rsid w:val="001870E0"/>
    <w:rsid w:val="00187DA3"/>
    <w:rsid w:val="001907BE"/>
    <w:rsid w:val="001912B2"/>
    <w:rsid w:val="001918FC"/>
    <w:rsid w:val="00191A9A"/>
    <w:rsid w:val="00191B60"/>
    <w:rsid w:val="00192488"/>
    <w:rsid w:val="00192687"/>
    <w:rsid w:val="0019309F"/>
    <w:rsid w:val="001932C2"/>
    <w:rsid w:val="001936A4"/>
    <w:rsid w:val="001936A8"/>
    <w:rsid w:val="001937D4"/>
    <w:rsid w:val="001942E6"/>
    <w:rsid w:val="00194B40"/>
    <w:rsid w:val="00194BDF"/>
    <w:rsid w:val="00194DAB"/>
    <w:rsid w:val="00194EF2"/>
    <w:rsid w:val="00195321"/>
    <w:rsid w:val="00195EB9"/>
    <w:rsid w:val="00195F6F"/>
    <w:rsid w:val="0019603D"/>
    <w:rsid w:val="00196952"/>
    <w:rsid w:val="001969BF"/>
    <w:rsid w:val="00196C74"/>
    <w:rsid w:val="00196DE2"/>
    <w:rsid w:val="001A03CF"/>
    <w:rsid w:val="001A0B78"/>
    <w:rsid w:val="001A0F0B"/>
    <w:rsid w:val="001A0FED"/>
    <w:rsid w:val="001A13E4"/>
    <w:rsid w:val="001A18A5"/>
    <w:rsid w:val="001A1B65"/>
    <w:rsid w:val="001A1B75"/>
    <w:rsid w:val="001A1D37"/>
    <w:rsid w:val="001A1D7D"/>
    <w:rsid w:val="001A1D83"/>
    <w:rsid w:val="001A1DF8"/>
    <w:rsid w:val="001A1EC2"/>
    <w:rsid w:val="001A2374"/>
    <w:rsid w:val="001A2717"/>
    <w:rsid w:val="001A301B"/>
    <w:rsid w:val="001A3173"/>
    <w:rsid w:val="001A32D5"/>
    <w:rsid w:val="001A3384"/>
    <w:rsid w:val="001A3AA6"/>
    <w:rsid w:val="001A42EB"/>
    <w:rsid w:val="001A4BF8"/>
    <w:rsid w:val="001A58AF"/>
    <w:rsid w:val="001A616F"/>
    <w:rsid w:val="001A66C1"/>
    <w:rsid w:val="001A69C3"/>
    <w:rsid w:val="001A6A45"/>
    <w:rsid w:val="001A6A72"/>
    <w:rsid w:val="001A74F9"/>
    <w:rsid w:val="001A798D"/>
    <w:rsid w:val="001A7A39"/>
    <w:rsid w:val="001B02EF"/>
    <w:rsid w:val="001B174A"/>
    <w:rsid w:val="001B181A"/>
    <w:rsid w:val="001B1D26"/>
    <w:rsid w:val="001B2073"/>
    <w:rsid w:val="001B2705"/>
    <w:rsid w:val="001B2783"/>
    <w:rsid w:val="001B2974"/>
    <w:rsid w:val="001B2CAE"/>
    <w:rsid w:val="001B2D63"/>
    <w:rsid w:val="001B2E62"/>
    <w:rsid w:val="001B3184"/>
    <w:rsid w:val="001B3406"/>
    <w:rsid w:val="001B3DC8"/>
    <w:rsid w:val="001B4296"/>
    <w:rsid w:val="001B460D"/>
    <w:rsid w:val="001B4FE4"/>
    <w:rsid w:val="001B509B"/>
    <w:rsid w:val="001B5B72"/>
    <w:rsid w:val="001B5EDD"/>
    <w:rsid w:val="001B5F80"/>
    <w:rsid w:val="001B6BF4"/>
    <w:rsid w:val="001B6EBD"/>
    <w:rsid w:val="001B723D"/>
    <w:rsid w:val="001B748E"/>
    <w:rsid w:val="001B76E4"/>
    <w:rsid w:val="001B76FB"/>
    <w:rsid w:val="001B7A47"/>
    <w:rsid w:val="001B7E71"/>
    <w:rsid w:val="001C03CA"/>
    <w:rsid w:val="001C0462"/>
    <w:rsid w:val="001C05A6"/>
    <w:rsid w:val="001C1119"/>
    <w:rsid w:val="001C16A2"/>
    <w:rsid w:val="001C2446"/>
    <w:rsid w:val="001C2C91"/>
    <w:rsid w:val="001C30E5"/>
    <w:rsid w:val="001C44CE"/>
    <w:rsid w:val="001C46D7"/>
    <w:rsid w:val="001C560D"/>
    <w:rsid w:val="001C6146"/>
    <w:rsid w:val="001C64EC"/>
    <w:rsid w:val="001C76A2"/>
    <w:rsid w:val="001C773F"/>
    <w:rsid w:val="001C7D33"/>
    <w:rsid w:val="001C7EF0"/>
    <w:rsid w:val="001D0036"/>
    <w:rsid w:val="001D0513"/>
    <w:rsid w:val="001D081D"/>
    <w:rsid w:val="001D0D1D"/>
    <w:rsid w:val="001D0E77"/>
    <w:rsid w:val="001D1586"/>
    <w:rsid w:val="001D15D4"/>
    <w:rsid w:val="001D17EE"/>
    <w:rsid w:val="001D19A2"/>
    <w:rsid w:val="001D1D98"/>
    <w:rsid w:val="001D1DE6"/>
    <w:rsid w:val="001D22A1"/>
    <w:rsid w:val="001D25DC"/>
    <w:rsid w:val="001D26D4"/>
    <w:rsid w:val="001D2AAA"/>
    <w:rsid w:val="001D34A1"/>
    <w:rsid w:val="001D370F"/>
    <w:rsid w:val="001D3D00"/>
    <w:rsid w:val="001D4070"/>
    <w:rsid w:val="001D48DF"/>
    <w:rsid w:val="001D5695"/>
    <w:rsid w:val="001D5D5A"/>
    <w:rsid w:val="001D61E0"/>
    <w:rsid w:val="001D627F"/>
    <w:rsid w:val="001D7512"/>
    <w:rsid w:val="001D76A9"/>
    <w:rsid w:val="001D78D3"/>
    <w:rsid w:val="001E009F"/>
    <w:rsid w:val="001E0246"/>
    <w:rsid w:val="001E0D26"/>
    <w:rsid w:val="001E144F"/>
    <w:rsid w:val="001E1ECF"/>
    <w:rsid w:val="001E26FB"/>
    <w:rsid w:val="001E3885"/>
    <w:rsid w:val="001E3961"/>
    <w:rsid w:val="001E3A47"/>
    <w:rsid w:val="001E47B6"/>
    <w:rsid w:val="001E48DD"/>
    <w:rsid w:val="001E4AA8"/>
    <w:rsid w:val="001E4C80"/>
    <w:rsid w:val="001E536A"/>
    <w:rsid w:val="001E671F"/>
    <w:rsid w:val="001E70C8"/>
    <w:rsid w:val="001E74EB"/>
    <w:rsid w:val="001F0C55"/>
    <w:rsid w:val="001F0F3D"/>
    <w:rsid w:val="001F20DE"/>
    <w:rsid w:val="001F3029"/>
    <w:rsid w:val="001F3702"/>
    <w:rsid w:val="001F3EA2"/>
    <w:rsid w:val="001F4074"/>
    <w:rsid w:val="001F41AD"/>
    <w:rsid w:val="001F4817"/>
    <w:rsid w:val="001F4841"/>
    <w:rsid w:val="001F4C5D"/>
    <w:rsid w:val="001F4D96"/>
    <w:rsid w:val="001F50FA"/>
    <w:rsid w:val="001F5169"/>
    <w:rsid w:val="001F563A"/>
    <w:rsid w:val="001F5A61"/>
    <w:rsid w:val="001F5B91"/>
    <w:rsid w:val="001F6824"/>
    <w:rsid w:val="001F6BF6"/>
    <w:rsid w:val="001F6C2D"/>
    <w:rsid w:val="001F6C61"/>
    <w:rsid w:val="001F6F90"/>
    <w:rsid w:val="001F7184"/>
    <w:rsid w:val="001F74C3"/>
    <w:rsid w:val="001F7C7A"/>
    <w:rsid w:val="00200172"/>
    <w:rsid w:val="00200420"/>
    <w:rsid w:val="002013AF"/>
    <w:rsid w:val="00201D6F"/>
    <w:rsid w:val="00201DD6"/>
    <w:rsid w:val="00201F26"/>
    <w:rsid w:val="0020240C"/>
    <w:rsid w:val="002028B3"/>
    <w:rsid w:val="00202A36"/>
    <w:rsid w:val="00202B38"/>
    <w:rsid w:val="00202D45"/>
    <w:rsid w:val="0020319A"/>
    <w:rsid w:val="002031A9"/>
    <w:rsid w:val="0020331B"/>
    <w:rsid w:val="0020357A"/>
    <w:rsid w:val="00203A76"/>
    <w:rsid w:val="00203BBD"/>
    <w:rsid w:val="00204449"/>
    <w:rsid w:val="00204727"/>
    <w:rsid w:val="0020486E"/>
    <w:rsid w:val="00204BBB"/>
    <w:rsid w:val="0020559D"/>
    <w:rsid w:val="0020562F"/>
    <w:rsid w:val="00205D29"/>
    <w:rsid w:val="0020668C"/>
    <w:rsid w:val="00206D6C"/>
    <w:rsid w:val="00207654"/>
    <w:rsid w:val="002076CD"/>
    <w:rsid w:val="002079E6"/>
    <w:rsid w:val="00210605"/>
    <w:rsid w:val="00211CB7"/>
    <w:rsid w:val="00212B03"/>
    <w:rsid w:val="00212EF4"/>
    <w:rsid w:val="00213057"/>
    <w:rsid w:val="002139B5"/>
    <w:rsid w:val="00214392"/>
    <w:rsid w:val="0021454F"/>
    <w:rsid w:val="0021480B"/>
    <w:rsid w:val="00214B79"/>
    <w:rsid w:val="00215017"/>
    <w:rsid w:val="0021556B"/>
    <w:rsid w:val="00215EE9"/>
    <w:rsid w:val="002163BD"/>
    <w:rsid w:val="002165A0"/>
    <w:rsid w:val="00216CBB"/>
    <w:rsid w:val="00216E24"/>
    <w:rsid w:val="00220806"/>
    <w:rsid w:val="00221528"/>
    <w:rsid w:val="0022169C"/>
    <w:rsid w:val="00221B4C"/>
    <w:rsid w:val="00221C95"/>
    <w:rsid w:val="002227BD"/>
    <w:rsid w:val="002231A3"/>
    <w:rsid w:val="002236EC"/>
    <w:rsid w:val="00223758"/>
    <w:rsid w:val="002241DC"/>
    <w:rsid w:val="0022433C"/>
    <w:rsid w:val="00224E93"/>
    <w:rsid w:val="002256F1"/>
    <w:rsid w:val="00225733"/>
    <w:rsid w:val="0022594A"/>
    <w:rsid w:val="00226786"/>
    <w:rsid w:val="0022714A"/>
    <w:rsid w:val="0022749A"/>
    <w:rsid w:val="002274CF"/>
    <w:rsid w:val="00227BE1"/>
    <w:rsid w:val="00230B5D"/>
    <w:rsid w:val="00231601"/>
    <w:rsid w:val="002316FD"/>
    <w:rsid w:val="00231A48"/>
    <w:rsid w:val="00231B72"/>
    <w:rsid w:val="00231F20"/>
    <w:rsid w:val="002326DF"/>
    <w:rsid w:val="00232A20"/>
    <w:rsid w:val="00232D7C"/>
    <w:rsid w:val="00232F09"/>
    <w:rsid w:val="002334FE"/>
    <w:rsid w:val="002336E1"/>
    <w:rsid w:val="00233C14"/>
    <w:rsid w:val="0023451E"/>
    <w:rsid w:val="00235244"/>
    <w:rsid w:val="00235395"/>
    <w:rsid w:val="0023586A"/>
    <w:rsid w:val="00235B6A"/>
    <w:rsid w:val="00235DAA"/>
    <w:rsid w:val="00236BEA"/>
    <w:rsid w:val="00237090"/>
    <w:rsid w:val="002374CD"/>
    <w:rsid w:val="002374E7"/>
    <w:rsid w:val="002377DD"/>
    <w:rsid w:val="00237B64"/>
    <w:rsid w:val="0024004B"/>
    <w:rsid w:val="002403EF"/>
    <w:rsid w:val="00240480"/>
    <w:rsid w:val="00241B76"/>
    <w:rsid w:val="002420D5"/>
    <w:rsid w:val="00242321"/>
    <w:rsid w:val="00242C26"/>
    <w:rsid w:val="002430AC"/>
    <w:rsid w:val="00243DB1"/>
    <w:rsid w:val="00244237"/>
    <w:rsid w:val="00244329"/>
    <w:rsid w:val="0024441A"/>
    <w:rsid w:val="002446C9"/>
    <w:rsid w:val="002449AA"/>
    <w:rsid w:val="002451ED"/>
    <w:rsid w:val="0024555A"/>
    <w:rsid w:val="002457E6"/>
    <w:rsid w:val="002459A7"/>
    <w:rsid w:val="00245E4B"/>
    <w:rsid w:val="0024702D"/>
    <w:rsid w:val="00247292"/>
    <w:rsid w:val="00247308"/>
    <w:rsid w:val="00247596"/>
    <w:rsid w:val="00247AA8"/>
    <w:rsid w:val="00247C31"/>
    <w:rsid w:val="00247F38"/>
    <w:rsid w:val="002514A5"/>
    <w:rsid w:val="002515BD"/>
    <w:rsid w:val="00251985"/>
    <w:rsid w:val="00251AFF"/>
    <w:rsid w:val="00251C59"/>
    <w:rsid w:val="00251D62"/>
    <w:rsid w:val="00251E66"/>
    <w:rsid w:val="002522DE"/>
    <w:rsid w:val="002531F4"/>
    <w:rsid w:val="002532AB"/>
    <w:rsid w:val="00253337"/>
    <w:rsid w:val="002546EF"/>
    <w:rsid w:val="00254852"/>
    <w:rsid w:val="00254924"/>
    <w:rsid w:val="0025497A"/>
    <w:rsid w:val="00254D86"/>
    <w:rsid w:val="002555A8"/>
    <w:rsid w:val="00255B14"/>
    <w:rsid w:val="00255D85"/>
    <w:rsid w:val="00255FBE"/>
    <w:rsid w:val="00256774"/>
    <w:rsid w:val="002568CC"/>
    <w:rsid w:val="0025718F"/>
    <w:rsid w:val="002571A1"/>
    <w:rsid w:val="0025772A"/>
    <w:rsid w:val="00257A02"/>
    <w:rsid w:val="00257A2A"/>
    <w:rsid w:val="00257BFC"/>
    <w:rsid w:val="00257F68"/>
    <w:rsid w:val="0026002D"/>
    <w:rsid w:val="0026054C"/>
    <w:rsid w:val="002614DB"/>
    <w:rsid w:val="002619C9"/>
    <w:rsid w:val="00261BE3"/>
    <w:rsid w:val="0026200F"/>
    <w:rsid w:val="0026202E"/>
    <w:rsid w:val="002625D6"/>
    <w:rsid w:val="00262739"/>
    <w:rsid w:val="00262B9F"/>
    <w:rsid w:val="002636C7"/>
    <w:rsid w:val="00263B65"/>
    <w:rsid w:val="00263BBA"/>
    <w:rsid w:val="0026449D"/>
    <w:rsid w:val="00264516"/>
    <w:rsid w:val="002646A1"/>
    <w:rsid w:val="00264AFF"/>
    <w:rsid w:val="00266228"/>
    <w:rsid w:val="00266329"/>
    <w:rsid w:val="0026660D"/>
    <w:rsid w:val="0026685A"/>
    <w:rsid w:val="00266CBB"/>
    <w:rsid w:val="0027026F"/>
    <w:rsid w:val="0027052A"/>
    <w:rsid w:val="0027093F"/>
    <w:rsid w:val="00270A0A"/>
    <w:rsid w:val="00270A19"/>
    <w:rsid w:val="00271570"/>
    <w:rsid w:val="002722E0"/>
    <w:rsid w:val="002725A5"/>
    <w:rsid w:val="0027287F"/>
    <w:rsid w:val="002739C6"/>
    <w:rsid w:val="00275D7C"/>
    <w:rsid w:val="00276595"/>
    <w:rsid w:val="00276EF3"/>
    <w:rsid w:val="002775E2"/>
    <w:rsid w:val="002779DF"/>
    <w:rsid w:val="00280AC2"/>
    <w:rsid w:val="00281934"/>
    <w:rsid w:val="00281AE0"/>
    <w:rsid w:val="00281E16"/>
    <w:rsid w:val="00282045"/>
    <w:rsid w:val="00284026"/>
    <w:rsid w:val="00284842"/>
    <w:rsid w:val="00285061"/>
    <w:rsid w:val="00285151"/>
    <w:rsid w:val="002856A2"/>
    <w:rsid w:val="0028619A"/>
    <w:rsid w:val="00286619"/>
    <w:rsid w:val="00286DA1"/>
    <w:rsid w:val="0028718A"/>
    <w:rsid w:val="0028747B"/>
    <w:rsid w:val="00291379"/>
    <w:rsid w:val="002914D3"/>
    <w:rsid w:val="002916FC"/>
    <w:rsid w:val="00292658"/>
    <w:rsid w:val="002936E6"/>
    <w:rsid w:val="00293ED8"/>
    <w:rsid w:val="002946F4"/>
    <w:rsid w:val="002949B6"/>
    <w:rsid w:val="002957B7"/>
    <w:rsid w:val="002957E7"/>
    <w:rsid w:val="0029591B"/>
    <w:rsid w:val="00295B0C"/>
    <w:rsid w:val="002964E9"/>
    <w:rsid w:val="00297070"/>
    <w:rsid w:val="00297320"/>
    <w:rsid w:val="00297933"/>
    <w:rsid w:val="002A0768"/>
    <w:rsid w:val="002A0771"/>
    <w:rsid w:val="002A0794"/>
    <w:rsid w:val="002A097C"/>
    <w:rsid w:val="002A0E15"/>
    <w:rsid w:val="002A1498"/>
    <w:rsid w:val="002A15AD"/>
    <w:rsid w:val="002A1A38"/>
    <w:rsid w:val="002A1C59"/>
    <w:rsid w:val="002A2263"/>
    <w:rsid w:val="002A2356"/>
    <w:rsid w:val="002A2573"/>
    <w:rsid w:val="002A2C1F"/>
    <w:rsid w:val="002A301D"/>
    <w:rsid w:val="002A31C2"/>
    <w:rsid w:val="002A3250"/>
    <w:rsid w:val="002A3D7E"/>
    <w:rsid w:val="002A3FD3"/>
    <w:rsid w:val="002A47D3"/>
    <w:rsid w:val="002A578D"/>
    <w:rsid w:val="002A6C8E"/>
    <w:rsid w:val="002A775D"/>
    <w:rsid w:val="002A77CD"/>
    <w:rsid w:val="002B0033"/>
    <w:rsid w:val="002B06CE"/>
    <w:rsid w:val="002B0B3D"/>
    <w:rsid w:val="002B0C84"/>
    <w:rsid w:val="002B14C7"/>
    <w:rsid w:val="002B1999"/>
    <w:rsid w:val="002B1B1B"/>
    <w:rsid w:val="002B27A9"/>
    <w:rsid w:val="002B2DE8"/>
    <w:rsid w:val="002B3134"/>
    <w:rsid w:val="002B3B13"/>
    <w:rsid w:val="002B40F3"/>
    <w:rsid w:val="002B4197"/>
    <w:rsid w:val="002B424F"/>
    <w:rsid w:val="002B4365"/>
    <w:rsid w:val="002B4912"/>
    <w:rsid w:val="002B4BB5"/>
    <w:rsid w:val="002B513F"/>
    <w:rsid w:val="002B557D"/>
    <w:rsid w:val="002B586B"/>
    <w:rsid w:val="002B61F3"/>
    <w:rsid w:val="002B643D"/>
    <w:rsid w:val="002B651A"/>
    <w:rsid w:val="002B66E7"/>
    <w:rsid w:val="002B6EC2"/>
    <w:rsid w:val="002B71C2"/>
    <w:rsid w:val="002B7835"/>
    <w:rsid w:val="002B7E85"/>
    <w:rsid w:val="002C03DB"/>
    <w:rsid w:val="002C09D2"/>
    <w:rsid w:val="002C0B0B"/>
    <w:rsid w:val="002C0C33"/>
    <w:rsid w:val="002C0E12"/>
    <w:rsid w:val="002C1018"/>
    <w:rsid w:val="002C165D"/>
    <w:rsid w:val="002C1B92"/>
    <w:rsid w:val="002C2E05"/>
    <w:rsid w:val="002C4412"/>
    <w:rsid w:val="002C4BB3"/>
    <w:rsid w:val="002C4F1A"/>
    <w:rsid w:val="002C4FCC"/>
    <w:rsid w:val="002C5BA8"/>
    <w:rsid w:val="002C62FC"/>
    <w:rsid w:val="002C6816"/>
    <w:rsid w:val="002C6D2B"/>
    <w:rsid w:val="002C6FAF"/>
    <w:rsid w:val="002C7E63"/>
    <w:rsid w:val="002D03C7"/>
    <w:rsid w:val="002D0600"/>
    <w:rsid w:val="002D0770"/>
    <w:rsid w:val="002D09EB"/>
    <w:rsid w:val="002D0A5F"/>
    <w:rsid w:val="002D1AB4"/>
    <w:rsid w:val="002D2C5F"/>
    <w:rsid w:val="002D33A5"/>
    <w:rsid w:val="002D4A2B"/>
    <w:rsid w:val="002D4FFD"/>
    <w:rsid w:val="002D50CA"/>
    <w:rsid w:val="002D578E"/>
    <w:rsid w:val="002D57AB"/>
    <w:rsid w:val="002D58E7"/>
    <w:rsid w:val="002D5C39"/>
    <w:rsid w:val="002D5C55"/>
    <w:rsid w:val="002D6832"/>
    <w:rsid w:val="002D73CC"/>
    <w:rsid w:val="002D7B1B"/>
    <w:rsid w:val="002E0164"/>
    <w:rsid w:val="002E0F0B"/>
    <w:rsid w:val="002E113E"/>
    <w:rsid w:val="002E1864"/>
    <w:rsid w:val="002E1DBA"/>
    <w:rsid w:val="002E1EFA"/>
    <w:rsid w:val="002E28A3"/>
    <w:rsid w:val="002E2BBB"/>
    <w:rsid w:val="002E2EEF"/>
    <w:rsid w:val="002E2FC5"/>
    <w:rsid w:val="002E35F3"/>
    <w:rsid w:val="002E371D"/>
    <w:rsid w:val="002E45E5"/>
    <w:rsid w:val="002E49D8"/>
    <w:rsid w:val="002E53DC"/>
    <w:rsid w:val="002E569F"/>
    <w:rsid w:val="002E5758"/>
    <w:rsid w:val="002E5CB4"/>
    <w:rsid w:val="002E6A59"/>
    <w:rsid w:val="002E70E6"/>
    <w:rsid w:val="002F0237"/>
    <w:rsid w:val="002F073A"/>
    <w:rsid w:val="002F09AD"/>
    <w:rsid w:val="002F0BEF"/>
    <w:rsid w:val="002F0F18"/>
    <w:rsid w:val="002F184C"/>
    <w:rsid w:val="002F18ED"/>
    <w:rsid w:val="002F1C36"/>
    <w:rsid w:val="002F1F18"/>
    <w:rsid w:val="002F243B"/>
    <w:rsid w:val="002F3ECB"/>
    <w:rsid w:val="002F4192"/>
    <w:rsid w:val="002F4331"/>
    <w:rsid w:val="002F44CE"/>
    <w:rsid w:val="002F45A1"/>
    <w:rsid w:val="002F47B2"/>
    <w:rsid w:val="002F4D20"/>
    <w:rsid w:val="002F53A3"/>
    <w:rsid w:val="002F63E2"/>
    <w:rsid w:val="002F63F8"/>
    <w:rsid w:val="002F649B"/>
    <w:rsid w:val="002F6506"/>
    <w:rsid w:val="002F6727"/>
    <w:rsid w:val="002F6F02"/>
    <w:rsid w:val="002F7076"/>
    <w:rsid w:val="002F7C0A"/>
    <w:rsid w:val="00301E9B"/>
    <w:rsid w:val="00302062"/>
    <w:rsid w:val="00302DD0"/>
    <w:rsid w:val="003038FC"/>
    <w:rsid w:val="00303B4D"/>
    <w:rsid w:val="00304150"/>
    <w:rsid w:val="00304334"/>
    <w:rsid w:val="00304BF7"/>
    <w:rsid w:val="00304C05"/>
    <w:rsid w:val="00305F51"/>
    <w:rsid w:val="00307271"/>
    <w:rsid w:val="00307788"/>
    <w:rsid w:val="00307ED2"/>
    <w:rsid w:val="00310678"/>
    <w:rsid w:val="00310716"/>
    <w:rsid w:val="00310F5F"/>
    <w:rsid w:val="00311619"/>
    <w:rsid w:val="00311ADF"/>
    <w:rsid w:val="00311D97"/>
    <w:rsid w:val="003129AA"/>
    <w:rsid w:val="00312AD4"/>
    <w:rsid w:val="00312FAB"/>
    <w:rsid w:val="00313990"/>
    <w:rsid w:val="00314084"/>
    <w:rsid w:val="00314685"/>
    <w:rsid w:val="00314E6B"/>
    <w:rsid w:val="00315948"/>
    <w:rsid w:val="00315E16"/>
    <w:rsid w:val="003163D0"/>
    <w:rsid w:val="00316AE1"/>
    <w:rsid w:val="00316C95"/>
    <w:rsid w:val="0031751A"/>
    <w:rsid w:val="00317E26"/>
    <w:rsid w:val="0032028F"/>
    <w:rsid w:val="00320556"/>
    <w:rsid w:val="003207A9"/>
    <w:rsid w:val="00320851"/>
    <w:rsid w:val="00320C16"/>
    <w:rsid w:val="00320E1A"/>
    <w:rsid w:val="00321097"/>
    <w:rsid w:val="0032166F"/>
    <w:rsid w:val="00321DF0"/>
    <w:rsid w:val="003222E6"/>
    <w:rsid w:val="00323A5B"/>
    <w:rsid w:val="0032504E"/>
    <w:rsid w:val="003252FD"/>
    <w:rsid w:val="003257A0"/>
    <w:rsid w:val="0032614A"/>
    <w:rsid w:val="0032651E"/>
    <w:rsid w:val="00327703"/>
    <w:rsid w:val="00327911"/>
    <w:rsid w:val="003300C0"/>
    <w:rsid w:val="003304E2"/>
    <w:rsid w:val="00330869"/>
    <w:rsid w:val="00330C6F"/>
    <w:rsid w:val="00330E5A"/>
    <w:rsid w:val="003312FD"/>
    <w:rsid w:val="0033197E"/>
    <w:rsid w:val="00331A58"/>
    <w:rsid w:val="00331A69"/>
    <w:rsid w:val="0033266F"/>
    <w:rsid w:val="00332B8F"/>
    <w:rsid w:val="00332C18"/>
    <w:rsid w:val="00332DF2"/>
    <w:rsid w:val="00332E19"/>
    <w:rsid w:val="00333248"/>
    <w:rsid w:val="003333A2"/>
    <w:rsid w:val="00333755"/>
    <w:rsid w:val="00334A3E"/>
    <w:rsid w:val="003351C9"/>
    <w:rsid w:val="00335720"/>
    <w:rsid w:val="0033581E"/>
    <w:rsid w:val="003361C1"/>
    <w:rsid w:val="00336C68"/>
    <w:rsid w:val="003374D6"/>
    <w:rsid w:val="003402EF"/>
    <w:rsid w:val="00340328"/>
    <w:rsid w:val="00341000"/>
    <w:rsid w:val="00341030"/>
    <w:rsid w:val="003413C3"/>
    <w:rsid w:val="00341D23"/>
    <w:rsid w:val="00341FDC"/>
    <w:rsid w:val="003420AF"/>
    <w:rsid w:val="00342167"/>
    <w:rsid w:val="003422AF"/>
    <w:rsid w:val="003423A5"/>
    <w:rsid w:val="003423F6"/>
    <w:rsid w:val="00342794"/>
    <w:rsid w:val="00342C0D"/>
    <w:rsid w:val="003436E4"/>
    <w:rsid w:val="0034419B"/>
    <w:rsid w:val="0034497C"/>
    <w:rsid w:val="00344A49"/>
    <w:rsid w:val="00344CF2"/>
    <w:rsid w:val="00344D9F"/>
    <w:rsid w:val="0034513B"/>
    <w:rsid w:val="003451ED"/>
    <w:rsid w:val="00345A16"/>
    <w:rsid w:val="003462B6"/>
    <w:rsid w:val="003467C2"/>
    <w:rsid w:val="00346E5B"/>
    <w:rsid w:val="00347C15"/>
    <w:rsid w:val="00347CC9"/>
    <w:rsid w:val="00350689"/>
    <w:rsid w:val="00351122"/>
    <w:rsid w:val="00351743"/>
    <w:rsid w:val="0035195C"/>
    <w:rsid w:val="00351E93"/>
    <w:rsid w:val="00351F82"/>
    <w:rsid w:val="00352169"/>
    <w:rsid w:val="003526AE"/>
    <w:rsid w:val="003538F2"/>
    <w:rsid w:val="0035430C"/>
    <w:rsid w:val="00354C24"/>
    <w:rsid w:val="0035619B"/>
    <w:rsid w:val="00356714"/>
    <w:rsid w:val="00356CB6"/>
    <w:rsid w:val="00356D17"/>
    <w:rsid w:val="00357786"/>
    <w:rsid w:val="00360100"/>
    <w:rsid w:val="003603BE"/>
    <w:rsid w:val="00360540"/>
    <w:rsid w:val="00360D09"/>
    <w:rsid w:val="00361974"/>
    <w:rsid w:val="00361B0A"/>
    <w:rsid w:val="00361DDC"/>
    <w:rsid w:val="00362B2C"/>
    <w:rsid w:val="003633BF"/>
    <w:rsid w:val="003634E2"/>
    <w:rsid w:val="003638E8"/>
    <w:rsid w:val="00363A0E"/>
    <w:rsid w:val="003640EB"/>
    <w:rsid w:val="00364294"/>
    <w:rsid w:val="003643CA"/>
    <w:rsid w:val="003646EB"/>
    <w:rsid w:val="0036540B"/>
    <w:rsid w:val="0036573E"/>
    <w:rsid w:val="00365FC6"/>
    <w:rsid w:val="00366E06"/>
    <w:rsid w:val="00366ECE"/>
    <w:rsid w:val="00367446"/>
    <w:rsid w:val="00367934"/>
    <w:rsid w:val="00367ACC"/>
    <w:rsid w:val="00367B1D"/>
    <w:rsid w:val="00370FC7"/>
    <w:rsid w:val="00371455"/>
    <w:rsid w:val="0037176C"/>
    <w:rsid w:val="00371945"/>
    <w:rsid w:val="00371EAE"/>
    <w:rsid w:val="003722BD"/>
    <w:rsid w:val="0037242F"/>
    <w:rsid w:val="00372803"/>
    <w:rsid w:val="00372AA2"/>
    <w:rsid w:val="003730F5"/>
    <w:rsid w:val="0037372A"/>
    <w:rsid w:val="00373D44"/>
    <w:rsid w:val="00373D8F"/>
    <w:rsid w:val="0037474E"/>
    <w:rsid w:val="00374E1E"/>
    <w:rsid w:val="00375045"/>
    <w:rsid w:val="0037578E"/>
    <w:rsid w:val="00375C0A"/>
    <w:rsid w:val="00375C12"/>
    <w:rsid w:val="00376212"/>
    <w:rsid w:val="0037632D"/>
    <w:rsid w:val="0037657C"/>
    <w:rsid w:val="00376AFE"/>
    <w:rsid w:val="00377A1B"/>
    <w:rsid w:val="00377C95"/>
    <w:rsid w:val="003803CF"/>
    <w:rsid w:val="00380594"/>
    <w:rsid w:val="00380BE7"/>
    <w:rsid w:val="00380CF4"/>
    <w:rsid w:val="00380F94"/>
    <w:rsid w:val="00380FD1"/>
    <w:rsid w:val="003811F3"/>
    <w:rsid w:val="0038130B"/>
    <w:rsid w:val="0038211E"/>
    <w:rsid w:val="0038291C"/>
    <w:rsid w:val="00382A4B"/>
    <w:rsid w:val="003833F1"/>
    <w:rsid w:val="00383AA0"/>
    <w:rsid w:val="00384D7D"/>
    <w:rsid w:val="00385096"/>
    <w:rsid w:val="003858BF"/>
    <w:rsid w:val="00385CCC"/>
    <w:rsid w:val="00386615"/>
    <w:rsid w:val="00390178"/>
    <w:rsid w:val="003906B6"/>
    <w:rsid w:val="003909AF"/>
    <w:rsid w:val="00390A13"/>
    <w:rsid w:val="00391CB4"/>
    <w:rsid w:val="003929FE"/>
    <w:rsid w:val="00393081"/>
    <w:rsid w:val="00393E0D"/>
    <w:rsid w:val="00393E78"/>
    <w:rsid w:val="00394370"/>
    <w:rsid w:val="00394478"/>
    <w:rsid w:val="00394616"/>
    <w:rsid w:val="00394A26"/>
    <w:rsid w:val="00395115"/>
    <w:rsid w:val="00395C40"/>
    <w:rsid w:val="00395CDE"/>
    <w:rsid w:val="00395E51"/>
    <w:rsid w:val="00395F9B"/>
    <w:rsid w:val="0039629D"/>
    <w:rsid w:val="003963A8"/>
    <w:rsid w:val="003966C5"/>
    <w:rsid w:val="00396D95"/>
    <w:rsid w:val="00397050"/>
    <w:rsid w:val="003972E8"/>
    <w:rsid w:val="003976C1"/>
    <w:rsid w:val="003A02DA"/>
    <w:rsid w:val="003A03BD"/>
    <w:rsid w:val="003A03DA"/>
    <w:rsid w:val="003A0DB3"/>
    <w:rsid w:val="003A1B03"/>
    <w:rsid w:val="003A1E19"/>
    <w:rsid w:val="003A2036"/>
    <w:rsid w:val="003A2CC1"/>
    <w:rsid w:val="003A2CE7"/>
    <w:rsid w:val="003A31B8"/>
    <w:rsid w:val="003A3727"/>
    <w:rsid w:val="003A4308"/>
    <w:rsid w:val="003A4453"/>
    <w:rsid w:val="003A44D6"/>
    <w:rsid w:val="003A4822"/>
    <w:rsid w:val="003A4C0A"/>
    <w:rsid w:val="003A4D1F"/>
    <w:rsid w:val="003A5038"/>
    <w:rsid w:val="003A591B"/>
    <w:rsid w:val="003A5B84"/>
    <w:rsid w:val="003A664F"/>
    <w:rsid w:val="003A7492"/>
    <w:rsid w:val="003A7631"/>
    <w:rsid w:val="003A7788"/>
    <w:rsid w:val="003A7C9E"/>
    <w:rsid w:val="003A7CF8"/>
    <w:rsid w:val="003A7D07"/>
    <w:rsid w:val="003B0B67"/>
    <w:rsid w:val="003B0BD0"/>
    <w:rsid w:val="003B1F81"/>
    <w:rsid w:val="003B2B18"/>
    <w:rsid w:val="003B2B25"/>
    <w:rsid w:val="003B368E"/>
    <w:rsid w:val="003B371F"/>
    <w:rsid w:val="003B3F26"/>
    <w:rsid w:val="003B415C"/>
    <w:rsid w:val="003B45C3"/>
    <w:rsid w:val="003B4B16"/>
    <w:rsid w:val="003B4D8C"/>
    <w:rsid w:val="003B4F37"/>
    <w:rsid w:val="003B4F91"/>
    <w:rsid w:val="003B5032"/>
    <w:rsid w:val="003B54F5"/>
    <w:rsid w:val="003B5D30"/>
    <w:rsid w:val="003B5EE4"/>
    <w:rsid w:val="003B5EFF"/>
    <w:rsid w:val="003B66AB"/>
    <w:rsid w:val="003B6D7C"/>
    <w:rsid w:val="003B6E8B"/>
    <w:rsid w:val="003B7130"/>
    <w:rsid w:val="003B750C"/>
    <w:rsid w:val="003C0BB1"/>
    <w:rsid w:val="003C1E5C"/>
    <w:rsid w:val="003C2618"/>
    <w:rsid w:val="003C29B2"/>
    <w:rsid w:val="003C29D0"/>
    <w:rsid w:val="003C36FA"/>
    <w:rsid w:val="003C3812"/>
    <w:rsid w:val="003C4275"/>
    <w:rsid w:val="003C5BF4"/>
    <w:rsid w:val="003C6D67"/>
    <w:rsid w:val="003C721C"/>
    <w:rsid w:val="003C7651"/>
    <w:rsid w:val="003C78DB"/>
    <w:rsid w:val="003C7F55"/>
    <w:rsid w:val="003D0009"/>
    <w:rsid w:val="003D067F"/>
    <w:rsid w:val="003D0D1A"/>
    <w:rsid w:val="003D1262"/>
    <w:rsid w:val="003D1A32"/>
    <w:rsid w:val="003D2374"/>
    <w:rsid w:val="003D3554"/>
    <w:rsid w:val="003D39D5"/>
    <w:rsid w:val="003D3B59"/>
    <w:rsid w:val="003D3F9D"/>
    <w:rsid w:val="003D3FAA"/>
    <w:rsid w:val="003D47A2"/>
    <w:rsid w:val="003D5385"/>
    <w:rsid w:val="003D55BB"/>
    <w:rsid w:val="003D6947"/>
    <w:rsid w:val="003D6A75"/>
    <w:rsid w:val="003D6B99"/>
    <w:rsid w:val="003D7A36"/>
    <w:rsid w:val="003D7BA1"/>
    <w:rsid w:val="003E00E3"/>
    <w:rsid w:val="003E011C"/>
    <w:rsid w:val="003E0166"/>
    <w:rsid w:val="003E0196"/>
    <w:rsid w:val="003E077C"/>
    <w:rsid w:val="003E0AD4"/>
    <w:rsid w:val="003E0D65"/>
    <w:rsid w:val="003E141D"/>
    <w:rsid w:val="003E14A1"/>
    <w:rsid w:val="003E1779"/>
    <w:rsid w:val="003E1C76"/>
    <w:rsid w:val="003E24BA"/>
    <w:rsid w:val="003E2938"/>
    <w:rsid w:val="003E2EE6"/>
    <w:rsid w:val="003E335A"/>
    <w:rsid w:val="003E3D78"/>
    <w:rsid w:val="003E71A8"/>
    <w:rsid w:val="003E733E"/>
    <w:rsid w:val="003E74DC"/>
    <w:rsid w:val="003E773A"/>
    <w:rsid w:val="003E7ABD"/>
    <w:rsid w:val="003F0328"/>
    <w:rsid w:val="003F06E7"/>
    <w:rsid w:val="003F104F"/>
    <w:rsid w:val="003F114B"/>
    <w:rsid w:val="003F1752"/>
    <w:rsid w:val="003F18DA"/>
    <w:rsid w:val="003F1B55"/>
    <w:rsid w:val="003F1BEF"/>
    <w:rsid w:val="003F1D22"/>
    <w:rsid w:val="003F20E6"/>
    <w:rsid w:val="003F27B8"/>
    <w:rsid w:val="003F2ABC"/>
    <w:rsid w:val="003F2C5D"/>
    <w:rsid w:val="003F3199"/>
    <w:rsid w:val="003F3238"/>
    <w:rsid w:val="003F39F2"/>
    <w:rsid w:val="003F3FE1"/>
    <w:rsid w:val="003F40F8"/>
    <w:rsid w:val="003F516E"/>
    <w:rsid w:val="003F527E"/>
    <w:rsid w:val="003F57ED"/>
    <w:rsid w:val="003F5D8A"/>
    <w:rsid w:val="003F7686"/>
    <w:rsid w:val="003F77FD"/>
    <w:rsid w:val="003F78B3"/>
    <w:rsid w:val="003F7A33"/>
    <w:rsid w:val="0040042F"/>
    <w:rsid w:val="00400762"/>
    <w:rsid w:val="0040106C"/>
    <w:rsid w:val="00401189"/>
    <w:rsid w:val="00401423"/>
    <w:rsid w:val="00402182"/>
    <w:rsid w:val="004026A4"/>
    <w:rsid w:val="00402F98"/>
    <w:rsid w:val="0040346D"/>
    <w:rsid w:val="00403BBA"/>
    <w:rsid w:val="00403BCC"/>
    <w:rsid w:val="00404C27"/>
    <w:rsid w:val="00404F6F"/>
    <w:rsid w:val="00404FC6"/>
    <w:rsid w:val="004060A7"/>
    <w:rsid w:val="00407906"/>
    <w:rsid w:val="00410318"/>
    <w:rsid w:val="00410790"/>
    <w:rsid w:val="00410901"/>
    <w:rsid w:val="00410C01"/>
    <w:rsid w:val="004123E7"/>
    <w:rsid w:val="00412402"/>
    <w:rsid w:val="00412448"/>
    <w:rsid w:val="00412A1A"/>
    <w:rsid w:val="00412AE5"/>
    <w:rsid w:val="00413438"/>
    <w:rsid w:val="00413ACA"/>
    <w:rsid w:val="00413E3C"/>
    <w:rsid w:val="00414D5B"/>
    <w:rsid w:val="00414E6C"/>
    <w:rsid w:val="0041539D"/>
    <w:rsid w:val="0041581A"/>
    <w:rsid w:val="00415CB1"/>
    <w:rsid w:val="0041614A"/>
    <w:rsid w:val="00416798"/>
    <w:rsid w:val="0041679A"/>
    <w:rsid w:val="004167F1"/>
    <w:rsid w:val="004167F4"/>
    <w:rsid w:val="00416A89"/>
    <w:rsid w:val="00416D5E"/>
    <w:rsid w:val="00416DEE"/>
    <w:rsid w:val="00417A45"/>
    <w:rsid w:val="00417B00"/>
    <w:rsid w:val="00421669"/>
    <w:rsid w:val="00421698"/>
    <w:rsid w:val="00421BE0"/>
    <w:rsid w:val="00421E4F"/>
    <w:rsid w:val="00421EF9"/>
    <w:rsid w:val="004224BA"/>
    <w:rsid w:val="0042304F"/>
    <w:rsid w:val="0042365D"/>
    <w:rsid w:val="00423841"/>
    <w:rsid w:val="00424228"/>
    <w:rsid w:val="00424340"/>
    <w:rsid w:val="00424879"/>
    <w:rsid w:val="004248E1"/>
    <w:rsid w:val="004249D8"/>
    <w:rsid w:val="00425020"/>
    <w:rsid w:val="00425E18"/>
    <w:rsid w:val="00426985"/>
    <w:rsid w:val="0043040C"/>
    <w:rsid w:val="00431984"/>
    <w:rsid w:val="00431A15"/>
    <w:rsid w:val="00432CCE"/>
    <w:rsid w:val="00433B26"/>
    <w:rsid w:val="00433CEA"/>
    <w:rsid w:val="0043402B"/>
    <w:rsid w:val="0043406A"/>
    <w:rsid w:val="0043464C"/>
    <w:rsid w:val="004347F5"/>
    <w:rsid w:val="004348A4"/>
    <w:rsid w:val="00434B69"/>
    <w:rsid w:val="00434BEF"/>
    <w:rsid w:val="00434F74"/>
    <w:rsid w:val="00435098"/>
    <w:rsid w:val="00435208"/>
    <w:rsid w:val="00435ACE"/>
    <w:rsid w:val="00435F18"/>
    <w:rsid w:val="004361BA"/>
    <w:rsid w:val="004363A1"/>
    <w:rsid w:val="00436752"/>
    <w:rsid w:val="004367B7"/>
    <w:rsid w:val="00436BA5"/>
    <w:rsid w:val="00436BFF"/>
    <w:rsid w:val="00440069"/>
    <w:rsid w:val="0044015F"/>
    <w:rsid w:val="00440287"/>
    <w:rsid w:val="00440968"/>
    <w:rsid w:val="004419A7"/>
    <w:rsid w:val="004425C2"/>
    <w:rsid w:val="00442816"/>
    <w:rsid w:val="00442BB4"/>
    <w:rsid w:val="00443408"/>
    <w:rsid w:val="004434C8"/>
    <w:rsid w:val="00443F1E"/>
    <w:rsid w:val="004445D2"/>
    <w:rsid w:val="00445132"/>
    <w:rsid w:val="0044640B"/>
    <w:rsid w:val="00446499"/>
    <w:rsid w:val="00446594"/>
    <w:rsid w:val="00446F8F"/>
    <w:rsid w:val="004477FF"/>
    <w:rsid w:val="00447B87"/>
    <w:rsid w:val="00450267"/>
    <w:rsid w:val="00450FE2"/>
    <w:rsid w:val="00451D49"/>
    <w:rsid w:val="00451DC5"/>
    <w:rsid w:val="00451F88"/>
    <w:rsid w:val="00452039"/>
    <w:rsid w:val="00452172"/>
    <w:rsid w:val="0045236B"/>
    <w:rsid w:val="0045242F"/>
    <w:rsid w:val="004539E9"/>
    <w:rsid w:val="00453D58"/>
    <w:rsid w:val="0045464E"/>
    <w:rsid w:val="00454B14"/>
    <w:rsid w:val="00454CC4"/>
    <w:rsid w:val="0045548C"/>
    <w:rsid w:val="00455842"/>
    <w:rsid w:val="00455BC8"/>
    <w:rsid w:val="00455CA4"/>
    <w:rsid w:val="00455DBF"/>
    <w:rsid w:val="00456503"/>
    <w:rsid w:val="00456528"/>
    <w:rsid w:val="00457674"/>
    <w:rsid w:val="00457685"/>
    <w:rsid w:val="0045791E"/>
    <w:rsid w:val="00457D0B"/>
    <w:rsid w:val="0046019D"/>
    <w:rsid w:val="00460582"/>
    <w:rsid w:val="004606D3"/>
    <w:rsid w:val="00460D04"/>
    <w:rsid w:val="00461084"/>
    <w:rsid w:val="0046180A"/>
    <w:rsid w:val="00462250"/>
    <w:rsid w:val="004640CB"/>
    <w:rsid w:val="004650AC"/>
    <w:rsid w:val="004651D1"/>
    <w:rsid w:val="0046526C"/>
    <w:rsid w:val="004652B7"/>
    <w:rsid w:val="00465DB9"/>
    <w:rsid w:val="00466020"/>
    <w:rsid w:val="00466667"/>
    <w:rsid w:val="00466835"/>
    <w:rsid w:val="004668F5"/>
    <w:rsid w:val="00466CA4"/>
    <w:rsid w:val="00466F62"/>
    <w:rsid w:val="00467219"/>
    <w:rsid w:val="00467A64"/>
    <w:rsid w:val="00467CE0"/>
    <w:rsid w:val="004701F5"/>
    <w:rsid w:val="00470A2A"/>
    <w:rsid w:val="00470C73"/>
    <w:rsid w:val="00470E2F"/>
    <w:rsid w:val="00470FA7"/>
    <w:rsid w:val="00471DFC"/>
    <w:rsid w:val="00472296"/>
    <w:rsid w:val="00472428"/>
    <w:rsid w:val="00472906"/>
    <w:rsid w:val="00472B68"/>
    <w:rsid w:val="00473228"/>
    <w:rsid w:val="004732B9"/>
    <w:rsid w:val="004744E0"/>
    <w:rsid w:val="00474792"/>
    <w:rsid w:val="004747FA"/>
    <w:rsid w:val="00474F0E"/>
    <w:rsid w:val="004750BD"/>
    <w:rsid w:val="00475842"/>
    <w:rsid w:val="00475A99"/>
    <w:rsid w:val="00475EB7"/>
    <w:rsid w:val="00476BA1"/>
    <w:rsid w:val="00476CE7"/>
    <w:rsid w:val="004774E0"/>
    <w:rsid w:val="00477BFF"/>
    <w:rsid w:val="00477EDC"/>
    <w:rsid w:val="00480811"/>
    <w:rsid w:val="00481B52"/>
    <w:rsid w:val="00482741"/>
    <w:rsid w:val="00482FA6"/>
    <w:rsid w:val="004837D9"/>
    <w:rsid w:val="00483EC9"/>
    <w:rsid w:val="00484261"/>
    <w:rsid w:val="0048490D"/>
    <w:rsid w:val="00484BB5"/>
    <w:rsid w:val="00484C4D"/>
    <w:rsid w:val="00484CCB"/>
    <w:rsid w:val="00485375"/>
    <w:rsid w:val="00485E12"/>
    <w:rsid w:val="00486428"/>
    <w:rsid w:val="004867EB"/>
    <w:rsid w:val="004868CD"/>
    <w:rsid w:val="004869D9"/>
    <w:rsid w:val="00486F3F"/>
    <w:rsid w:val="004872A3"/>
    <w:rsid w:val="004875FB"/>
    <w:rsid w:val="004901A7"/>
    <w:rsid w:val="004901DC"/>
    <w:rsid w:val="0049081E"/>
    <w:rsid w:val="00491286"/>
    <w:rsid w:val="0049155B"/>
    <w:rsid w:val="0049157A"/>
    <w:rsid w:val="00493B1F"/>
    <w:rsid w:val="00493F09"/>
    <w:rsid w:val="00494020"/>
    <w:rsid w:val="00495166"/>
    <w:rsid w:val="00495819"/>
    <w:rsid w:val="00495EFF"/>
    <w:rsid w:val="0049686C"/>
    <w:rsid w:val="00496966"/>
    <w:rsid w:val="004974D5"/>
    <w:rsid w:val="004A056E"/>
    <w:rsid w:val="004A0DC7"/>
    <w:rsid w:val="004A0E47"/>
    <w:rsid w:val="004A122F"/>
    <w:rsid w:val="004A2F68"/>
    <w:rsid w:val="004A32FB"/>
    <w:rsid w:val="004A34F7"/>
    <w:rsid w:val="004A3C4D"/>
    <w:rsid w:val="004A644D"/>
    <w:rsid w:val="004A6D50"/>
    <w:rsid w:val="004A764D"/>
    <w:rsid w:val="004B07DB"/>
    <w:rsid w:val="004B08BE"/>
    <w:rsid w:val="004B0D85"/>
    <w:rsid w:val="004B0FAD"/>
    <w:rsid w:val="004B1D5E"/>
    <w:rsid w:val="004B2493"/>
    <w:rsid w:val="004B32F5"/>
    <w:rsid w:val="004B34E3"/>
    <w:rsid w:val="004B3AC0"/>
    <w:rsid w:val="004B4B43"/>
    <w:rsid w:val="004B5000"/>
    <w:rsid w:val="004B5C6F"/>
    <w:rsid w:val="004B6A62"/>
    <w:rsid w:val="004B6E5E"/>
    <w:rsid w:val="004B70AF"/>
    <w:rsid w:val="004B7B07"/>
    <w:rsid w:val="004B7B3C"/>
    <w:rsid w:val="004B7D7B"/>
    <w:rsid w:val="004C038A"/>
    <w:rsid w:val="004C0A7F"/>
    <w:rsid w:val="004C0F3F"/>
    <w:rsid w:val="004C2271"/>
    <w:rsid w:val="004C2F1C"/>
    <w:rsid w:val="004C336A"/>
    <w:rsid w:val="004C4160"/>
    <w:rsid w:val="004C42F9"/>
    <w:rsid w:val="004C4849"/>
    <w:rsid w:val="004C4A3A"/>
    <w:rsid w:val="004C4E1A"/>
    <w:rsid w:val="004C57CA"/>
    <w:rsid w:val="004C66C4"/>
    <w:rsid w:val="004C66C7"/>
    <w:rsid w:val="004C6851"/>
    <w:rsid w:val="004C6B08"/>
    <w:rsid w:val="004C6F6C"/>
    <w:rsid w:val="004C77CA"/>
    <w:rsid w:val="004D0082"/>
    <w:rsid w:val="004D00B0"/>
    <w:rsid w:val="004D0F1B"/>
    <w:rsid w:val="004D0FD6"/>
    <w:rsid w:val="004D1625"/>
    <w:rsid w:val="004D2529"/>
    <w:rsid w:val="004D3AF3"/>
    <w:rsid w:val="004D4489"/>
    <w:rsid w:val="004D4538"/>
    <w:rsid w:val="004D49E3"/>
    <w:rsid w:val="004D4D01"/>
    <w:rsid w:val="004D4E48"/>
    <w:rsid w:val="004D56FC"/>
    <w:rsid w:val="004D6047"/>
    <w:rsid w:val="004D6F1E"/>
    <w:rsid w:val="004D7575"/>
    <w:rsid w:val="004E0811"/>
    <w:rsid w:val="004E0C95"/>
    <w:rsid w:val="004E1295"/>
    <w:rsid w:val="004E13B0"/>
    <w:rsid w:val="004E15F7"/>
    <w:rsid w:val="004E1607"/>
    <w:rsid w:val="004E2832"/>
    <w:rsid w:val="004E2F49"/>
    <w:rsid w:val="004E31E7"/>
    <w:rsid w:val="004E3318"/>
    <w:rsid w:val="004E3A77"/>
    <w:rsid w:val="004E494A"/>
    <w:rsid w:val="004E4B0A"/>
    <w:rsid w:val="004E4C61"/>
    <w:rsid w:val="004E5382"/>
    <w:rsid w:val="004E5BCD"/>
    <w:rsid w:val="004E617B"/>
    <w:rsid w:val="004E7924"/>
    <w:rsid w:val="004E7FD2"/>
    <w:rsid w:val="004F06FE"/>
    <w:rsid w:val="004F0B03"/>
    <w:rsid w:val="004F1507"/>
    <w:rsid w:val="004F15DF"/>
    <w:rsid w:val="004F253A"/>
    <w:rsid w:val="004F25E9"/>
    <w:rsid w:val="004F2A30"/>
    <w:rsid w:val="004F31A5"/>
    <w:rsid w:val="004F4C10"/>
    <w:rsid w:val="004F4D80"/>
    <w:rsid w:val="004F4E6F"/>
    <w:rsid w:val="004F5360"/>
    <w:rsid w:val="004F5A8A"/>
    <w:rsid w:val="004F5D3B"/>
    <w:rsid w:val="004F6141"/>
    <w:rsid w:val="004F7004"/>
    <w:rsid w:val="004F73D9"/>
    <w:rsid w:val="004F751D"/>
    <w:rsid w:val="004F7B36"/>
    <w:rsid w:val="004F7C10"/>
    <w:rsid w:val="004F7DB8"/>
    <w:rsid w:val="00500A2D"/>
    <w:rsid w:val="00501BA8"/>
    <w:rsid w:val="005022A1"/>
    <w:rsid w:val="00502B4A"/>
    <w:rsid w:val="00503042"/>
    <w:rsid w:val="00504296"/>
    <w:rsid w:val="00504770"/>
    <w:rsid w:val="00504DA0"/>
    <w:rsid w:val="005058C7"/>
    <w:rsid w:val="00506258"/>
    <w:rsid w:val="005062E5"/>
    <w:rsid w:val="005070B4"/>
    <w:rsid w:val="0050758C"/>
    <w:rsid w:val="005078A9"/>
    <w:rsid w:val="00507D46"/>
    <w:rsid w:val="0051061E"/>
    <w:rsid w:val="00510D03"/>
    <w:rsid w:val="005113B5"/>
    <w:rsid w:val="005115D7"/>
    <w:rsid w:val="00511D5C"/>
    <w:rsid w:val="0051242F"/>
    <w:rsid w:val="00513C23"/>
    <w:rsid w:val="00514155"/>
    <w:rsid w:val="005141B6"/>
    <w:rsid w:val="0051491E"/>
    <w:rsid w:val="00514BA7"/>
    <w:rsid w:val="00514EDE"/>
    <w:rsid w:val="0051575A"/>
    <w:rsid w:val="005167E3"/>
    <w:rsid w:val="0051795F"/>
    <w:rsid w:val="00517AE7"/>
    <w:rsid w:val="005208AB"/>
    <w:rsid w:val="00520D87"/>
    <w:rsid w:val="00520EC8"/>
    <w:rsid w:val="005217C2"/>
    <w:rsid w:val="00521848"/>
    <w:rsid w:val="00521C96"/>
    <w:rsid w:val="00522DDA"/>
    <w:rsid w:val="005233F7"/>
    <w:rsid w:val="005234CC"/>
    <w:rsid w:val="0052351D"/>
    <w:rsid w:val="00523A8C"/>
    <w:rsid w:val="00523B90"/>
    <w:rsid w:val="00523DE0"/>
    <w:rsid w:val="00524C42"/>
    <w:rsid w:val="00525040"/>
    <w:rsid w:val="005252DC"/>
    <w:rsid w:val="005254BE"/>
    <w:rsid w:val="00525C4D"/>
    <w:rsid w:val="0052651C"/>
    <w:rsid w:val="005266DC"/>
    <w:rsid w:val="00526CF2"/>
    <w:rsid w:val="005270D9"/>
    <w:rsid w:val="00527325"/>
    <w:rsid w:val="00527492"/>
    <w:rsid w:val="0052777A"/>
    <w:rsid w:val="00527ABA"/>
    <w:rsid w:val="00527E5E"/>
    <w:rsid w:val="00530537"/>
    <w:rsid w:val="00530590"/>
    <w:rsid w:val="005313A9"/>
    <w:rsid w:val="005318C6"/>
    <w:rsid w:val="00532088"/>
    <w:rsid w:val="005321A1"/>
    <w:rsid w:val="00532C93"/>
    <w:rsid w:val="00533277"/>
    <w:rsid w:val="005333CD"/>
    <w:rsid w:val="005334F2"/>
    <w:rsid w:val="00533500"/>
    <w:rsid w:val="005341AC"/>
    <w:rsid w:val="00534CA1"/>
    <w:rsid w:val="00534DE8"/>
    <w:rsid w:val="00535298"/>
    <w:rsid w:val="005354DF"/>
    <w:rsid w:val="005359ED"/>
    <w:rsid w:val="00535E88"/>
    <w:rsid w:val="00535EC6"/>
    <w:rsid w:val="0053605F"/>
    <w:rsid w:val="00536962"/>
    <w:rsid w:val="00536E0B"/>
    <w:rsid w:val="00536ECE"/>
    <w:rsid w:val="00536FAE"/>
    <w:rsid w:val="00537208"/>
    <w:rsid w:val="0053743D"/>
    <w:rsid w:val="00537B1D"/>
    <w:rsid w:val="00537F92"/>
    <w:rsid w:val="0054090B"/>
    <w:rsid w:val="00540B1E"/>
    <w:rsid w:val="00541636"/>
    <w:rsid w:val="00541B16"/>
    <w:rsid w:val="00541DE6"/>
    <w:rsid w:val="00542452"/>
    <w:rsid w:val="005436B0"/>
    <w:rsid w:val="00543D13"/>
    <w:rsid w:val="00544432"/>
    <w:rsid w:val="00544E2A"/>
    <w:rsid w:val="005455C1"/>
    <w:rsid w:val="005459A9"/>
    <w:rsid w:val="00545B05"/>
    <w:rsid w:val="00545F30"/>
    <w:rsid w:val="005460BB"/>
    <w:rsid w:val="0054631D"/>
    <w:rsid w:val="0054647D"/>
    <w:rsid w:val="005465E8"/>
    <w:rsid w:val="00546879"/>
    <w:rsid w:val="00547824"/>
    <w:rsid w:val="00550BD2"/>
    <w:rsid w:val="00551956"/>
    <w:rsid w:val="00553C1B"/>
    <w:rsid w:val="005547D2"/>
    <w:rsid w:val="00554852"/>
    <w:rsid w:val="00554C17"/>
    <w:rsid w:val="00554EFA"/>
    <w:rsid w:val="00555161"/>
    <w:rsid w:val="00555765"/>
    <w:rsid w:val="00555C47"/>
    <w:rsid w:val="00555C93"/>
    <w:rsid w:val="00555FD9"/>
    <w:rsid w:val="00555FE1"/>
    <w:rsid w:val="005560B4"/>
    <w:rsid w:val="005560D1"/>
    <w:rsid w:val="00556E94"/>
    <w:rsid w:val="005570E4"/>
    <w:rsid w:val="005571CD"/>
    <w:rsid w:val="005575B7"/>
    <w:rsid w:val="005601B7"/>
    <w:rsid w:val="005606FB"/>
    <w:rsid w:val="0056165B"/>
    <w:rsid w:val="00561BDF"/>
    <w:rsid w:val="00561C5D"/>
    <w:rsid w:val="00561DD9"/>
    <w:rsid w:val="00561E8C"/>
    <w:rsid w:val="005621EA"/>
    <w:rsid w:val="005624A6"/>
    <w:rsid w:val="00562577"/>
    <w:rsid w:val="00562F5A"/>
    <w:rsid w:val="00563BB9"/>
    <w:rsid w:val="00563D22"/>
    <w:rsid w:val="00564171"/>
    <w:rsid w:val="005644F5"/>
    <w:rsid w:val="0056456F"/>
    <w:rsid w:val="005647B5"/>
    <w:rsid w:val="00564F9C"/>
    <w:rsid w:val="00565950"/>
    <w:rsid w:val="00565C40"/>
    <w:rsid w:val="00565FA1"/>
    <w:rsid w:val="00566113"/>
    <w:rsid w:val="005665A7"/>
    <w:rsid w:val="00566D4F"/>
    <w:rsid w:val="005671C5"/>
    <w:rsid w:val="0056754F"/>
    <w:rsid w:val="00567B5F"/>
    <w:rsid w:val="0057027A"/>
    <w:rsid w:val="00570905"/>
    <w:rsid w:val="00570C62"/>
    <w:rsid w:val="00571463"/>
    <w:rsid w:val="00571862"/>
    <w:rsid w:val="00571E32"/>
    <w:rsid w:val="0057250B"/>
    <w:rsid w:val="005725CB"/>
    <w:rsid w:val="00572EAC"/>
    <w:rsid w:val="00573688"/>
    <w:rsid w:val="00576060"/>
    <w:rsid w:val="005767DC"/>
    <w:rsid w:val="00576B17"/>
    <w:rsid w:val="00577996"/>
    <w:rsid w:val="00577BC5"/>
    <w:rsid w:val="00580164"/>
    <w:rsid w:val="00580D4B"/>
    <w:rsid w:val="005811ED"/>
    <w:rsid w:val="00581336"/>
    <w:rsid w:val="005813FC"/>
    <w:rsid w:val="00581587"/>
    <w:rsid w:val="0058171F"/>
    <w:rsid w:val="00581992"/>
    <w:rsid w:val="005822F5"/>
    <w:rsid w:val="00582985"/>
    <w:rsid w:val="00582FF5"/>
    <w:rsid w:val="00583963"/>
    <w:rsid w:val="00583C02"/>
    <w:rsid w:val="005846F9"/>
    <w:rsid w:val="00584732"/>
    <w:rsid w:val="00584A7D"/>
    <w:rsid w:val="00584F85"/>
    <w:rsid w:val="00586090"/>
    <w:rsid w:val="005861A1"/>
    <w:rsid w:val="00586719"/>
    <w:rsid w:val="00586DCB"/>
    <w:rsid w:val="0058743F"/>
    <w:rsid w:val="00587994"/>
    <w:rsid w:val="00587A04"/>
    <w:rsid w:val="00587C72"/>
    <w:rsid w:val="00587F5C"/>
    <w:rsid w:val="005901C4"/>
    <w:rsid w:val="00590794"/>
    <w:rsid w:val="00591806"/>
    <w:rsid w:val="00591C80"/>
    <w:rsid w:val="00591D9D"/>
    <w:rsid w:val="005923EB"/>
    <w:rsid w:val="00592833"/>
    <w:rsid w:val="00592A5F"/>
    <w:rsid w:val="00592D91"/>
    <w:rsid w:val="00592E88"/>
    <w:rsid w:val="005932AC"/>
    <w:rsid w:val="00593547"/>
    <w:rsid w:val="00593669"/>
    <w:rsid w:val="00593855"/>
    <w:rsid w:val="0059438A"/>
    <w:rsid w:val="00594D5F"/>
    <w:rsid w:val="0059570B"/>
    <w:rsid w:val="00595761"/>
    <w:rsid w:val="00595DD1"/>
    <w:rsid w:val="00595E69"/>
    <w:rsid w:val="005964D0"/>
    <w:rsid w:val="005970CE"/>
    <w:rsid w:val="00597459"/>
    <w:rsid w:val="005976E7"/>
    <w:rsid w:val="0059772F"/>
    <w:rsid w:val="005A10C2"/>
    <w:rsid w:val="005A133B"/>
    <w:rsid w:val="005A1560"/>
    <w:rsid w:val="005A172C"/>
    <w:rsid w:val="005A1794"/>
    <w:rsid w:val="005A2243"/>
    <w:rsid w:val="005A288D"/>
    <w:rsid w:val="005A2A39"/>
    <w:rsid w:val="005A2A90"/>
    <w:rsid w:val="005A2F61"/>
    <w:rsid w:val="005A3763"/>
    <w:rsid w:val="005A3ED0"/>
    <w:rsid w:val="005A426F"/>
    <w:rsid w:val="005A49A6"/>
    <w:rsid w:val="005A4D28"/>
    <w:rsid w:val="005A616F"/>
    <w:rsid w:val="005A78E1"/>
    <w:rsid w:val="005B0705"/>
    <w:rsid w:val="005B1725"/>
    <w:rsid w:val="005B1A73"/>
    <w:rsid w:val="005B2267"/>
    <w:rsid w:val="005B3047"/>
    <w:rsid w:val="005B3BD5"/>
    <w:rsid w:val="005B3D8E"/>
    <w:rsid w:val="005B4A59"/>
    <w:rsid w:val="005B4D15"/>
    <w:rsid w:val="005B5C26"/>
    <w:rsid w:val="005B5D0B"/>
    <w:rsid w:val="005B600F"/>
    <w:rsid w:val="005B620F"/>
    <w:rsid w:val="005B6918"/>
    <w:rsid w:val="005B6C3A"/>
    <w:rsid w:val="005B6D3C"/>
    <w:rsid w:val="005C0284"/>
    <w:rsid w:val="005C0A4C"/>
    <w:rsid w:val="005C1840"/>
    <w:rsid w:val="005C1CE0"/>
    <w:rsid w:val="005C1F49"/>
    <w:rsid w:val="005C1FE0"/>
    <w:rsid w:val="005C2210"/>
    <w:rsid w:val="005C265C"/>
    <w:rsid w:val="005C33BB"/>
    <w:rsid w:val="005C4197"/>
    <w:rsid w:val="005C4DA5"/>
    <w:rsid w:val="005C5F7F"/>
    <w:rsid w:val="005C6991"/>
    <w:rsid w:val="005C7168"/>
    <w:rsid w:val="005C7292"/>
    <w:rsid w:val="005C74E5"/>
    <w:rsid w:val="005C7EE9"/>
    <w:rsid w:val="005D044A"/>
    <w:rsid w:val="005D1197"/>
    <w:rsid w:val="005D155E"/>
    <w:rsid w:val="005D3359"/>
    <w:rsid w:val="005D360F"/>
    <w:rsid w:val="005D36AF"/>
    <w:rsid w:val="005D434F"/>
    <w:rsid w:val="005D47FF"/>
    <w:rsid w:val="005D4C11"/>
    <w:rsid w:val="005D5431"/>
    <w:rsid w:val="005D60B2"/>
    <w:rsid w:val="005D71DF"/>
    <w:rsid w:val="005D7A15"/>
    <w:rsid w:val="005D7E20"/>
    <w:rsid w:val="005E1840"/>
    <w:rsid w:val="005E18F3"/>
    <w:rsid w:val="005E1E1B"/>
    <w:rsid w:val="005E2286"/>
    <w:rsid w:val="005E24CF"/>
    <w:rsid w:val="005E2A75"/>
    <w:rsid w:val="005E2C9E"/>
    <w:rsid w:val="005E393A"/>
    <w:rsid w:val="005E3B99"/>
    <w:rsid w:val="005E3CC2"/>
    <w:rsid w:val="005E3DCF"/>
    <w:rsid w:val="005E3E57"/>
    <w:rsid w:val="005E3F52"/>
    <w:rsid w:val="005E4E88"/>
    <w:rsid w:val="005E4EA4"/>
    <w:rsid w:val="005E5D63"/>
    <w:rsid w:val="005E742E"/>
    <w:rsid w:val="005E7527"/>
    <w:rsid w:val="005E7C82"/>
    <w:rsid w:val="005F0363"/>
    <w:rsid w:val="005F072D"/>
    <w:rsid w:val="005F0E84"/>
    <w:rsid w:val="005F15AF"/>
    <w:rsid w:val="005F1A93"/>
    <w:rsid w:val="005F1F90"/>
    <w:rsid w:val="005F28A1"/>
    <w:rsid w:val="005F2EB5"/>
    <w:rsid w:val="005F34C4"/>
    <w:rsid w:val="005F3544"/>
    <w:rsid w:val="005F363C"/>
    <w:rsid w:val="005F3965"/>
    <w:rsid w:val="005F3AA7"/>
    <w:rsid w:val="005F3DC0"/>
    <w:rsid w:val="005F40DC"/>
    <w:rsid w:val="005F46EE"/>
    <w:rsid w:val="005F4B9D"/>
    <w:rsid w:val="005F57EC"/>
    <w:rsid w:val="005F5A76"/>
    <w:rsid w:val="005F6686"/>
    <w:rsid w:val="005F6973"/>
    <w:rsid w:val="005F7ABF"/>
    <w:rsid w:val="00600942"/>
    <w:rsid w:val="006009D6"/>
    <w:rsid w:val="0060105E"/>
    <w:rsid w:val="00601B1D"/>
    <w:rsid w:val="00601B2B"/>
    <w:rsid w:val="0060213F"/>
    <w:rsid w:val="006039FB"/>
    <w:rsid w:val="00604040"/>
    <w:rsid w:val="0060415B"/>
    <w:rsid w:val="00604257"/>
    <w:rsid w:val="00604737"/>
    <w:rsid w:val="00604B11"/>
    <w:rsid w:val="00604B4C"/>
    <w:rsid w:val="00605261"/>
    <w:rsid w:val="00605489"/>
    <w:rsid w:val="00605576"/>
    <w:rsid w:val="006055A6"/>
    <w:rsid w:val="0060567D"/>
    <w:rsid w:val="00605DF5"/>
    <w:rsid w:val="0060639B"/>
    <w:rsid w:val="006064CC"/>
    <w:rsid w:val="006067D6"/>
    <w:rsid w:val="00606AF6"/>
    <w:rsid w:val="00606FE1"/>
    <w:rsid w:val="0060717D"/>
    <w:rsid w:val="0060739E"/>
    <w:rsid w:val="00610092"/>
    <w:rsid w:val="00610B33"/>
    <w:rsid w:val="00610F22"/>
    <w:rsid w:val="00610FD0"/>
    <w:rsid w:val="006111B5"/>
    <w:rsid w:val="0061154D"/>
    <w:rsid w:val="00612017"/>
    <w:rsid w:val="00612063"/>
    <w:rsid w:val="0061408F"/>
    <w:rsid w:val="00614B17"/>
    <w:rsid w:val="00615363"/>
    <w:rsid w:val="00615C51"/>
    <w:rsid w:val="00616692"/>
    <w:rsid w:val="0061768D"/>
    <w:rsid w:val="00620012"/>
    <w:rsid w:val="006206E3"/>
    <w:rsid w:val="00620CE3"/>
    <w:rsid w:val="006210BF"/>
    <w:rsid w:val="0062110A"/>
    <w:rsid w:val="00621C9D"/>
    <w:rsid w:val="00622873"/>
    <w:rsid w:val="00624782"/>
    <w:rsid w:val="006251CB"/>
    <w:rsid w:val="0062608C"/>
    <w:rsid w:val="00626ABC"/>
    <w:rsid w:val="006274D7"/>
    <w:rsid w:val="00627772"/>
    <w:rsid w:val="00627C62"/>
    <w:rsid w:val="00627F21"/>
    <w:rsid w:val="006311BC"/>
    <w:rsid w:val="00631455"/>
    <w:rsid w:val="006323AC"/>
    <w:rsid w:val="0063244B"/>
    <w:rsid w:val="006338CA"/>
    <w:rsid w:val="006340D2"/>
    <w:rsid w:val="00634794"/>
    <w:rsid w:val="00634A5F"/>
    <w:rsid w:val="00634AD3"/>
    <w:rsid w:val="0063676B"/>
    <w:rsid w:val="00636B7E"/>
    <w:rsid w:val="00636E3A"/>
    <w:rsid w:val="00637808"/>
    <w:rsid w:val="00637ADB"/>
    <w:rsid w:val="006402C7"/>
    <w:rsid w:val="00640394"/>
    <w:rsid w:val="00640646"/>
    <w:rsid w:val="00640E23"/>
    <w:rsid w:val="00641BE8"/>
    <w:rsid w:val="006425AB"/>
    <w:rsid w:val="00642EB4"/>
    <w:rsid w:val="00642F19"/>
    <w:rsid w:val="00642F4C"/>
    <w:rsid w:val="00644335"/>
    <w:rsid w:val="006445CE"/>
    <w:rsid w:val="00644F81"/>
    <w:rsid w:val="006459B4"/>
    <w:rsid w:val="0064614D"/>
    <w:rsid w:val="00646A89"/>
    <w:rsid w:val="0064708E"/>
    <w:rsid w:val="006473C6"/>
    <w:rsid w:val="0064774D"/>
    <w:rsid w:val="00647995"/>
    <w:rsid w:val="00647D79"/>
    <w:rsid w:val="00647EA2"/>
    <w:rsid w:val="006507F1"/>
    <w:rsid w:val="0065092A"/>
    <w:rsid w:val="0065222E"/>
    <w:rsid w:val="006522FA"/>
    <w:rsid w:val="00652401"/>
    <w:rsid w:val="00652BB7"/>
    <w:rsid w:val="00653011"/>
    <w:rsid w:val="0065374B"/>
    <w:rsid w:val="00653F3F"/>
    <w:rsid w:val="0065403A"/>
    <w:rsid w:val="00654BBA"/>
    <w:rsid w:val="00654EB9"/>
    <w:rsid w:val="00655667"/>
    <w:rsid w:val="0065585C"/>
    <w:rsid w:val="006558C2"/>
    <w:rsid w:val="00655F8F"/>
    <w:rsid w:val="00656367"/>
    <w:rsid w:val="00656651"/>
    <w:rsid w:val="00656F86"/>
    <w:rsid w:val="0066083E"/>
    <w:rsid w:val="0066094D"/>
    <w:rsid w:val="00660AD8"/>
    <w:rsid w:val="00661C78"/>
    <w:rsid w:val="00661D39"/>
    <w:rsid w:val="00661D7C"/>
    <w:rsid w:val="00662A35"/>
    <w:rsid w:val="006637D7"/>
    <w:rsid w:val="00664469"/>
    <w:rsid w:val="00664520"/>
    <w:rsid w:val="006646AD"/>
    <w:rsid w:val="00664A96"/>
    <w:rsid w:val="006650E7"/>
    <w:rsid w:val="006650F9"/>
    <w:rsid w:val="0066531B"/>
    <w:rsid w:val="006656B3"/>
    <w:rsid w:val="00665837"/>
    <w:rsid w:val="00665A0A"/>
    <w:rsid w:val="00666259"/>
    <w:rsid w:val="00666868"/>
    <w:rsid w:val="00666D3E"/>
    <w:rsid w:val="00666E14"/>
    <w:rsid w:val="00666E85"/>
    <w:rsid w:val="006676F8"/>
    <w:rsid w:val="006703DF"/>
    <w:rsid w:val="00670EDD"/>
    <w:rsid w:val="006726BD"/>
    <w:rsid w:val="00673618"/>
    <w:rsid w:val="006739AF"/>
    <w:rsid w:val="00673BF7"/>
    <w:rsid w:val="00673DA1"/>
    <w:rsid w:val="00674418"/>
    <w:rsid w:val="00674800"/>
    <w:rsid w:val="00674B7A"/>
    <w:rsid w:val="00675008"/>
    <w:rsid w:val="00675061"/>
    <w:rsid w:val="0067594E"/>
    <w:rsid w:val="00675D4C"/>
    <w:rsid w:val="00675EDA"/>
    <w:rsid w:val="006768F5"/>
    <w:rsid w:val="00676F8C"/>
    <w:rsid w:val="00677894"/>
    <w:rsid w:val="006778E5"/>
    <w:rsid w:val="00677C89"/>
    <w:rsid w:val="00680000"/>
    <w:rsid w:val="006815DC"/>
    <w:rsid w:val="006816C8"/>
    <w:rsid w:val="00681DA4"/>
    <w:rsid w:val="00682503"/>
    <w:rsid w:val="00683699"/>
    <w:rsid w:val="00683B13"/>
    <w:rsid w:val="006841A4"/>
    <w:rsid w:val="00684247"/>
    <w:rsid w:val="006844ED"/>
    <w:rsid w:val="00684639"/>
    <w:rsid w:val="0068469F"/>
    <w:rsid w:val="00684932"/>
    <w:rsid w:val="006849C2"/>
    <w:rsid w:val="00684B53"/>
    <w:rsid w:val="00684CE2"/>
    <w:rsid w:val="00684F8E"/>
    <w:rsid w:val="00685DBC"/>
    <w:rsid w:val="006875AF"/>
    <w:rsid w:val="00690761"/>
    <w:rsid w:val="006909EF"/>
    <w:rsid w:val="00690ABA"/>
    <w:rsid w:val="00690E15"/>
    <w:rsid w:val="006915D2"/>
    <w:rsid w:val="006918F3"/>
    <w:rsid w:val="00691FEF"/>
    <w:rsid w:val="006923D6"/>
    <w:rsid w:val="00692464"/>
    <w:rsid w:val="006932CB"/>
    <w:rsid w:val="00693F23"/>
    <w:rsid w:val="00694E2E"/>
    <w:rsid w:val="00695859"/>
    <w:rsid w:val="00695A3C"/>
    <w:rsid w:val="006A0BA1"/>
    <w:rsid w:val="006A185C"/>
    <w:rsid w:val="006A1E3A"/>
    <w:rsid w:val="006A226C"/>
    <w:rsid w:val="006A2525"/>
    <w:rsid w:val="006A271E"/>
    <w:rsid w:val="006A298C"/>
    <w:rsid w:val="006A321A"/>
    <w:rsid w:val="006A33EF"/>
    <w:rsid w:val="006A3A9D"/>
    <w:rsid w:val="006A44B8"/>
    <w:rsid w:val="006A4BE7"/>
    <w:rsid w:val="006A4E9B"/>
    <w:rsid w:val="006A521E"/>
    <w:rsid w:val="006A5E9A"/>
    <w:rsid w:val="006A6111"/>
    <w:rsid w:val="006A6225"/>
    <w:rsid w:val="006A778A"/>
    <w:rsid w:val="006A7F5E"/>
    <w:rsid w:val="006B099F"/>
    <w:rsid w:val="006B0F57"/>
    <w:rsid w:val="006B0FB5"/>
    <w:rsid w:val="006B18C4"/>
    <w:rsid w:val="006B2A85"/>
    <w:rsid w:val="006B30A2"/>
    <w:rsid w:val="006B333B"/>
    <w:rsid w:val="006B3D58"/>
    <w:rsid w:val="006B4857"/>
    <w:rsid w:val="006B601A"/>
    <w:rsid w:val="006B7104"/>
    <w:rsid w:val="006C04A8"/>
    <w:rsid w:val="006C087E"/>
    <w:rsid w:val="006C0D57"/>
    <w:rsid w:val="006C114A"/>
    <w:rsid w:val="006C15C7"/>
    <w:rsid w:val="006C2369"/>
    <w:rsid w:val="006C23AE"/>
    <w:rsid w:val="006C2BC3"/>
    <w:rsid w:val="006C351C"/>
    <w:rsid w:val="006C35AE"/>
    <w:rsid w:val="006C519A"/>
    <w:rsid w:val="006C611A"/>
    <w:rsid w:val="006C7023"/>
    <w:rsid w:val="006C724A"/>
    <w:rsid w:val="006C7750"/>
    <w:rsid w:val="006C79BB"/>
    <w:rsid w:val="006D0724"/>
    <w:rsid w:val="006D07FD"/>
    <w:rsid w:val="006D08E5"/>
    <w:rsid w:val="006D0A8C"/>
    <w:rsid w:val="006D1465"/>
    <w:rsid w:val="006D14AF"/>
    <w:rsid w:val="006D169F"/>
    <w:rsid w:val="006D1DB7"/>
    <w:rsid w:val="006D20BC"/>
    <w:rsid w:val="006D20D7"/>
    <w:rsid w:val="006D2C0A"/>
    <w:rsid w:val="006D34CC"/>
    <w:rsid w:val="006D3EC0"/>
    <w:rsid w:val="006D4370"/>
    <w:rsid w:val="006D492E"/>
    <w:rsid w:val="006D49DE"/>
    <w:rsid w:val="006D510E"/>
    <w:rsid w:val="006D59C0"/>
    <w:rsid w:val="006D5E34"/>
    <w:rsid w:val="006D6027"/>
    <w:rsid w:val="006D61C5"/>
    <w:rsid w:val="006D6418"/>
    <w:rsid w:val="006D660B"/>
    <w:rsid w:val="006D69AF"/>
    <w:rsid w:val="006D6DFF"/>
    <w:rsid w:val="006D766E"/>
    <w:rsid w:val="006D76B9"/>
    <w:rsid w:val="006D771E"/>
    <w:rsid w:val="006D785C"/>
    <w:rsid w:val="006E0397"/>
    <w:rsid w:val="006E1AB5"/>
    <w:rsid w:val="006E259B"/>
    <w:rsid w:val="006E2681"/>
    <w:rsid w:val="006E2EE6"/>
    <w:rsid w:val="006E3199"/>
    <w:rsid w:val="006E3372"/>
    <w:rsid w:val="006E389E"/>
    <w:rsid w:val="006E3BEF"/>
    <w:rsid w:val="006E3CB9"/>
    <w:rsid w:val="006E3D93"/>
    <w:rsid w:val="006E404D"/>
    <w:rsid w:val="006E4423"/>
    <w:rsid w:val="006E4750"/>
    <w:rsid w:val="006E538C"/>
    <w:rsid w:val="006E5DDD"/>
    <w:rsid w:val="006E6DC3"/>
    <w:rsid w:val="006E7252"/>
    <w:rsid w:val="006E7CE1"/>
    <w:rsid w:val="006E7E9F"/>
    <w:rsid w:val="006F005B"/>
    <w:rsid w:val="006F0C7F"/>
    <w:rsid w:val="006F123A"/>
    <w:rsid w:val="006F1321"/>
    <w:rsid w:val="006F145A"/>
    <w:rsid w:val="006F19DC"/>
    <w:rsid w:val="006F1F3F"/>
    <w:rsid w:val="006F22B6"/>
    <w:rsid w:val="006F23D1"/>
    <w:rsid w:val="006F264D"/>
    <w:rsid w:val="006F2DCD"/>
    <w:rsid w:val="006F2ED7"/>
    <w:rsid w:val="006F30FB"/>
    <w:rsid w:val="006F3357"/>
    <w:rsid w:val="006F42F4"/>
    <w:rsid w:val="006F4B68"/>
    <w:rsid w:val="006F5832"/>
    <w:rsid w:val="006F58BB"/>
    <w:rsid w:val="006F5973"/>
    <w:rsid w:val="006F7937"/>
    <w:rsid w:val="0070007D"/>
    <w:rsid w:val="00700B75"/>
    <w:rsid w:val="00701108"/>
    <w:rsid w:val="007013B8"/>
    <w:rsid w:val="00701419"/>
    <w:rsid w:val="00701458"/>
    <w:rsid w:val="007014C3"/>
    <w:rsid w:val="00701F73"/>
    <w:rsid w:val="007020E0"/>
    <w:rsid w:val="007022E0"/>
    <w:rsid w:val="00702415"/>
    <w:rsid w:val="00702D9E"/>
    <w:rsid w:val="00702E5E"/>
    <w:rsid w:val="0070347D"/>
    <w:rsid w:val="00703509"/>
    <w:rsid w:val="00703FA4"/>
    <w:rsid w:val="00704544"/>
    <w:rsid w:val="00704792"/>
    <w:rsid w:val="007052D4"/>
    <w:rsid w:val="007058A8"/>
    <w:rsid w:val="007060EA"/>
    <w:rsid w:val="00706431"/>
    <w:rsid w:val="0070647E"/>
    <w:rsid w:val="00706B07"/>
    <w:rsid w:val="00706B18"/>
    <w:rsid w:val="007079C8"/>
    <w:rsid w:val="00707E46"/>
    <w:rsid w:val="00707E8B"/>
    <w:rsid w:val="00710050"/>
    <w:rsid w:val="007102B7"/>
    <w:rsid w:val="00710849"/>
    <w:rsid w:val="00710A7B"/>
    <w:rsid w:val="00712379"/>
    <w:rsid w:val="00712E80"/>
    <w:rsid w:val="00712F31"/>
    <w:rsid w:val="00713C24"/>
    <w:rsid w:val="00713CE4"/>
    <w:rsid w:val="007143CB"/>
    <w:rsid w:val="007155AC"/>
    <w:rsid w:val="0071573D"/>
    <w:rsid w:val="007158A5"/>
    <w:rsid w:val="00715CFF"/>
    <w:rsid w:val="007160FA"/>
    <w:rsid w:val="00716243"/>
    <w:rsid w:val="007162E2"/>
    <w:rsid w:val="00716415"/>
    <w:rsid w:val="007168F2"/>
    <w:rsid w:val="00716A5E"/>
    <w:rsid w:val="00716ACB"/>
    <w:rsid w:val="007170FF"/>
    <w:rsid w:val="00717C2A"/>
    <w:rsid w:val="00717F42"/>
    <w:rsid w:val="0071C766"/>
    <w:rsid w:val="00720CB1"/>
    <w:rsid w:val="00720F49"/>
    <w:rsid w:val="007213D0"/>
    <w:rsid w:val="00722668"/>
    <w:rsid w:val="00722CDA"/>
    <w:rsid w:val="00723295"/>
    <w:rsid w:val="00723646"/>
    <w:rsid w:val="00723B97"/>
    <w:rsid w:val="007240B4"/>
    <w:rsid w:val="00725736"/>
    <w:rsid w:val="00727D10"/>
    <w:rsid w:val="00727FF0"/>
    <w:rsid w:val="007300CF"/>
    <w:rsid w:val="00731B21"/>
    <w:rsid w:val="00731E55"/>
    <w:rsid w:val="00731E91"/>
    <w:rsid w:val="00732BE5"/>
    <w:rsid w:val="00732D15"/>
    <w:rsid w:val="00733024"/>
    <w:rsid w:val="00733167"/>
    <w:rsid w:val="007331E7"/>
    <w:rsid w:val="00733477"/>
    <w:rsid w:val="00733B94"/>
    <w:rsid w:val="00734315"/>
    <w:rsid w:val="0073436F"/>
    <w:rsid w:val="0073448E"/>
    <w:rsid w:val="00734CC2"/>
    <w:rsid w:val="007351B5"/>
    <w:rsid w:val="00735970"/>
    <w:rsid w:val="00735994"/>
    <w:rsid w:val="00735B58"/>
    <w:rsid w:val="007362F0"/>
    <w:rsid w:val="007362FE"/>
    <w:rsid w:val="007370F0"/>
    <w:rsid w:val="007371E3"/>
    <w:rsid w:val="00737783"/>
    <w:rsid w:val="0074001B"/>
    <w:rsid w:val="00740161"/>
    <w:rsid w:val="00740926"/>
    <w:rsid w:val="00741227"/>
    <w:rsid w:val="007413DF"/>
    <w:rsid w:val="00741A72"/>
    <w:rsid w:val="00741DD0"/>
    <w:rsid w:val="0074203B"/>
    <w:rsid w:val="007420C9"/>
    <w:rsid w:val="0074234F"/>
    <w:rsid w:val="00742500"/>
    <w:rsid w:val="0074319F"/>
    <w:rsid w:val="00743C41"/>
    <w:rsid w:val="007444AE"/>
    <w:rsid w:val="00744662"/>
    <w:rsid w:val="00744A53"/>
    <w:rsid w:val="00744BE0"/>
    <w:rsid w:val="00745305"/>
    <w:rsid w:val="00745413"/>
    <w:rsid w:val="00745439"/>
    <w:rsid w:val="00745504"/>
    <w:rsid w:val="00745AEE"/>
    <w:rsid w:val="00747849"/>
    <w:rsid w:val="00747A8E"/>
    <w:rsid w:val="00750135"/>
    <w:rsid w:val="00750634"/>
    <w:rsid w:val="00751156"/>
    <w:rsid w:val="0075119F"/>
    <w:rsid w:val="00751A5F"/>
    <w:rsid w:val="00752713"/>
    <w:rsid w:val="00752F13"/>
    <w:rsid w:val="00752F94"/>
    <w:rsid w:val="007533A0"/>
    <w:rsid w:val="00753FBD"/>
    <w:rsid w:val="00754E88"/>
    <w:rsid w:val="00755080"/>
    <w:rsid w:val="0075585D"/>
    <w:rsid w:val="00755A46"/>
    <w:rsid w:val="00755BDC"/>
    <w:rsid w:val="00756980"/>
    <w:rsid w:val="00756DE6"/>
    <w:rsid w:val="00756F22"/>
    <w:rsid w:val="00757EC6"/>
    <w:rsid w:val="0076050F"/>
    <w:rsid w:val="007613B9"/>
    <w:rsid w:val="007615B1"/>
    <w:rsid w:val="007617A4"/>
    <w:rsid w:val="00761CDF"/>
    <w:rsid w:val="00761EFC"/>
    <w:rsid w:val="0076247F"/>
    <w:rsid w:val="0076292C"/>
    <w:rsid w:val="007634CD"/>
    <w:rsid w:val="00763B24"/>
    <w:rsid w:val="00763B5D"/>
    <w:rsid w:val="00763E1D"/>
    <w:rsid w:val="00764AC9"/>
    <w:rsid w:val="00765116"/>
    <w:rsid w:val="0076570E"/>
    <w:rsid w:val="0076697D"/>
    <w:rsid w:val="00766A12"/>
    <w:rsid w:val="007679D6"/>
    <w:rsid w:val="00767E2C"/>
    <w:rsid w:val="00770121"/>
    <w:rsid w:val="0077042A"/>
    <w:rsid w:val="0077061C"/>
    <w:rsid w:val="00770690"/>
    <w:rsid w:val="007710D0"/>
    <w:rsid w:val="007713D0"/>
    <w:rsid w:val="00772440"/>
    <w:rsid w:val="00772BA6"/>
    <w:rsid w:val="00772CD7"/>
    <w:rsid w:val="007731A5"/>
    <w:rsid w:val="007732D4"/>
    <w:rsid w:val="00773B7D"/>
    <w:rsid w:val="00773C73"/>
    <w:rsid w:val="00774D23"/>
    <w:rsid w:val="00775220"/>
    <w:rsid w:val="007752C0"/>
    <w:rsid w:val="00775DFD"/>
    <w:rsid w:val="007763E3"/>
    <w:rsid w:val="0077694E"/>
    <w:rsid w:val="00776A89"/>
    <w:rsid w:val="0077706A"/>
    <w:rsid w:val="0077777F"/>
    <w:rsid w:val="0077779A"/>
    <w:rsid w:val="00780072"/>
    <w:rsid w:val="00780230"/>
    <w:rsid w:val="007802BD"/>
    <w:rsid w:val="007807B9"/>
    <w:rsid w:val="007808F6"/>
    <w:rsid w:val="007809EB"/>
    <w:rsid w:val="00780D9A"/>
    <w:rsid w:val="0078105E"/>
    <w:rsid w:val="007813DC"/>
    <w:rsid w:val="00781A29"/>
    <w:rsid w:val="00782291"/>
    <w:rsid w:val="00782705"/>
    <w:rsid w:val="0078280C"/>
    <w:rsid w:val="00782F9A"/>
    <w:rsid w:val="00783141"/>
    <w:rsid w:val="007833EA"/>
    <w:rsid w:val="007853B0"/>
    <w:rsid w:val="00785608"/>
    <w:rsid w:val="0078685B"/>
    <w:rsid w:val="00786F24"/>
    <w:rsid w:val="007874B8"/>
    <w:rsid w:val="00787A3C"/>
    <w:rsid w:val="00787AFD"/>
    <w:rsid w:val="00790AF1"/>
    <w:rsid w:val="00790B1A"/>
    <w:rsid w:val="00790D20"/>
    <w:rsid w:val="00790F2F"/>
    <w:rsid w:val="00791B80"/>
    <w:rsid w:val="00791D18"/>
    <w:rsid w:val="00791DFB"/>
    <w:rsid w:val="00791E92"/>
    <w:rsid w:val="0079217E"/>
    <w:rsid w:val="007922C0"/>
    <w:rsid w:val="00792BBB"/>
    <w:rsid w:val="00793483"/>
    <w:rsid w:val="00793AC7"/>
    <w:rsid w:val="007943AB"/>
    <w:rsid w:val="00794CBB"/>
    <w:rsid w:val="00794F44"/>
    <w:rsid w:val="007960CD"/>
    <w:rsid w:val="00796494"/>
    <w:rsid w:val="00796AAD"/>
    <w:rsid w:val="00797188"/>
    <w:rsid w:val="007973C7"/>
    <w:rsid w:val="00797C67"/>
    <w:rsid w:val="00797FA1"/>
    <w:rsid w:val="007A06FF"/>
    <w:rsid w:val="007A0D02"/>
    <w:rsid w:val="007A0E44"/>
    <w:rsid w:val="007A1021"/>
    <w:rsid w:val="007A10BF"/>
    <w:rsid w:val="007A1B17"/>
    <w:rsid w:val="007A36C4"/>
    <w:rsid w:val="007A4044"/>
    <w:rsid w:val="007A5512"/>
    <w:rsid w:val="007A64F3"/>
    <w:rsid w:val="007A7177"/>
    <w:rsid w:val="007A7C85"/>
    <w:rsid w:val="007B0117"/>
    <w:rsid w:val="007B0410"/>
    <w:rsid w:val="007B05BE"/>
    <w:rsid w:val="007B0AEA"/>
    <w:rsid w:val="007B0D27"/>
    <w:rsid w:val="007B0EE5"/>
    <w:rsid w:val="007B0FF3"/>
    <w:rsid w:val="007B1385"/>
    <w:rsid w:val="007B23C9"/>
    <w:rsid w:val="007B2E35"/>
    <w:rsid w:val="007B36C6"/>
    <w:rsid w:val="007B3B26"/>
    <w:rsid w:val="007B3B74"/>
    <w:rsid w:val="007B4245"/>
    <w:rsid w:val="007B445F"/>
    <w:rsid w:val="007B4C00"/>
    <w:rsid w:val="007B52E8"/>
    <w:rsid w:val="007B5300"/>
    <w:rsid w:val="007B67ED"/>
    <w:rsid w:val="007B743B"/>
    <w:rsid w:val="007B7545"/>
    <w:rsid w:val="007B7793"/>
    <w:rsid w:val="007B7BD7"/>
    <w:rsid w:val="007C0D2E"/>
    <w:rsid w:val="007C15F6"/>
    <w:rsid w:val="007C1773"/>
    <w:rsid w:val="007C17D3"/>
    <w:rsid w:val="007C2165"/>
    <w:rsid w:val="007C2789"/>
    <w:rsid w:val="007C2EB9"/>
    <w:rsid w:val="007C3041"/>
    <w:rsid w:val="007C3345"/>
    <w:rsid w:val="007C3AD7"/>
    <w:rsid w:val="007C3CD7"/>
    <w:rsid w:val="007C424D"/>
    <w:rsid w:val="007C46D6"/>
    <w:rsid w:val="007C5459"/>
    <w:rsid w:val="007C54F7"/>
    <w:rsid w:val="007C5546"/>
    <w:rsid w:val="007C583C"/>
    <w:rsid w:val="007C6244"/>
    <w:rsid w:val="007C671A"/>
    <w:rsid w:val="007C6C55"/>
    <w:rsid w:val="007C7229"/>
    <w:rsid w:val="007C775A"/>
    <w:rsid w:val="007C7E59"/>
    <w:rsid w:val="007D0A78"/>
    <w:rsid w:val="007D0D28"/>
    <w:rsid w:val="007D0DE2"/>
    <w:rsid w:val="007D14DB"/>
    <w:rsid w:val="007D16F2"/>
    <w:rsid w:val="007D19EC"/>
    <w:rsid w:val="007D22FE"/>
    <w:rsid w:val="007D2375"/>
    <w:rsid w:val="007D28A9"/>
    <w:rsid w:val="007D295D"/>
    <w:rsid w:val="007D2A87"/>
    <w:rsid w:val="007D32A0"/>
    <w:rsid w:val="007D352B"/>
    <w:rsid w:val="007D360C"/>
    <w:rsid w:val="007D3780"/>
    <w:rsid w:val="007D3815"/>
    <w:rsid w:val="007D3A13"/>
    <w:rsid w:val="007D3FC3"/>
    <w:rsid w:val="007D40E7"/>
    <w:rsid w:val="007D44C5"/>
    <w:rsid w:val="007D46D9"/>
    <w:rsid w:val="007D4944"/>
    <w:rsid w:val="007D4C72"/>
    <w:rsid w:val="007D53EC"/>
    <w:rsid w:val="007D580D"/>
    <w:rsid w:val="007D58A9"/>
    <w:rsid w:val="007D6471"/>
    <w:rsid w:val="007D65F5"/>
    <w:rsid w:val="007D7022"/>
    <w:rsid w:val="007D7165"/>
    <w:rsid w:val="007D7397"/>
    <w:rsid w:val="007D76B6"/>
    <w:rsid w:val="007E00C0"/>
    <w:rsid w:val="007E0230"/>
    <w:rsid w:val="007E030C"/>
    <w:rsid w:val="007E0DFB"/>
    <w:rsid w:val="007E12EF"/>
    <w:rsid w:val="007E131F"/>
    <w:rsid w:val="007E1438"/>
    <w:rsid w:val="007E174D"/>
    <w:rsid w:val="007E1A7E"/>
    <w:rsid w:val="007E3E60"/>
    <w:rsid w:val="007E4111"/>
    <w:rsid w:val="007E42DF"/>
    <w:rsid w:val="007E46C8"/>
    <w:rsid w:val="007E4FBC"/>
    <w:rsid w:val="007E4FE1"/>
    <w:rsid w:val="007E50DC"/>
    <w:rsid w:val="007E57FF"/>
    <w:rsid w:val="007E5E73"/>
    <w:rsid w:val="007E6644"/>
    <w:rsid w:val="007E685B"/>
    <w:rsid w:val="007E6977"/>
    <w:rsid w:val="007E72E4"/>
    <w:rsid w:val="007E7FF6"/>
    <w:rsid w:val="007F07CF"/>
    <w:rsid w:val="007F088B"/>
    <w:rsid w:val="007F10EF"/>
    <w:rsid w:val="007F12EB"/>
    <w:rsid w:val="007F16DA"/>
    <w:rsid w:val="007F1B29"/>
    <w:rsid w:val="007F1DE6"/>
    <w:rsid w:val="007F2217"/>
    <w:rsid w:val="007F227F"/>
    <w:rsid w:val="007F351F"/>
    <w:rsid w:val="007F37C6"/>
    <w:rsid w:val="007F4FB8"/>
    <w:rsid w:val="007F5335"/>
    <w:rsid w:val="007F568C"/>
    <w:rsid w:val="007F5912"/>
    <w:rsid w:val="007F6BD0"/>
    <w:rsid w:val="007F6BFC"/>
    <w:rsid w:val="00800888"/>
    <w:rsid w:val="0080093A"/>
    <w:rsid w:val="00801177"/>
    <w:rsid w:val="0080146A"/>
    <w:rsid w:val="00801D10"/>
    <w:rsid w:val="00802703"/>
    <w:rsid w:val="00802A9C"/>
    <w:rsid w:val="00802E14"/>
    <w:rsid w:val="008033D8"/>
    <w:rsid w:val="00803DC2"/>
    <w:rsid w:val="008042B3"/>
    <w:rsid w:val="0080470C"/>
    <w:rsid w:val="00804770"/>
    <w:rsid w:val="00804EBF"/>
    <w:rsid w:val="00804F62"/>
    <w:rsid w:val="0080526E"/>
    <w:rsid w:val="008054DD"/>
    <w:rsid w:val="00805BE3"/>
    <w:rsid w:val="0080671A"/>
    <w:rsid w:val="00806CB6"/>
    <w:rsid w:val="008079B1"/>
    <w:rsid w:val="008079CE"/>
    <w:rsid w:val="00807EB2"/>
    <w:rsid w:val="00810320"/>
    <w:rsid w:val="00810BCD"/>
    <w:rsid w:val="00811F31"/>
    <w:rsid w:val="00812AD6"/>
    <w:rsid w:val="008131D1"/>
    <w:rsid w:val="00813D07"/>
    <w:rsid w:val="008148E0"/>
    <w:rsid w:val="0081507B"/>
    <w:rsid w:val="008155B6"/>
    <w:rsid w:val="00815952"/>
    <w:rsid w:val="00815FCB"/>
    <w:rsid w:val="00816202"/>
    <w:rsid w:val="0081628D"/>
    <w:rsid w:val="00816B7E"/>
    <w:rsid w:val="00816D80"/>
    <w:rsid w:val="00817677"/>
    <w:rsid w:val="00817839"/>
    <w:rsid w:val="00820041"/>
    <w:rsid w:val="0082079C"/>
    <w:rsid w:val="00820EE2"/>
    <w:rsid w:val="00821FB7"/>
    <w:rsid w:val="008222C2"/>
    <w:rsid w:val="008229F5"/>
    <w:rsid w:val="008238BA"/>
    <w:rsid w:val="0082395C"/>
    <w:rsid w:val="008245EB"/>
    <w:rsid w:val="00824D30"/>
    <w:rsid w:val="008251FE"/>
    <w:rsid w:val="008254B7"/>
    <w:rsid w:val="00826771"/>
    <w:rsid w:val="00826BB8"/>
    <w:rsid w:val="00826C0D"/>
    <w:rsid w:val="00827E96"/>
    <w:rsid w:val="00827FF4"/>
    <w:rsid w:val="008306C6"/>
    <w:rsid w:val="00830904"/>
    <w:rsid w:val="00830A6F"/>
    <w:rsid w:val="00830AB7"/>
    <w:rsid w:val="00830CB8"/>
    <w:rsid w:val="00830F62"/>
    <w:rsid w:val="0083124B"/>
    <w:rsid w:val="00831B18"/>
    <w:rsid w:val="00831BA3"/>
    <w:rsid w:val="008324B7"/>
    <w:rsid w:val="008327EE"/>
    <w:rsid w:val="00832A58"/>
    <w:rsid w:val="0083321B"/>
    <w:rsid w:val="0083398D"/>
    <w:rsid w:val="00834182"/>
    <w:rsid w:val="008342F3"/>
    <w:rsid w:val="0083446F"/>
    <w:rsid w:val="00834AC7"/>
    <w:rsid w:val="00835138"/>
    <w:rsid w:val="008357A6"/>
    <w:rsid w:val="00835C2A"/>
    <w:rsid w:val="00836126"/>
    <w:rsid w:val="0083617F"/>
    <w:rsid w:val="00837966"/>
    <w:rsid w:val="00837A40"/>
    <w:rsid w:val="00837FBC"/>
    <w:rsid w:val="00841236"/>
    <w:rsid w:val="0084178E"/>
    <w:rsid w:val="00841A4E"/>
    <w:rsid w:val="00842496"/>
    <w:rsid w:val="00842533"/>
    <w:rsid w:val="0084265F"/>
    <w:rsid w:val="00842A53"/>
    <w:rsid w:val="00842A7C"/>
    <w:rsid w:val="0084324F"/>
    <w:rsid w:val="008433F6"/>
    <w:rsid w:val="008438A0"/>
    <w:rsid w:val="00843AE0"/>
    <w:rsid w:val="00843E29"/>
    <w:rsid w:val="0084483A"/>
    <w:rsid w:val="0084559D"/>
    <w:rsid w:val="008456C5"/>
    <w:rsid w:val="00845D27"/>
    <w:rsid w:val="00846140"/>
    <w:rsid w:val="0084620B"/>
    <w:rsid w:val="008468DD"/>
    <w:rsid w:val="00846C7F"/>
    <w:rsid w:val="00846E0B"/>
    <w:rsid w:val="00846E52"/>
    <w:rsid w:val="008476FD"/>
    <w:rsid w:val="00847A6A"/>
    <w:rsid w:val="00847A78"/>
    <w:rsid w:val="00850210"/>
    <w:rsid w:val="008511A7"/>
    <w:rsid w:val="00851361"/>
    <w:rsid w:val="0085291D"/>
    <w:rsid w:val="00854918"/>
    <w:rsid w:val="00854A41"/>
    <w:rsid w:val="00854C1D"/>
    <w:rsid w:val="00855254"/>
    <w:rsid w:val="008559C6"/>
    <w:rsid w:val="00855B9D"/>
    <w:rsid w:val="00856D2F"/>
    <w:rsid w:val="008572D9"/>
    <w:rsid w:val="0085777E"/>
    <w:rsid w:val="0085786D"/>
    <w:rsid w:val="00857CE0"/>
    <w:rsid w:val="00857D10"/>
    <w:rsid w:val="0086040F"/>
    <w:rsid w:val="008612A6"/>
    <w:rsid w:val="00861628"/>
    <w:rsid w:val="00864407"/>
    <w:rsid w:val="00864A38"/>
    <w:rsid w:val="00864E90"/>
    <w:rsid w:val="00864F74"/>
    <w:rsid w:val="00865766"/>
    <w:rsid w:val="00865AAE"/>
    <w:rsid w:val="008662CC"/>
    <w:rsid w:val="00866745"/>
    <w:rsid w:val="00867452"/>
    <w:rsid w:val="008675C1"/>
    <w:rsid w:val="00867902"/>
    <w:rsid w:val="00867984"/>
    <w:rsid w:val="00867B79"/>
    <w:rsid w:val="00867F33"/>
    <w:rsid w:val="008719FF"/>
    <w:rsid w:val="00872293"/>
    <w:rsid w:val="008724F1"/>
    <w:rsid w:val="00872B46"/>
    <w:rsid w:val="00872F90"/>
    <w:rsid w:val="00873B0E"/>
    <w:rsid w:val="008743A0"/>
    <w:rsid w:val="008743D0"/>
    <w:rsid w:val="008749C1"/>
    <w:rsid w:val="00874B92"/>
    <w:rsid w:val="00874F33"/>
    <w:rsid w:val="00875209"/>
    <w:rsid w:val="0087538D"/>
    <w:rsid w:val="00875AC6"/>
    <w:rsid w:val="00876805"/>
    <w:rsid w:val="00876DBA"/>
    <w:rsid w:val="00876E43"/>
    <w:rsid w:val="0087754D"/>
    <w:rsid w:val="00877B3F"/>
    <w:rsid w:val="00877CC5"/>
    <w:rsid w:val="00877E8F"/>
    <w:rsid w:val="008805B5"/>
    <w:rsid w:val="00880A38"/>
    <w:rsid w:val="00880D86"/>
    <w:rsid w:val="00881A60"/>
    <w:rsid w:val="00882016"/>
    <w:rsid w:val="00882AAC"/>
    <w:rsid w:val="00882D15"/>
    <w:rsid w:val="00883C8F"/>
    <w:rsid w:val="00883CBE"/>
    <w:rsid w:val="00884502"/>
    <w:rsid w:val="00884E0A"/>
    <w:rsid w:val="0088513E"/>
    <w:rsid w:val="00885F97"/>
    <w:rsid w:val="00886971"/>
    <w:rsid w:val="00886C24"/>
    <w:rsid w:val="00886DF9"/>
    <w:rsid w:val="00890013"/>
    <w:rsid w:val="00890625"/>
    <w:rsid w:val="008909C8"/>
    <w:rsid w:val="00890A2E"/>
    <w:rsid w:val="0089113B"/>
    <w:rsid w:val="0089171B"/>
    <w:rsid w:val="0089197D"/>
    <w:rsid w:val="00891A41"/>
    <w:rsid w:val="008927E7"/>
    <w:rsid w:val="00892B7E"/>
    <w:rsid w:val="00892D56"/>
    <w:rsid w:val="0089323C"/>
    <w:rsid w:val="00893310"/>
    <w:rsid w:val="0089354E"/>
    <w:rsid w:val="008938D8"/>
    <w:rsid w:val="0089502A"/>
    <w:rsid w:val="008955A5"/>
    <w:rsid w:val="00895EE7"/>
    <w:rsid w:val="00895FAE"/>
    <w:rsid w:val="0089680D"/>
    <w:rsid w:val="0089701A"/>
    <w:rsid w:val="00897289"/>
    <w:rsid w:val="00897607"/>
    <w:rsid w:val="008A0292"/>
    <w:rsid w:val="008A163C"/>
    <w:rsid w:val="008A2676"/>
    <w:rsid w:val="008A2ACB"/>
    <w:rsid w:val="008A2E4F"/>
    <w:rsid w:val="008A3B2C"/>
    <w:rsid w:val="008A41D6"/>
    <w:rsid w:val="008A47A1"/>
    <w:rsid w:val="008A4810"/>
    <w:rsid w:val="008A5615"/>
    <w:rsid w:val="008A56A8"/>
    <w:rsid w:val="008A5FBD"/>
    <w:rsid w:val="008A646C"/>
    <w:rsid w:val="008A6D3F"/>
    <w:rsid w:val="008A76B6"/>
    <w:rsid w:val="008B0462"/>
    <w:rsid w:val="008B073F"/>
    <w:rsid w:val="008B0A22"/>
    <w:rsid w:val="008B0BBA"/>
    <w:rsid w:val="008B185B"/>
    <w:rsid w:val="008B20C8"/>
    <w:rsid w:val="008B23BA"/>
    <w:rsid w:val="008B24B7"/>
    <w:rsid w:val="008B2CC8"/>
    <w:rsid w:val="008B35D0"/>
    <w:rsid w:val="008B3FB2"/>
    <w:rsid w:val="008B4183"/>
    <w:rsid w:val="008B5FD2"/>
    <w:rsid w:val="008B63EB"/>
    <w:rsid w:val="008B671F"/>
    <w:rsid w:val="008B6D90"/>
    <w:rsid w:val="008B71F8"/>
    <w:rsid w:val="008C07E8"/>
    <w:rsid w:val="008C133F"/>
    <w:rsid w:val="008C149F"/>
    <w:rsid w:val="008C1B5B"/>
    <w:rsid w:val="008C2D58"/>
    <w:rsid w:val="008C3E7B"/>
    <w:rsid w:val="008C3EB1"/>
    <w:rsid w:val="008C465D"/>
    <w:rsid w:val="008C50C2"/>
    <w:rsid w:val="008C5B97"/>
    <w:rsid w:val="008C61E3"/>
    <w:rsid w:val="008C6965"/>
    <w:rsid w:val="008C6AB1"/>
    <w:rsid w:val="008C7130"/>
    <w:rsid w:val="008C714E"/>
    <w:rsid w:val="008C7245"/>
    <w:rsid w:val="008C762D"/>
    <w:rsid w:val="008C76AC"/>
    <w:rsid w:val="008C7AFE"/>
    <w:rsid w:val="008D0415"/>
    <w:rsid w:val="008D0465"/>
    <w:rsid w:val="008D05AB"/>
    <w:rsid w:val="008D0618"/>
    <w:rsid w:val="008D1017"/>
    <w:rsid w:val="008D1559"/>
    <w:rsid w:val="008D20F3"/>
    <w:rsid w:val="008D2458"/>
    <w:rsid w:val="008D26E0"/>
    <w:rsid w:val="008D2CD9"/>
    <w:rsid w:val="008D3541"/>
    <w:rsid w:val="008D3644"/>
    <w:rsid w:val="008D4663"/>
    <w:rsid w:val="008D4B07"/>
    <w:rsid w:val="008D5EBA"/>
    <w:rsid w:val="008D5FBD"/>
    <w:rsid w:val="008D6274"/>
    <w:rsid w:val="008D643F"/>
    <w:rsid w:val="008D6904"/>
    <w:rsid w:val="008D71E7"/>
    <w:rsid w:val="008D7320"/>
    <w:rsid w:val="008D7BB7"/>
    <w:rsid w:val="008D7E9F"/>
    <w:rsid w:val="008E0960"/>
    <w:rsid w:val="008E0A8D"/>
    <w:rsid w:val="008E0A98"/>
    <w:rsid w:val="008E1315"/>
    <w:rsid w:val="008E1641"/>
    <w:rsid w:val="008E1879"/>
    <w:rsid w:val="008E22C6"/>
    <w:rsid w:val="008E2700"/>
    <w:rsid w:val="008E2A02"/>
    <w:rsid w:val="008E3243"/>
    <w:rsid w:val="008E329B"/>
    <w:rsid w:val="008E3334"/>
    <w:rsid w:val="008E47AD"/>
    <w:rsid w:val="008E4CA8"/>
    <w:rsid w:val="008E4E68"/>
    <w:rsid w:val="008E505B"/>
    <w:rsid w:val="008E5E10"/>
    <w:rsid w:val="008E61FB"/>
    <w:rsid w:val="008E651A"/>
    <w:rsid w:val="008E6A22"/>
    <w:rsid w:val="008E6EDC"/>
    <w:rsid w:val="008E71D2"/>
    <w:rsid w:val="008E7319"/>
    <w:rsid w:val="008E7350"/>
    <w:rsid w:val="008F022A"/>
    <w:rsid w:val="008F0271"/>
    <w:rsid w:val="008F055B"/>
    <w:rsid w:val="008F094F"/>
    <w:rsid w:val="008F1DEE"/>
    <w:rsid w:val="008F1E2A"/>
    <w:rsid w:val="008F2B31"/>
    <w:rsid w:val="008F2B62"/>
    <w:rsid w:val="008F2DC3"/>
    <w:rsid w:val="008F3F05"/>
    <w:rsid w:val="008F4516"/>
    <w:rsid w:val="008F46D0"/>
    <w:rsid w:val="008F4C1F"/>
    <w:rsid w:val="008F4F22"/>
    <w:rsid w:val="008F52DA"/>
    <w:rsid w:val="008F5417"/>
    <w:rsid w:val="008F55CE"/>
    <w:rsid w:val="008F5A8D"/>
    <w:rsid w:val="008F5FFB"/>
    <w:rsid w:val="008F6351"/>
    <w:rsid w:val="008F73A3"/>
    <w:rsid w:val="008F78AA"/>
    <w:rsid w:val="008F79D8"/>
    <w:rsid w:val="009001A8"/>
    <w:rsid w:val="0090086C"/>
    <w:rsid w:val="0090195F"/>
    <w:rsid w:val="00901AA2"/>
    <w:rsid w:val="00902045"/>
    <w:rsid w:val="0090285D"/>
    <w:rsid w:val="00902877"/>
    <w:rsid w:val="00902CA8"/>
    <w:rsid w:val="009030B8"/>
    <w:rsid w:val="00903A38"/>
    <w:rsid w:val="00905C82"/>
    <w:rsid w:val="0090621E"/>
    <w:rsid w:val="00906345"/>
    <w:rsid w:val="00906DB4"/>
    <w:rsid w:val="00907439"/>
    <w:rsid w:val="00907821"/>
    <w:rsid w:val="00910E2E"/>
    <w:rsid w:val="00911085"/>
    <w:rsid w:val="009119EF"/>
    <w:rsid w:val="0091281B"/>
    <w:rsid w:val="0091292B"/>
    <w:rsid w:val="00912D80"/>
    <w:rsid w:val="009130E5"/>
    <w:rsid w:val="0091337F"/>
    <w:rsid w:val="00914234"/>
    <w:rsid w:val="00914EA2"/>
    <w:rsid w:val="00915023"/>
    <w:rsid w:val="00915036"/>
    <w:rsid w:val="009156F8"/>
    <w:rsid w:val="009157BD"/>
    <w:rsid w:val="00915901"/>
    <w:rsid w:val="009159BD"/>
    <w:rsid w:val="00915B83"/>
    <w:rsid w:val="00915D0E"/>
    <w:rsid w:val="00916475"/>
    <w:rsid w:val="00916FEC"/>
    <w:rsid w:val="00917C62"/>
    <w:rsid w:val="009208F2"/>
    <w:rsid w:val="009216E4"/>
    <w:rsid w:val="009220F3"/>
    <w:rsid w:val="00922227"/>
    <w:rsid w:val="009223BF"/>
    <w:rsid w:val="009225BA"/>
    <w:rsid w:val="00922DDD"/>
    <w:rsid w:val="00923146"/>
    <w:rsid w:val="0092409D"/>
    <w:rsid w:val="00924473"/>
    <w:rsid w:val="00925261"/>
    <w:rsid w:val="009252FC"/>
    <w:rsid w:val="00925352"/>
    <w:rsid w:val="00925CF4"/>
    <w:rsid w:val="009264F0"/>
    <w:rsid w:val="00926BFB"/>
    <w:rsid w:val="0092784D"/>
    <w:rsid w:val="00930D46"/>
    <w:rsid w:val="0093229C"/>
    <w:rsid w:val="009331F0"/>
    <w:rsid w:val="00933229"/>
    <w:rsid w:val="0093353C"/>
    <w:rsid w:val="009338F5"/>
    <w:rsid w:val="00933E92"/>
    <w:rsid w:val="00933FA4"/>
    <w:rsid w:val="00934249"/>
    <w:rsid w:val="0093453C"/>
    <w:rsid w:val="00934E8C"/>
    <w:rsid w:val="009355CA"/>
    <w:rsid w:val="009358C1"/>
    <w:rsid w:val="00935BC3"/>
    <w:rsid w:val="00935F56"/>
    <w:rsid w:val="009360C5"/>
    <w:rsid w:val="00936264"/>
    <w:rsid w:val="009362D3"/>
    <w:rsid w:val="0093638E"/>
    <w:rsid w:val="0093653E"/>
    <w:rsid w:val="0093660A"/>
    <w:rsid w:val="00936618"/>
    <w:rsid w:val="00936901"/>
    <w:rsid w:val="009369AB"/>
    <w:rsid w:val="00936B67"/>
    <w:rsid w:val="00936B71"/>
    <w:rsid w:val="00936E5A"/>
    <w:rsid w:val="009371C9"/>
    <w:rsid w:val="009374C1"/>
    <w:rsid w:val="009376CE"/>
    <w:rsid w:val="00937AB1"/>
    <w:rsid w:val="00937B70"/>
    <w:rsid w:val="0094006E"/>
    <w:rsid w:val="0094029A"/>
    <w:rsid w:val="009403AF"/>
    <w:rsid w:val="009407C6"/>
    <w:rsid w:val="00940975"/>
    <w:rsid w:val="00941160"/>
    <w:rsid w:val="00941360"/>
    <w:rsid w:val="00942BA3"/>
    <w:rsid w:val="00943492"/>
    <w:rsid w:val="00943605"/>
    <w:rsid w:val="00944EB0"/>
    <w:rsid w:val="0094509A"/>
    <w:rsid w:val="00945319"/>
    <w:rsid w:val="00945A07"/>
    <w:rsid w:val="00945D09"/>
    <w:rsid w:val="00945E01"/>
    <w:rsid w:val="00945EAB"/>
    <w:rsid w:val="009464D5"/>
    <w:rsid w:val="0094695F"/>
    <w:rsid w:val="009469B5"/>
    <w:rsid w:val="00946F68"/>
    <w:rsid w:val="00947606"/>
    <w:rsid w:val="00947912"/>
    <w:rsid w:val="00947C00"/>
    <w:rsid w:val="00947DB3"/>
    <w:rsid w:val="00950238"/>
    <w:rsid w:val="00950A1B"/>
    <w:rsid w:val="00950A42"/>
    <w:rsid w:val="00950BEB"/>
    <w:rsid w:val="00950EE9"/>
    <w:rsid w:val="00950FA6"/>
    <w:rsid w:val="009511A0"/>
    <w:rsid w:val="009515FE"/>
    <w:rsid w:val="00951BAD"/>
    <w:rsid w:val="00951BF9"/>
    <w:rsid w:val="009527F2"/>
    <w:rsid w:val="00952878"/>
    <w:rsid w:val="00952E18"/>
    <w:rsid w:val="00952FAC"/>
    <w:rsid w:val="009531BD"/>
    <w:rsid w:val="009535BF"/>
    <w:rsid w:val="009541E4"/>
    <w:rsid w:val="0095451D"/>
    <w:rsid w:val="0095460D"/>
    <w:rsid w:val="00954960"/>
    <w:rsid w:val="009549F8"/>
    <w:rsid w:val="0095515C"/>
    <w:rsid w:val="00955199"/>
    <w:rsid w:val="009558E0"/>
    <w:rsid w:val="00956330"/>
    <w:rsid w:val="00956B0E"/>
    <w:rsid w:val="00956B61"/>
    <w:rsid w:val="0095764D"/>
    <w:rsid w:val="009577C4"/>
    <w:rsid w:val="00957A91"/>
    <w:rsid w:val="00957B77"/>
    <w:rsid w:val="00957CAE"/>
    <w:rsid w:val="00960067"/>
    <w:rsid w:val="00960F0B"/>
    <w:rsid w:val="009615A0"/>
    <w:rsid w:val="00961AB8"/>
    <w:rsid w:val="00961E4C"/>
    <w:rsid w:val="00961FD6"/>
    <w:rsid w:val="00961FF3"/>
    <w:rsid w:val="009635E1"/>
    <w:rsid w:val="0096446B"/>
    <w:rsid w:val="009656C2"/>
    <w:rsid w:val="00965E25"/>
    <w:rsid w:val="00965FA6"/>
    <w:rsid w:val="00966681"/>
    <w:rsid w:val="00967076"/>
    <w:rsid w:val="00967197"/>
    <w:rsid w:val="00967C35"/>
    <w:rsid w:val="009713E3"/>
    <w:rsid w:val="009716DD"/>
    <w:rsid w:val="00971806"/>
    <w:rsid w:val="00971A2F"/>
    <w:rsid w:val="009726B8"/>
    <w:rsid w:val="009731EE"/>
    <w:rsid w:val="009738CA"/>
    <w:rsid w:val="00973E1B"/>
    <w:rsid w:val="00973FA5"/>
    <w:rsid w:val="00974A90"/>
    <w:rsid w:val="009754F7"/>
    <w:rsid w:val="00975543"/>
    <w:rsid w:val="009756B1"/>
    <w:rsid w:val="00975EFF"/>
    <w:rsid w:val="009761E8"/>
    <w:rsid w:val="00976453"/>
    <w:rsid w:val="009767B7"/>
    <w:rsid w:val="00977F39"/>
    <w:rsid w:val="00980C44"/>
    <w:rsid w:val="00980DB0"/>
    <w:rsid w:val="00982204"/>
    <w:rsid w:val="0098249E"/>
    <w:rsid w:val="00982655"/>
    <w:rsid w:val="00982C90"/>
    <w:rsid w:val="00982C91"/>
    <w:rsid w:val="00982CA2"/>
    <w:rsid w:val="00982DF3"/>
    <w:rsid w:val="00983D19"/>
    <w:rsid w:val="00983FA6"/>
    <w:rsid w:val="0098429C"/>
    <w:rsid w:val="0098445A"/>
    <w:rsid w:val="00985583"/>
    <w:rsid w:val="00985921"/>
    <w:rsid w:val="00987CFD"/>
    <w:rsid w:val="00987D2A"/>
    <w:rsid w:val="00990677"/>
    <w:rsid w:val="00990AA8"/>
    <w:rsid w:val="00990E24"/>
    <w:rsid w:val="0099132D"/>
    <w:rsid w:val="009914DF"/>
    <w:rsid w:val="00991701"/>
    <w:rsid w:val="00991CA8"/>
    <w:rsid w:val="00992142"/>
    <w:rsid w:val="00992256"/>
    <w:rsid w:val="00993F2E"/>
    <w:rsid w:val="009944B5"/>
    <w:rsid w:val="00994A99"/>
    <w:rsid w:val="009957C7"/>
    <w:rsid w:val="00995935"/>
    <w:rsid w:val="0099625F"/>
    <w:rsid w:val="0099654C"/>
    <w:rsid w:val="009970F2"/>
    <w:rsid w:val="00997B21"/>
    <w:rsid w:val="009A013D"/>
    <w:rsid w:val="009A0793"/>
    <w:rsid w:val="009A08E3"/>
    <w:rsid w:val="009A09A5"/>
    <w:rsid w:val="009A09FC"/>
    <w:rsid w:val="009A0B49"/>
    <w:rsid w:val="009A1033"/>
    <w:rsid w:val="009A139C"/>
    <w:rsid w:val="009A14BF"/>
    <w:rsid w:val="009A1C0A"/>
    <w:rsid w:val="009A2FBE"/>
    <w:rsid w:val="009A30EA"/>
    <w:rsid w:val="009A393F"/>
    <w:rsid w:val="009A3DE7"/>
    <w:rsid w:val="009A4594"/>
    <w:rsid w:val="009A4B26"/>
    <w:rsid w:val="009A5523"/>
    <w:rsid w:val="009A5E59"/>
    <w:rsid w:val="009A68D2"/>
    <w:rsid w:val="009A68FE"/>
    <w:rsid w:val="009A6C29"/>
    <w:rsid w:val="009A7856"/>
    <w:rsid w:val="009B0C1A"/>
    <w:rsid w:val="009B1794"/>
    <w:rsid w:val="009B29F7"/>
    <w:rsid w:val="009B2F24"/>
    <w:rsid w:val="009B3385"/>
    <w:rsid w:val="009B3818"/>
    <w:rsid w:val="009B3C19"/>
    <w:rsid w:val="009B454E"/>
    <w:rsid w:val="009B515B"/>
    <w:rsid w:val="009B7458"/>
    <w:rsid w:val="009B74BD"/>
    <w:rsid w:val="009B7BAF"/>
    <w:rsid w:val="009C02FA"/>
    <w:rsid w:val="009C033B"/>
    <w:rsid w:val="009C093B"/>
    <w:rsid w:val="009C094E"/>
    <w:rsid w:val="009C096C"/>
    <w:rsid w:val="009C0EC6"/>
    <w:rsid w:val="009C1121"/>
    <w:rsid w:val="009C11A3"/>
    <w:rsid w:val="009C11A5"/>
    <w:rsid w:val="009C136C"/>
    <w:rsid w:val="009C16F3"/>
    <w:rsid w:val="009C226A"/>
    <w:rsid w:val="009C2AC5"/>
    <w:rsid w:val="009C3C75"/>
    <w:rsid w:val="009C3D8A"/>
    <w:rsid w:val="009C4664"/>
    <w:rsid w:val="009C46E4"/>
    <w:rsid w:val="009C473C"/>
    <w:rsid w:val="009C4FA7"/>
    <w:rsid w:val="009C505F"/>
    <w:rsid w:val="009C5127"/>
    <w:rsid w:val="009C5956"/>
    <w:rsid w:val="009C5DA6"/>
    <w:rsid w:val="009C7657"/>
    <w:rsid w:val="009C785F"/>
    <w:rsid w:val="009D0156"/>
    <w:rsid w:val="009D0B35"/>
    <w:rsid w:val="009D1C9A"/>
    <w:rsid w:val="009D1E67"/>
    <w:rsid w:val="009D22C8"/>
    <w:rsid w:val="009D2351"/>
    <w:rsid w:val="009D29EF"/>
    <w:rsid w:val="009D2F8B"/>
    <w:rsid w:val="009D333A"/>
    <w:rsid w:val="009D3D16"/>
    <w:rsid w:val="009D4271"/>
    <w:rsid w:val="009D5F9B"/>
    <w:rsid w:val="009D6C17"/>
    <w:rsid w:val="009D7DB6"/>
    <w:rsid w:val="009E00CB"/>
    <w:rsid w:val="009E1C18"/>
    <w:rsid w:val="009E20D5"/>
    <w:rsid w:val="009E22B6"/>
    <w:rsid w:val="009E2828"/>
    <w:rsid w:val="009E298B"/>
    <w:rsid w:val="009E2B67"/>
    <w:rsid w:val="009E2C9D"/>
    <w:rsid w:val="009E2CCA"/>
    <w:rsid w:val="009E2CD2"/>
    <w:rsid w:val="009E2FE1"/>
    <w:rsid w:val="009E4025"/>
    <w:rsid w:val="009E420F"/>
    <w:rsid w:val="009E4D61"/>
    <w:rsid w:val="009E59AD"/>
    <w:rsid w:val="009E67AE"/>
    <w:rsid w:val="009E68A4"/>
    <w:rsid w:val="009E6AFB"/>
    <w:rsid w:val="009E712D"/>
    <w:rsid w:val="009E74E1"/>
    <w:rsid w:val="009E7A3E"/>
    <w:rsid w:val="009F05E5"/>
    <w:rsid w:val="009F0955"/>
    <w:rsid w:val="009F19CD"/>
    <w:rsid w:val="009F1B6A"/>
    <w:rsid w:val="009F22F9"/>
    <w:rsid w:val="009F25CC"/>
    <w:rsid w:val="009F268E"/>
    <w:rsid w:val="009F2721"/>
    <w:rsid w:val="009F2BB2"/>
    <w:rsid w:val="009F2DCE"/>
    <w:rsid w:val="009F3749"/>
    <w:rsid w:val="009F3763"/>
    <w:rsid w:val="009F510F"/>
    <w:rsid w:val="009F5379"/>
    <w:rsid w:val="009F5DF0"/>
    <w:rsid w:val="009F5F1E"/>
    <w:rsid w:val="009F6130"/>
    <w:rsid w:val="009F797B"/>
    <w:rsid w:val="009F7BE0"/>
    <w:rsid w:val="009F7E30"/>
    <w:rsid w:val="00A0027E"/>
    <w:rsid w:val="00A00510"/>
    <w:rsid w:val="00A00544"/>
    <w:rsid w:val="00A006F4"/>
    <w:rsid w:val="00A017EA"/>
    <w:rsid w:val="00A019E4"/>
    <w:rsid w:val="00A01DB9"/>
    <w:rsid w:val="00A01EC5"/>
    <w:rsid w:val="00A022F4"/>
    <w:rsid w:val="00A0294C"/>
    <w:rsid w:val="00A02DDC"/>
    <w:rsid w:val="00A03965"/>
    <w:rsid w:val="00A03C8F"/>
    <w:rsid w:val="00A04630"/>
    <w:rsid w:val="00A04C4D"/>
    <w:rsid w:val="00A059DE"/>
    <w:rsid w:val="00A07FAF"/>
    <w:rsid w:val="00A10265"/>
    <w:rsid w:val="00A10363"/>
    <w:rsid w:val="00A10AD6"/>
    <w:rsid w:val="00A10AF6"/>
    <w:rsid w:val="00A10D6D"/>
    <w:rsid w:val="00A11341"/>
    <w:rsid w:val="00A11AF1"/>
    <w:rsid w:val="00A11E1D"/>
    <w:rsid w:val="00A12742"/>
    <w:rsid w:val="00A12B4D"/>
    <w:rsid w:val="00A13416"/>
    <w:rsid w:val="00A136A5"/>
    <w:rsid w:val="00A13B73"/>
    <w:rsid w:val="00A14513"/>
    <w:rsid w:val="00A1478A"/>
    <w:rsid w:val="00A14FBF"/>
    <w:rsid w:val="00A158C9"/>
    <w:rsid w:val="00A1596F"/>
    <w:rsid w:val="00A15D5C"/>
    <w:rsid w:val="00A16809"/>
    <w:rsid w:val="00A16AAF"/>
    <w:rsid w:val="00A16BD7"/>
    <w:rsid w:val="00A16CEF"/>
    <w:rsid w:val="00A17156"/>
    <w:rsid w:val="00A20B98"/>
    <w:rsid w:val="00A20ED2"/>
    <w:rsid w:val="00A210E8"/>
    <w:rsid w:val="00A21848"/>
    <w:rsid w:val="00A2238A"/>
    <w:rsid w:val="00A2257C"/>
    <w:rsid w:val="00A22BB5"/>
    <w:rsid w:val="00A230D9"/>
    <w:rsid w:val="00A239BF"/>
    <w:rsid w:val="00A240C7"/>
    <w:rsid w:val="00A242CE"/>
    <w:rsid w:val="00A2450A"/>
    <w:rsid w:val="00A24706"/>
    <w:rsid w:val="00A24E35"/>
    <w:rsid w:val="00A25922"/>
    <w:rsid w:val="00A26382"/>
    <w:rsid w:val="00A27A7C"/>
    <w:rsid w:val="00A30311"/>
    <w:rsid w:val="00A30651"/>
    <w:rsid w:val="00A313BD"/>
    <w:rsid w:val="00A3185A"/>
    <w:rsid w:val="00A3270D"/>
    <w:rsid w:val="00A3322F"/>
    <w:rsid w:val="00A33FCA"/>
    <w:rsid w:val="00A345A5"/>
    <w:rsid w:val="00A348A8"/>
    <w:rsid w:val="00A34CEE"/>
    <w:rsid w:val="00A35299"/>
    <w:rsid w:val="00A35A7C"/>
    <w:rsid w:val="00A36B06"/>
    <w:rsid w:val="00A37CBF"/>
    <w:rsid w:val="00A37D2B"/>
    <w:rsid w:val="00A37DA2"/>
    <w:rsid w:val="00A37E86"/>
    <w:rsid w:val="00A37ECA"/>
    <w:rsid w:val="00A407B3"/>
    <w:rsid w:val="00A40E4B"/>
    <w:rsid w:val="00A414EA"/>
    <w:rsid w:val="00A41812"/>
    <w:rsid w:val="00A41842"/>
    <w:rsid w:val="00A418AC"/>
    <w:rsid w:val="00A423DA"/>
    <w:rsid w:val="00A43280"/>
    <w:rsid w:val="00A4379F"/>
    <w:rsid w:val="00A4381E"/>
    <w:rsid w:val="00A43CEE"/>
    <w:rsid w:val="00A44370"/>
    <w:rsid w:val="00A44569"/>
    <w:rsid w:val="00A449E7"/>
    <w:rsid w:val="00A44DBC"/>
    <w:rsid w:val="00A450B8"/>
    <w:rsid w:val="00A45516"/>
    <w:rsid w:val="00A46529"/>
    <w:rsid w:val="00A46789"/>
    <w:rsid w:val="00A46CCF"/>
    <w:rsid w:val="00A4759E"/>
    <w:rsid w:val="00A47982"/>
    <w:rsid w:val="00A505A8"/>
    <w:rsid w:val="00A508D7"/>
    <w:rsid w:val="00A50D9B"/>
    <w:rsid w:val="00A51191"/>
    <w:rsid w:val="00A512F9"/>
    <w:rsid w:val="00A51C33"/>
    <w:rsid w:val="00A51E75"/>
    <w:rsid w:val="00A52198"/>
    <w:rsid w:val="00A52DB7"/>
    <w:rsid w:val="00A532FE"/>
    <w:rsid w:val="00A53668"/>
    <w:rsid w:val="00A545C7"/>
    <w:rsid w:val="00A5616C"/>
    <w:rsid w:val="00A564C9"/>
    <w:rsid w:val="00A56C23"/>
    <w:rsid w:val="00A56DDF"/>
    <w:rsid w:val="00A56F76"/>
    <w:rsid w:val="00A57438"/>
    <w:rsid w:val="00A57591"/>
    <w:rsid w:val="00A57604"/>
    <w:rsid w:val="00A5765C"/>
    <w:rsid w:val="00A57D3C"/>
    <w:rsid w:val="00A6028D"/>
    <w:rsid w:val="00A612FF"/>
    <w:rsid w:val="00A6190F"/>
    <w:rsid w:val="00A61950"/>
    <w:rsid w:val="00A61D1A"/>
    <w:rsid w:val="00A622DE"/>
    <w:rsid w:val="00A62347"/>
    <w:rsid w:val="00A62490"/>
    <w:rsid w:val="00A625FC"/>
    <w:rsid w:val="00A628BD"/>
    <w:rsid w:val="00A62E36"/>
    <w:rsid w:val="00A64079"/>
    <w:rsid w:val="00A644A2"/>
    <w:rsid w:val="00A6480B"/>
    <w:rsid w:val="00A64961"/>
    <w:rsid w:val="00A65398"/>
    <w:rsid w:val="00A655D4"/>
    <w:rsid w:val="00A66042"/>
    <w:rsid w:val="00A66948"/>
    <w:rsid w:val="00A66DE9"/>
    <w:rsid w:val="00A6775D"/>
    <w:rsid w:val="00A70088"/>
    <w:rsid w:val="00A7037E"/>
    <w:rsid w:val="00A70BD1"/>
    <w:rsid w:val="00A711CE"/>
    <w:rsid w:val="00A712E1"/>
    <w:rsid w:val="00A7171C"/>
    <w:rsid w:val="00A718A1"/>
    <w:rsid w:val="00A718E4"/>
    <w:rsid w:val="00A727E9"/>
    <w:rsid w:val="00A743E0"/>
    <w:rsid w:val="00A745D1"/>
    <w:rsid w:val="00A74E28"/>
    <w:rsid w:val="00A75998"/>
    <w:rsid w:val="00A761B5"/>
    <w:rsid w:val="00A771C7"/>
    <w:rsid w:val="00A77B80"/>
    <w:rsid w:val="00A77FBE"/>
    <w:rsid w:val="00A809D0"/>
    <w:rsid w:val="00A80A00"/>
    <w:rsid w:val="00A80D85"/>
    <w:rsid w:val="00A816B5"/>
    <w:rsid w:val="00A81767"/>
    <w:rsid w:val="00A8189C"/>
    <w:rsid w:val="00A81AAB"/>
    <w:rsid w:val="00A81F93"/>
    <w:rsid w:val="00A81FAB"/>
    <w:rsid w:val="00A83875"/>
    <w:rsid w:val="00A8469B"/>
    <w:rsid w:val="00A8509F"/>
    <w:rsid w:val="00A85196"/>
    <w:rsid w:val="00A857E8"/>
    <w:rsid w:val="00A85A14"/>
    <w:rsid w:val="00A86394"/>
    <w:rsid w:val="00A86842"/>
    <w:rsid w:val="00A86921"/>
    <w:rsid w:val="00A86C02"/>
    <w:rsid w:val="00A86E2E"/>
    <w:rsid w:val="00A86F79"/>
    <w:rsid w:val="00A86F83"/>
    <w:rsid w:val="00A878D2"/>
    <w:rsid w:val="00A87946"/>
    <w:rsid w:val="00A87A86"/>
    <w:rsid w:val="00A87E57"/>
    <w:rsid w:val="00A91ACC"/>
    <w:rsid w:val="00A91CD9"/>
    <w:rsid w:val="00A9260C"/>
    <w:rsid w:val="00A92F00"/>
    <w:rsid w:val="00A950D8"/>
    <w:rsid w:val="00A95DBB"/>
    <w:rsid w:val="00A95FD6"/>
    <w:rsid w:val="00A969CD"/>
    <w:rsid w:val="00A969FF"/>
    <w:rsid w:val="00A976BC"/>
    <w:rsid w:val="00AA04C5"/>
    <w:rsid w:val="00AA06B1"/>
    <w:rsid w:val="00AA084F"/>
    <w:rsid w:val="00AA1184"/>
    <w:rsid w:val="00AA168B"/>
    <w:rsid w:val="00AA197B"/>
    <w:rsid w:val="00AA2057"/>
    <w:rsid w:val="00AA2B12"/>
    <w:rsid w:val="00AA3867"/>
    <w:rsid w:val="00AA5BCE"/>
    <w:rsid w:val="00AA6234"/>
    <w:rsid w:val="00AA6343"/>
    <w:rsid w:val="00AA77E8"/>
    <w:rsid w:val="00AA7F5E"/>
    <w:rsid w:val="00AB01FC"/>
    <w:rsid w:val="00AB08CD"/>
    <w:rsid w:val="00AB0D77"/>
    <w:rsid w:val="00AB108E"/>
    <w:rsid w:val="00AB219E"/>
    <w:rsid w:val="00AB2FA6"/>
    <w:rsid w:val="00AB3053"/>
    <w:rsid w:val="00AB354D"/>
    <w:rsid w:val="00AB3E22"/>
    <w:rsid w:val="00AB412B"/>
    <w:rsid w:val="00AB461F"/>
    <w:rsid w:val="00AB5594"/>
    <w:rsid w:val="00AB5836"/>
    <w:rsid w:val="00AB5AD8"/>
    <w:rsid w:val="00AB5BF1"/>
    <w:rsid w:val="00AB61DB"/>
    <w:rsid w:val="00AB645E"/>
    <w:rsid w:val="00AB67DB"/>
    <w:rsid w:val="00AB6F7C"/>
    <w:rsid w:val="00AC046F"/>
    <w:rsid w:val="00AC0615"/>
    <w:rsid w:val="00AC0AB2"/>
    <w:rsid w:val="00AC0C8D"/>
    <w:rsid w:val="00AC13E3"/>
    <w:rsid w:val="00AC159C"/>
    <w:rsid w:val="00AC1B51"/>
    <w:rsid w:val="00AC1C86"/>
    <w:rsid w:val="00AC1DE6"/>
    <w:rsid w:val="00AC21B7"/>
    <w:rsid w:val="00AC26F1"/>
    <w:rsid w:val="00AC3F37"/>
    <w:rsid w:val="00AC4469"/>
    <w:rsid w:val="00AC56A7"/>
    <w:rsid w:val="00AC6134"/>
    <w:rsid w:val="00AC6670"/>
    <w:rsid w:val="00AC754F"/>
    <w:rsid w:val="00AC7FA6"/>
    <w:rsid w:val="00AD181D"/>
    <w:rsid w:val="00AD1DE5"/>
    <w:rsid w:val="00AD259F"/>
    <w:rsid w:val="00AD2FBB"/>
    <w:rsid w:val="00AD32EC"/>
    <w:rsid w:val="00AD39B8"/>
    <w:rsid w:val="00AD3D6E"/>
    <w:rsid w:val="00AD4856"/>
    <w:rsid w:val="00AD4CE5"/>
    <w:rsid w:val="00AD52FF"/>
    <w:rsid w:val="00AD5C15"/>
    <w:rsid w:val="00AD5C32"/>
    <w:rsid w:val="00AD6405"/>
    <w:rsid w:val="00AD6450"/>
    <w:rsid w:val="00AD668C"/>
    <w:rsid w:val="00AD6A0E"/>
    <w:rsid w:val="00AD6DC1"/>
    <w:rsid w:val="00AD7CFC"/>
    <w:rsid w:val="00AE0569"/>
    <w:rsid w:val="00AE0E77"/>
    <w:rsid w:val="00AE137C"/>
    <w:rsid w:val="00AE1D28"/>
    <w:rsid w:val="00AE2025"/>
    <w:rsid w:val="00AE20F3"/>
    <w:rsid w:val="00AE29FB"/>
    <w:rsid w:val="00AE2B4F"/>
    <w:rsid w:val="00AE2D18"/>
    <w:rsid w:val="00AE3941"/>
    <w:rsid w:val="00AE3BD7"/>
    <w:rsid w:val="00AE46CF"/>
    <w:rsid w:val="00AE4C55"/>
    <w:rsid w:val="00AE4D06"/>
    <w:rsid w:val="00AE5A42"/>
    <w:rsid w:val="00AE6E51"/>
    <w:rsid w:val="00AE726D"/>
    <w:rsid w:val="00AE74FB"/>
    <w:rsid w:val="00AE7952"/>
    <w:rsid w:val="00AE7BF9"/>
    <w:rsid w:val="00AE7FC4"/>
    <w:rsid w:val="00AF0184"/>
    <w:rsid w:val="00AF0302"/>
    <w:rsid w:val="00AF05C7"/>
    <w:rsid w:val="00AF06E8"/>
    <w:rsid w:val="00AF12EC"/>
    <w:rsid w:val="00AF1638"/>
    <w:rsid w:val="00AF2056"/>
    <w:rsid w:val="00AF26FF"/>
    <w:rsid w:val="00AF28A4"/>
    <w:rsid w:val="00AF30A0"/>
    <w:rsid w:val="00AF3383"/>
    <w:rsid w:val="00AF378C"/>
    <w:rsid w:val="00AF3B7F"/>
    <w:rsid w:val="00AF3F64"/>
    <w:rsid w:val="00AF673F"/>
    <w:rsid w:val="00AF6988"/>
    <w:rsid w:val="00AF6D82"/>
    <w:rsid w:val="00AF6F47"/>
    <w:rsid w:val="00AF72FB"/>
    <w:rsid w:val="00B001EF"/>
    <w:rsid w:val="00B00597"/>
    <w:rsid w:val="00B00D1F"/>
    <w:rsid w:val="00B0121C"/>
    <w:rsid w:val="00B016DE"/>
    <w:rsid w:val="00B021A9"/>
    <w:rsid w:val="00B02451"/>
    <w:rsid w:val="00B027C0"/>
    <w:rsid w:val="00B02D20"/>
    <w:rsid w:val="00B02EB3"/>
    <w:rsid w:val="00B0315F"/>
    <w:rsid w:val="00B03277"/>
    <w:rsid w:val="00B0332E"/>
    <w:rsid w:val="00B03382"/>
    <w:rsid w:val="00B0363B"/>
    <w:rsid w:val="00B03B1E"/>
    <w:rsid w:val="00B0481C"/>
    <w:rsid w:val="00B04A23"/>
    <w:rsid w:val="00B063A9"/>
    <w:rsid w:val="00B06481"/>
    <w:rsid w:val="00B06721"/>
    <w:rsid w:val="00B06E2E"/>
    <w:rsid w:val="00B06E3E"/>
    <w:rsid w:val="00B06EE0"/>
    <w:rsid w:val="00B0755C"/>
    <w:rsid w:val="00B07AB5"/>
    <w:rsid w:val="00B07BC7"/>
    <w:rsid w:val="00B07C96"/>
    <w:rsid w:val="00B1105E"/>
    <w:rsid w:val="00B110F9"/>
    <w:rsid w:val="00B1194F"/>
    <w:rsid w:val="00B11957"/>
    <w:rsid w:val="00B11CE2"/>
    <w:rsid w:val="00B128CA"/>
    <w:rsid w:val="00B13CFF"/>
    <w:rsid w:val="00B13D2F"/>
    <w:rsid w:val="00B13DCD"/>
    <w:rsid w:val="00B1423D"/>
    <w:rsid w:val="00B15762"/>
    <w:rsid w:val="00B1634A"/>
    <w:rsid w:val="00B1744B"/>
    <w:rsid w:val="00B174D2"/>
    <w:rsid w:val="00B174FE"/>
    <w:rsid w:val="00B176A2"/>
    <w:rsid w:val="00B17BCD"/>
    <w:rsid w:val="00B2034F"/>
    <w:rsid w:val="00B206EA"/>
    <w:rsid w:val="00B20E83"/>
    <w:rsid w:val="00B2231B"/>
    <w:rsid w:val="00B22386"/>
    <w:rsid w:val="00B2311C"/>
    <w:rsid w:val="00B235B2"/>
    <w:rsid w:val="00B243CF"/>
    <w:rsid w:val="00B24C49"/>
    <w:rsid w:val="00B24EE4"/>
    <w:rsid w:val="00B24EE7"/>
    <w:rsid w:val="00B253E3"/>
    <w:rsid w:val="00B25609"/>
    <w:rsid w:val="00B259F8"/>
    <w:rsid w:val="00B26189"/>
    <w:rsid w:val="00B2627A"/>
    <w:rsid w:val="00B26BF0"/>
    <w:rsid w:val="00B272A1"/>
    <w:rsid w:val="00B30733"/>
    <w:rsid w:val="00B30CBB"/>
    <w:rsid w:val="00B30E98"/>
    <w:rsid w:val="00B30ECB"/>
    <w:rsid w:val="00B310AA"/>
    <w:rsid w:val="00B31926"/>
    <w:rsid w:val="00B31935"/>
    <w:rsid w:val="00B31D05"/>
    <w:rsid w:val="00B31E6A"/>
    <w:rsid w:val="00B3257B"/>
    <w:rsid w:val="00B33864"/>
    <w:rsid w:val="00B33C72"/>
    <w:rsid w:val="00B3426D"/>
    <w:rsid w:val="00B342AC"/>
    <w:rsid w:val="00B347A0"/>
    <w:rsid w:val="00B348DE"/>
    <w:rsid w:val="00B348EA"/>
    <w:rsid w:val="00B34A30"/>
    <w:rsid w:val="00B34EA3"/>
    <w:rsid w:val="00B354DD"/>
    <w:rsid w:val="00B363DA"/>
    <w:rsid w:val="00B369CB"/>
    <w:rsid w:val="00B372DD"/>
    <w:rsid w:val="00B37540"/>
    <w:rsid w:val="00B3768B"/>
    <w:rsid w:val="00B37928"/>
    <w:rsid w:val="00B37E9B"/>
    <w:rsid w:val="00B40243"/>
    <w:rsid w:val="00B40939"/>
    <w:rsid w:val="00B40995"/>
    <w:rsid w:val="00B409E3"/>
    <w:rsid w:val="00B40CF5"/>
    <w:rsid w:val="00B40D5F"/>
    <w:rsid w:val="00B40E32"/>
    <w:rsid w:val="00B411D7"/>
    <w:rsid w:val="00B4124D"/>
    <w:rsid w:val="00B42FD9"/>
    <w:rsid w:val="00B43829"/>
    <w:rsid w:val="00B44082"/>
    <w:rsid w:val="00B4413E"/>
    <w:rsid w:val="00B450F7"/>
    <w:rsid w:val="00B45218"/>
    <w:rsid w:val="00B452DF"/>
    <w:rsid w:val="00B4568B"/>
    <w:rsid w:val="00B47199"/>
    <w:rsid w:val="00B471DB"/>
    <w:rsid w:val="00B50981"/>
    <w:rsid w:val="00B51362"/>
    <w:rsid w:val="00B51D11"/>
    <w:rsid w:val="00B5307D"/>
    <w:rsid w:val="00B53239"/>
    <w:rsid w:val="00B53698"/>
    <w:rsid w:val="00B53888"/>
    <w:rsid w:val="00B53C24"/>
    <w:rsid w:val="00B53EB0"/>
    <w:rsid w:val="00B544A7"/>
    <w:rsid w:val="00B54555"/>
    <w:rsid w:val="00B549CE"/>
    <w:rsid w:val="00B55A90"/>
    <w:rsid w:val="00B55EB4"/>
    <w:rsid w:val="00B5624E"/>
    <w:rsid w:val="00B56A64"/>
    <w:rsid w:val="00B56BBF"/>
    <w:rsid w:val="00B56D83"/>
    <w:rsid w:val="00B56FDC"/>
    <w:rsid w:val="00B5762E"/>
    <w:rsid w:val="00B57967"/>
    <w:rsid w:val="00B57EB6"/>
    <w:rsid w:val="00B57F4B"/>
    <w:rsid w:val="00B6110C"/>
    <w:rsid w:val="00B61245"/>
    <w:rsid w:val="00B6190F"/>
    <w:rsid w:val="00B61BE4"/>
    <w:rsid w:val="00B63CB5"/>
    <w:rsid w:val="00B63D6B"/>
    <w:rsid w:val="00B643AA"/>
    <w:rsid w:val="00B64597"/>
    <w:rsid w:val="00B65233"/>
    <w:rsid w:val="00B653FF"/>
    <w:rsid w:val="00B659C8"/>
    <w:rsid w:val="00B65C37"/>
    <w:rsid w:val="00B65FAB"/>
    <w:rsid w:val="00B6605C"/>
    <w:rsid w:val="00B66B59"/>
    <w:rsid w:val="00B66C92"/>
    <w:rsid w:val="00B6708C"/>
    <w:rsid w:val="00B679FA"/>
    <w:rsid w:val="00B67B53"/>
    <w:rsid w:val="00B70000"/>
    <w:rsid w:val="00B7054B"/>
    <w:rsid w:val="00B70718"/>
    <w:rsid w:val="00B7181C"/>
    <w:rsid w:val="00B719C0"/>
    <w:rsid w:val="00B71B6F"/>
    <w:rsid w:val="00B72CE3"/>
    <w:rsid w:val="00B72FA6"/>
    <w:rsid w:val="00B735E9"/>
    <w:rsid w:val="00B737A9"/>
    <w:rsid w:val="00B7388C"/>
    <w:rsid w:val="00B73BEA"/>
    <w:rsid w:val="00B73CF8"/>
    <w:rsid w:val="00B743F9"/>
    <w:rsid w:val="00B7462A"/>
    <w:rsid w:val="00B74FDD"/>
    <w:rsid w:val="00B75669"/>
    <w:rsid w:val="00B76C00"/>
    <w:rsid w:val="00B779F7"/>
    <w:rsid w:val="00B808DB"/>
    <w:rsid w:val="00B80E22"/>
    <w:rsid w:val="00B8153A"/>
    <w:rsid w:val="00B81A3B"/>
    <w:rsid w:val="00B82231"/>
    <w:rsid w:val="00B83144"/>
    <w:rsid w:val="00B8398B"/>
    <w:rsid w:val="00B83E7E"/>
    <w:rsid w:val="00B83F72"/>
    <w:rsid w:val="00B8429E"/>
    <w:rsid w:val="00B84617"/>
    <w:rsid w:val="00B850D4"/>
    <w:rsid w:val="00B85B15"/>
    <w:rsid w:val="00B8623B"/>
    <w:rsid w:val="00B86C54"/>
    <w:rsid w:val="00B86E25"/>
    <w:rsid w:val="00B874BF"/>
    <w:rsid w:val="00B877C0"/>
    <w:rsid w:val="00B90964"/>
    <w:rsid w:val="00B90995"/>
    <w:rsid w:val="00B90A32"/>
    <w:rsid w:val="00B90BD3"/>
    <w:rsid w:val="00B9171C"/>
    <w:rsid w:val="00B91766"/>
    <w:rsid w:val="00B917E6"/>
    <w:rsid w:val="00B91DA2"/>
    <w:rsid w:val="00B91DF0"/>
    <w:rsid w:val="00B925ED"/>
    <w:rsid w:val="00B926AB"/>
    <w:rsid w:val="00B92A5C"/>
    <w:rsid w:val="00B92AF1"/>
    <w:rsid w:val="00B930EE"/>
    <w:rsid w:val="00B93667"/>
    <w:rsid w:val="00B937CE"/>
    <w:rsid w:val="00B938ED"/>
    <w:rsid w:val="00B94B2B"/>
    <w:rsid w:val="00B94CEB"/>
    <w:rsid w:val="00B954CE"/>
    <w:rsid w:val="00B95865"/>
    <w:rsid w:val="00B96020"/>
    <w:rsid w:val="00B966E4"/>
    <w:rsid w:val="00B97595"/>
    <w:rsid w:val="00BA014E"/>
    <w:rsid w:val="00BA0E89"/>
    <w:rsid w:val="00BA1B76"/>
    <w:rsid w:val="00BA2A00"/>
    <w:rsid w:val="00BA2CB9"/>
    <w:rsid w:val="00BA2F15"/>
    <w:rsid w:val="00BA3617"/>
    <w:rsid w:val="00BA4242"/>
    <w:rsid w:val="00BA4443"/>
    <w:rsid w:val="00BA44F3"/>
    <w:rsid w:val="00BA46AC"/>
    <w:rsid w:val="00BA4733"/>
    <w:rsid w:val="00BA4F78"/>
    <w:rsid w:val="00BA51F4"/>
    <w:rsid w:val="00BA684B"/>
    <w:rsid w:val="00BA72A5"/>
    <w:rsid w:val="00BA73B7"/>
    <w:rsid w:val="00BA73F4"/>
    <w:rsid w:val="00BA78C3"/>
    <w:rsid w:val="00BA7A46"/>
    <w:rsid w:val="00BA7BA9"/>
    <w:rsid w:val="00BB05A8"/>
    <w:rsid w:val="00BB09AF"/>
    <w:rsid w:val="00BB1161"/>
    <w:rsid w:val="00BB3A37"/>
    <w:rsid w:val="00BB40F8"/>
    <w:rsid w:val="00BB46C7"/>
    <w:rsid w:val="00BB4F0B"/>
    <w:rsid w:val="00BB5ADC"/>
    <w:rsid w:val="00BB5C92"/>
    <w:rsid w:val="00BB5CC9"/>
    <w:rsid w:val="00BB6B55"/>
    <w:rsid w:val="00BB6CB1"/>
    <w:rsid w:val="00BB6D88"/>
    <w:rsid w:val="00BB6E20"/>
    <w:rsid w:val="00BB70A4"/>
    <w:rsid w:val="00BB732A"/>
    <w:rsid w:val="00BB778D"/>
    <w:rsid w:val="00BB7A3A"/>
    <w:rsid w:val="00BB7F80"/>
    <w:rsid w:val="00BC00F7"/>
    <w:rsid w:val="00BC0269"/>
    <w:rsid w:val="00BC075A"/>
    <w:rsid w:val="00BC119B"/>
    <w:rsid w:val="00BC1C20"/>
    <w:rsid w:val="00BC1EA1"/>
    <w:rsid w:val="00BC27E4"/>
    <w:rsid w:val="00BC32D6"/>
    <w:rsid w:val="00BC368C"/>
    <w:rsid w:val="00BC4502"/>
    <w:rsid w:val="00BC4615"/>
    <w:rsid w:val="00BC4BF3"/>
    <w:rsid w:val="00BC52E7"/>
    <w:rsid w:val="00BC5357"/>
    <w:rsid w:val="00BC5A46"/>
    <w:rsid w:val="00BC5E57"/>
    <w:rsid w:val="00BC6B26"/>
    <w:rsid w:val="00BC77FD"/>
    <w:rsid w:val="00BC799D"/>
    <w:rsid w:val="00BD188E"/>
    <w:rsid w:val="00BD1CBE"/>
    <w:rsid w:val="00BD1D7F"/>
    <w:rsid w:val="00BD20BC"/>
    <w:rsid w:val="00BD2934"/>
    <w:rsid w:val="00BD2D1E"/>
    <w:rsid w:val="00BD3BAD"/>
    <w:rsid w:val="00BD3F5D"/>
    <w:rsid w:val="00BD4139"/>
    <w:rsid w:val="00BD421C"/>
    <w:rsid w:val="00BD430D"/>
    <w:rsid w:val="00BD45A9"/>
    <w:rsid w:val="00BD47E8"/>
    <w:rsid w:val="00BD4F78"/>
    <w:rsid w:val="00BD5354"/>
    <w:rsid w:val="00BD55DD"/>
    <w:rsid w:val="00BD6451"/>
    <w:rsid w:val="00BD67A2"/>
    <w:rsid w:val="00BD68DD"/>
    <w:rsid w:val="00BD6E07"/>
    <w:rsid w:val="00BD742A"/>
    <w:rsid w:val="00BD798F"/>
    <w:rsid w:val="00BD79CA"/>
    <w:rsid w:val="00BD7D1D"/>
    <w:rsid w:val="00BE028C"/>
    <w:rsid w:val="00BE086E"/>
    <w:rsid w:val="00BE0CDE"/>
    <w:rsid w:val="00BE187C"/>
    <w:rsid w:val="00BE189C"/>
    <w:rsid w:val="00BE2434"/>
    <w:rsid w:val="00BE28F0"/>
    <w:rsid w:val="00BE2A49"/>
    <w:rsid w:val="00BE316E"/>
    <w:rsid w:val="00BE3815"/>
    <w:rsid w:val="00BE5028"/>
    <w:rsid w:val="00BE50C5"/>
    <w:rsid w:val="00BE54B3"/>
    <w:rsid w:val="00BE58C8"/>
    <w:rsid w:val="00BE58EB"/>
    <w:rsid w:val="00BE5AA1"/>
    <w:rsid w:val="00BE5DBB"/>
    <w:rsid w:val="00BE62C7"/>
    <w:rsid w:val="00BE65DB"/>
    <w:rsid w:val="00BE6E7E"/>
    <w:rsid w:val="00BE7228"/>
    <w:rsid w:val="00BE77CF"/>
    <w:rsid w:val="00BE7922"/>
    <w:rsid w:val="00BF0003"/>
    <w:rsid w:val="00BF02E5"/>
    <w:rsid w:val="00BF0369"/>
    <w:rsid w:val="00BF0944"/>
    <w:rsid w:val="00BF1154"/>
    <w:rsid w:val="00BF1242"/>
    <w:rsid w:val="00BF1B7B"/>
    <w:rsid w:val="00BF1C90"/>
    <w:rsid w:val="00BF1D48"/>
    <w:rsid w:val="00BF1E20"/>
    <w:rsid w:val="00BF2203"/>
    <w:rsid w:val="00BF2AAC"/>
    <w:rsid w:val="00BF38C0"/>
    <w:rsid w:val="00BF3DDD"/>
    <w:rsid w:val="00BF47C5"/>
    <w:rsid w:val="00BF5E7B"/>
    <w:rsid w:val="00BF6040"/>
    <w:rsid w:val="00BF65E3"/>
    <w:rsid w:val="00BF6902"/>
    <w:rsid w:val="00BF6AF4"/>
    <w:rsid w:val="00BF70E5"/>
    <w:rsid w:val="00BF7149"/>
    <w:rsid w:val="00C006C7"/>
    <w:rsid w:val="00C00F72"/>
    <w:rsid w:val="00C0108A"/>
    <w:rsid w:val="00C0159D"/>
    <w:rsid w:val="00C0170F"/>
    <w:rsid w:val="00C0252F"/>
    <w:rsid w:val="00C03EBB"/>
    <w:rsid w:val="00C042A9"/>
    <w:rsid w:val="00C0471C"/>
    <w:rsid w:val="00C055ED"/>
    <w:rsid w:val="00C05E94"/>
    <w:rsid w:val="00C06507"/>
    <w:rsid w:val="00C06BC1"/>
    <w:rsid w:val="00C06C1C"/>
    <w:rsid w:val="00C06FE4"/>
    <w:rsid w:val="00C0711B"/>
    <w:rsid w:val="00C07C50"/>
    <w:rsid w:val="00C10057"/>
    <w:rsid w:val="00C10294"/>
    <w:rsid w:val="00C1038F"/>
    <w:rsid w:val="00C10CC7"/>
    <w:rsid w:val="00C10F95"/>
    <w:rsid w:val="00C117CB"/>
    <w:rsid w:val="00C12A44"/>
    <w:rsid w:val="00C12E8E"/>
    <w:rsid w:val="00C133FA"/>
    <w:rsid w:val="00C13CCA"/>
    <w:rsid w:val="00C145B0"/>
    <w:rsid w:val="00C14719"/>
    <w:rsid w:val="00C1483E"/>
    <w:rsid w:val="00C14B73"/>
    <w:rsid w:val="00C15267"/>
    <w:rsid w:val="00C15554"/>
    <w:rsid w:val="00C1558F"/>
    <w:rsid w:val="00C1595D"/>
    <w:rsid w:val="00C15A0B"/>
    <w:rsid w:val="00C160D0"/>
    <w:rsid w:val="00C16306"/>
    <w:rsid w:val="00C16E9E"/>
    <w:rsid w:val="00C1777C"/>
    <w:rsid w:val="00C17B24"/>
    <w:rsid w:val="00C20055"/>
    <w:rsid w:val="00C203FC"/>
    <w:rsid w:val="00C204B0"/>
    <w:rsid w:val="00C20795"/>
    <w:rsid w:val="00C207A4"/>
    <w:rsid w:val="00C207EB"/>
    <w:rsid w:val="00C20804"/>
    <w:rsid w:val="00C208DD"/>
    <w:rsid w:val="00C20F66"/>
    <w:rsid w:val="00C210DE"/>
    <w:rsid w:val="00C213EC"/>
    <w:rsid w:val="00C215CD"/>
    <w:rsid w:val="00C21972"/>
    <w:rsid w:val="00C224AB"/>
    <w:rsid w:val="00C225A3"/>
    <w:rsid w:val="00C22E8C"/>
    <w:rsid w:val="00C22FCF"/>
    <w:rsid w:val="00C23C60"/>
    <w:rsid w:val="00C24338"/>
    <w:rsid w:val="00C24430"/>
    <w:rsid w:val="00C24484"/>
    <w:rsid w:val="00C2498E"/>
    <w:rsid w:val="00C24F5E"/>
    <w:rsid w:val="00C25006"/>
    <w:rsid w:val="00C25089"/>
    <w:rsid w:val="00C254F1"/>
    <w:rsid w:val="00C25C41"/>
    <w:rsid w:val="00C25F57"/>
    <w:rsid w:val="00C266D9"/>
    <w:rsid w:val="00C26DEC"/>
    <w:rsid w:val="00C30340"/>
    <w:rsid w:val="00C31130"/>
    <w:rsid w:val="00C31C35"/>
    <w:rsid w:val="00C31E63"/>
    <w:rsid w:val="00C3278D"/>
    <w:rsid w:val="00C32F6B"/>
    <w:rsid w:val="00C34412"/>
    <w:rsid w:val="00C35039"/>
    <w:rsid w:val="00C3519D"/>
    <w:rsid w:val="00C35463"/>
    <w:rsid w:val="00C355B7"/>
    <w:rsid w:val="00C35CF6"/>
    <w:rsid w:val="00C36334"/>
    <w:rsid w:val="00C36B44"/>
    <w:rsid w:val="00C36DA1"/>
    <w:rsid w:val="00C37451"/>
    <w:rsid w:val="00C37600"/>
    <w:rsid w:val="00C37A08"/>
    <w:rsid w:val="00C406F0"/>
    <w:rsid w:val="00C40C5C"/>
    <w:rsid w:val="00C41AA6"/>
    <w:rsid w:val="00C41F0D"/>
    <w:rsid w:val="00C4205F"/>
    <w:rsid w:val="00C42EAC"/>
    <w:rsid w:val="00C42F3A"/>
    <w:rsid w:val="00C4355E"/>
    <w:rsid w:val="00C439F2"/>
    <w:rsid w:val="00C43C01"/>
    <w:rsid w:val="00C43F12"/>
    <w:rsid w:val="00C43FF7"/>
    <w:rsid w:val="00C44621"/>
    <w:rsid w:val="00C4474B"/>
    <w:rsid w:val="00C45054"/>
    <w:rsid w:val="00C452E2"/>
    <w:rsid w:val="00C45E38"/>
    <w:rsid w:val="00C460A6"/>
    <w:rsid w:val="00C460B7"/>
    <w:rsid w:val="00C46115"/>
    <w:rsid w:val="00C46211"/>
    <w:rsid w:val="00C464E0"/>
    <w:rsid w:val="00C46553"/>
    <w:rsid w:val="00C46599"/>
    <w:rsid w:val="00C46BBC"/>
    <w:rsid w:val="00C46C13"/>
    <w:rsid w:val="00C50470"/>
    <w:rsid w:val="00C505AA"/>
    <w:rsid w:val="00C50B42"/>
    <w:rsid w:val="00C50BAD"/>
    <w:rsid w:val="00C5155A"/>
    <w:rsid w:val="00C516DC"/>
    <w:rsid w:val="00C516E6"/>
    <w:rsid w:val="00C51704"/>
    <w:rsid w:val="00C51D25"/>
    <w:rsid w:val="00C5284D"/>
    <w:rsid w:val="00C528EE"/>
    <w:rsid w:val="00C52A61"/>
    <w:rsid w:val="00C549FB"/>
    <w:rsid w:val="00C54CDC"/>
    <w:rsid w:val="00C54E25"/>
    <w:rsid w:val="00C55211"/>
    <w:rsid w:val="00C5528E"/>
    <w:rsid w:val="00C55327"/>
    <w:rsid w:val="00C561ED"/>
    <w:rsid w:val="00C563C3"/>
    <w:rsid w:val="00C579C5"/>
    <w:rsid w:val="00C57D58"/>
    <w:rsid w:val="00C6002A"/>
    <w:rsid w:val="00C6061A"/>
    <w:rsid w:val="00C609C5"/>
    <w:rsid w:val="00C60E45"/>
    <w:rsid w:val="00C6107B"/>
    <w:rsid w:val="00C610ED"/>
    <w:rsid w:val="00C61665"/>
    <w:rsid w:val="00C6176D"/>
    <w:rsid w:val="00C61912"/>
    <w:rsid w:val="00C61F2B"/>
    <w:rsid w:val="00C62464"/>
    <w:rsid w:val="00C62BBB"/>
    <w:rsid w:val="00C63227"/>
    <w:rsid w:val="00C642E0"/>
    <w:rsid w:val="00C646D7"/>
    <w:rsid w:val="00C64CB7"/>
    <w:rsid w:val="00C64E80"/>
    <w:rsid w:val="00C6512F"/>
    <w:rsid w:val="00C6588F"/>
    <w:rsid w:val="00C65B07"/>
    <w:rsid w:val="00C65EDB"/>
    <w:rsid w:val="00C66732"/>
    <w:rsid w:val="00C6687B"/>
    <w:rsid w:val="00C6689E"/>
    <w:rsid w:val="00C66FF1"/>
    <w:rsid w:val="00C673AD"/>
    <w:rsid w:val="00C678A8"/>
    <w:rsid w:val="00C67933"/>
    <w:rsid w:val="00C67DB3"/>
    <w:rsid w:val="00C70011"/>
    <w:rsid w:val="00C7011A"/>
    <w:rsid w:val="00C70606"/>
    <w:rsid w:val="00C70E69"/>
    <w:rsid w:val="00C71479"/>
    <w:rsid w:val="00C71A88"/>
    <w:rsid w:val="00C71B33"/>
    <w:rsid w:val="00C71F94"/>
    <w:rsid w:val="00C7264E"/>
    <w:rsid w:val="00C72703"/>
    <w:rsid w:val="00C72C1B"/>
    <w:rsid w:val="00C73A85"/>
    <w:rsid w:val="00C73ED2"/>
    <w:rsid w:val="00C740B7"/>
    <w:rsid w:val="00C74516"/>
    <w:rsid w:val="00C74520"/>
    <w:rsid w:val="00C74B14"/>
    <w:rsid w:val="00C74CDD"/>
    <w:rsid w:val="00C7505D"/>
    <w:rsid w:val="00C75131"/>
    <w:rsid w:val="00C7651C"/>
    <w:rsid w:val="00C771E2"/>
    <w:rsid w:val="00C80848"/>
    <w:rsid w:val="00C80913"/>
    <w:rsid w:val="00C80941"/>
    <w:rsid w:val="00C8097B"/>
    <w:rsid w:val="00C809F1"/>
    <w:rsid w:val="00C81211"/>
    <w:rsid w:val="00C81995"/>
    <w:rsid w:val="00C81C26"/>
    <w:rsid w:val="00C81DD1"/>
    <w:rsid w:val="00C81F0C"/>
    <w:rsid w:val="00C8268A"/>
    <w:rsid w:val="00C8288D"/>
    <w:rsid w:val="00C82D59"/>
    <w:rsid w:val="00C82E33"/>
    <w:rsid w:val="00C83306"/>
    <w:rsid w:val="00C838E3"/>
    <w:rsid w:val="00C83A61"/>
    <w:rsid w:val="00C851E0"/>
    <w:rsid w:val="00C856B5"/>
    <w:rsid w:val="00C8593C"/>
    <w:rsid w:val="00C861B7"/>
    <w:rsid w:val="00C865FC"/>
    <w:rsid w:val="00C866F0"/>
    <w:rsid w:val="00C86BEA"/>
    <w:rsid w:val="00C87185"/>
    <w:rsid w:val="00C876CD"/>
    <w:rsid w:val="00C9003D"/>
    <w:rsid w:val="00C90088"/>
    <w:rsid w:val="00C90842"/>
    <w:rsid w:val="00C90BF3"/>
    <w:rsid w:val="00C90E46"/>
    <w:rsid w:val="00C91DC7"/>
    <w:rsid w:val="00C923F7"/>
    <w:rsid w:val="00C929AA"/>
    <w:rsid w:val="00C92BC5"/>
    <w:rsid w:val="00C93124"/>
    <w:rsid w:val="00C93796"/>
    <w:rsid w:val="00C93B90"/>
    <w:rsid w:val="00C942B9"/>
    <w:rsid w:val="00C946B6"/>
    <w:rsid w:val="00C957A2"/>
    <w:rsid w:val="00C95C65"/>
    <w:rsid w:val="00C95F7A"/>
    <w:rsid w:val="00C9618C"/>
    <w:rsid w:val="00C9674B"/>
    <w:rsid w:val="00C96C9F"/>
    <w:rsid w:val="00C9735E"/>
    <w:rsid w:val="00CA04D6"/>
    <w:rsid w:val="00CA15FC"/>
    <w:rsid w:val="00CA212A"/>
    <w:rsid w:val="00CA2C7A"/>
    <w:rsid w:val="00CA2DB8"/>
    <w:rsid w:val="00CA360D"/>
    <w:rsid w:val="00CA3BEE"/>
    <w:rsid w:val="00CA40EF"/>
    <w:rsid w:val="00CA4BC3"/>
    <w:rsid w:val="00CA4C75"/>
    <w:rsid w:val="00CA503E"/>
    <w:rsid w:val="00CA518F"/>
    <w:rsid w:val="00CA58A9"/>
    <w:rsid w:val="00CA5D72"/>
    <w:rsid w:val="00CA6523"/>
    <w:rsid w:val="00CA6686"/>
    <w:rsid w:val="00CA7C1B"/>
    <w:rsid w:val="00CB0114"/>
    <w:rsid w:val="00CB0C8A"/>
    <w:rsid w:val="00CB0F51"/>
    <w:rsid w:val="00CB1569"/>
    <w:rsid w:val="00CB2C14"/>
    <w:rsid w:val="00CB3269"/>
    <w:rsid w:val="00CB3677"/>
    <w:rsid w:val="00CB395B"/>
    <w:rsid w:val="00CB404A"/>
    <w:rsid w:val="00CB4948"/>
    <w:rsid w:val="00CB54DB"/>
    <w:rsid w:val="00CB54F8"/>
    <w:rsid w:val="00CB5EEE"/>
    <w:rsid w:val="00CB728D"/>
    <w:rsid w:val="00CB7D87"/>
    <w:rsid w:val="00CBE82F"/>
    <w:rsid w:val="00CC04B6"/>
    <w:rsid w:val="00CC0A20"/>
    <w:rsid w:val="00CC0C81"/>
    <w:rsid w:val="00CC0D22"/>
    <w:rsid w:val="00CC0DD4"/>
    <w:rsid w:val="00CC1293"/>
    <w:rsid w:val="00CC155D"/>
    <w:rsid w:val="00CC169E"/>
    <w:rsid w:val="00CC188C"/>
    <w:rsid w:val="00CC211B"/>
    <w:rsid w:val="00CC2C20"/>
    <w:rsid w:val="00CC2CE1"/>
    <w:rsid w:val="00CC461D"/>
    <w:rsid w:val="00CC48CD"/>
    <w:rsid w:val="00CC49FC"/>
    <w:rsid w:val="00CC4E1B"/>
    <w:rsid w:val="00CC5F5B"/>
    <w:rsid w:val="00CC65D9"/>
    <w:rsid w:val="00CD0D5E"/>
    <w:rsid w:val="00CD1AF7"/>
    <w:rsid w:val="00CD2E93"/>
    <w:rsid w:val="00CD2EEF"/>
    <w:rsid w:val="00CD4277"/>
    <w:rsid w:val="00CD467C"/>
    <w:rsid w:val="00CD4CC5"/>
    <w:rsid w:val="00CD4DD6"/>
    <w:rsid w:val="00CD52DA"/>
    <w:rsid w:val="00CD5F68"/>
    <w:rsid w:val="00CD6AB4"/>
    <w:rsid w:val="00CD6DFD"/>
    <w:rsid w:val="00CD70AC"/>
    <w:rsid w:val="00CD71E4"/>
    <w:rsid w:val="00CD7549"/>
    <w:rsid w:val="00CD7745"/>
    <w:rsid w:val="00CE02D1"/>
    <w:rsid w:val="00CE04A4"/>
    <w:rsid w:val="00CE0796"/>
    <w:rsid w:val="00CE07D0"/>
    <w:rsid w:val="00CE113D"/>
    <w:rsid w:val="00CE1186"/>
    <w:rsid w:val="00CE189E"/>
    <w:rsid w:val="00CE1E18"/>
    <w:rsid w:val="00CE2BE4"/>
    <w:rsid w:val="00CE316E"/>
    <w:rsid w:val="00CE325F"/>
    <w:rsid w:val="00CE390B"/>
    <w:rsid w:val="00CE43C7"/>
    <w:rsid w:val="00CE4C2D"/>
    <w:rsid w:val="00CE5228"/>
    <w:rsid w:val="00CE5A14"/>
    <w:rsid w:val="00CE5BDD"/>
    <w:rsid w:val="00CE5E43"/>
    <w:rsid w:val="00CE63FF"/>
    <w:rsid w:val="00CE6690"/>
    <w:rsid w:val="00CE6F5C"/>
    <w:rsid w:val="00CE7C0D"/>
    <w:rsid w:val="00CF05AA"/>
    <w:rsid w:val="00CF0B99"/>
    <w:rsid w:val="00CF0D74"/>
    <w:rsid w:val="00CF1109"/>
    <w:rsid w:val="00CF16E3"/>
    <w:rsid w:val="00CF2B67"/>
    <w:rsid w:val="00CF2D02"/>
    <w:rsid w:val="00CF2D9A"/>
    <w:rsid w:val="00CF3C9D"/>
    <w:rsid w:val="00CF416B"/>
    <w:rsid w:val="00CF43ED"/>
    <w:rsid w:val="00CF477A"/>
    <w:rsid w:val="00CF4D93"/>
    <w:rsid w:val="00CF4DDD"/>
    <w:rsid w:val="00CF50CA"/>
    <w:rsid w:val="00CF5731"/>
    <w:rsid w:val="00CF5B3C"/>
    <w:rsid w:val="00CF77A3"/>
    <w:rsid w:val="00D00468"/>
    <w:rsid w:val="00D00970"/>
    <w:rsid w:val="00D00BB6"/>
    <w:rsid w:val="00D010FF"/>
    <w:rsid w:val="00D01CC5"/>
    <w:rsid w:val="00D01DDD"/>
    <w:rsid w:val="00D02FAF"/>
    <w:rsid w:val="00D0304B"/>
    <w:rsid w:val="00D0393D"/>
    <w:rsid w:val="00D03A90"/>
    <w:rsid w:val="00D042BA"/>
    <w:rsid w:val="00D04851"/>
    <w:rsid w:val="00D049EA"/>
    <w:rsid w:val="00D052C0"/>
    <w:rsid w:val="00D05348"/>
    <w:rsid w:val="00D0593A"/>
    <w:rsid w:val="00D05F5D"/>
    <w:rsid w:val="00D07AE5"/>
    <w:rsid w:val="00D07FAA"/>
    <w:rsid w:val="00D10679"/>
    <w:rsid w:val="00D106C0"/>
    <w:rsid w:val="00D11B2D"/>
    <w:rsid w:val="00D12FFC"/>
    <w:rsid w:val="00D14502"/>
    <w:rsid w:val="00D14536"/>
    <w:rsid w:val="00D145F8"/>
    <w:rsid w:val="00D14795"/>
    <w:rsid w:val="00D14827"/>
    <w:rsid w:val="00D153B7"/>
    <w:rsid w:val="00D15547"/>
    <w:rsid w:val="00D165A2"/>
    <w:rsid w:val="00D16666"/>
    <w:rsid w:val="00D174D5"/>
    <w:rsid w:val="00D1758F"/>
    <w:rsid w:val="00D1774B"/>
    <w:rsid w:val="00D17899"/>
    <w:rsid w:val="00D17CDE"/>
    <w:rsid w:val="00D2072C"/>
    <w:rsid w:val="00D21236"/>
    <w:rsid w:val="00D213AC"/>
    <w:rsid w:val="00D21AD1"/>
    <w:rsid w:val="00D21EC4"/>
    <w:rsid w:val="00D21F87"/>
    <w:rsid w:val="00D222AB"/>
    <w:rsid w:val="00D2238B"/>
    <w:rsid w:val="00D22687"/>
    <w:rsid w:val="00D22BCC"/>
    <w:rsid w:val="00D22D54"/>
    <w:rsid w:val="00D22DA5"/>
    <w:rsid w:val="00D23E59"/>
    <w:rsid w:val="00D23F88"/>
    <w:rsid w:val="00D243D1"/>
    <w:rsid w:val="00D24A43"/>
    <w:rsid w:val="00D24B52"/>
    <w:rsid w:val="00D24CAF"/>
    <w:rsid w:val="00D25638"/>
    <w:rsid w:val="00D25836"/>
    <w:rsid w:val="00D267A4"/>
    <w:rsid w:val="00D2696C"/>
    <w:rsid w:val="00D26B47"/>
    <w:rsid w:val="00D26B4B"/>
    <w:rsid w:val="00D2714D"/>
    <w:rsid w:val="00D276A2"/>
    <w:rsid w:val="00D2FEE3"/>
    <w:rsid w:val="00D30696"/>
    <w:rsid w:val="00D30873"/>
    <w:rsid w:val="00D308BD"/>
    <w:rsid w:val="00D31353"/>
    <w:rsid w:val="00D31C82"/>
    <w:rsid w:val="00D31D48"/>
    <w:rsid w:val="00D3264A"/>
    <w:rsid w:val="00D327D4"/>
    <w:rsid w:val="00D329C1"/>
    <w:rsid w:val="00D32C06"/>
    <w:rsid w:val="00D330B5"/>
    <w:rsid w:val="00D333A8"/>
    <w:rsid w:val="00D33BA6"/>
    <w:rsid w:val="00D34B96"/>
    <w:rsid w:val="00D35861"/>
    <w:rsid w:val="00D35EB0"/>
    <w:rsid w:val="00D360FC"/>
    <w:rsid w:val="00D36993"/>
    <w:rsid w:val="00D40912"/>
    <w:rsid w:val="00D40A41"/>
    <w:rsid w:val="00D40D38"/>
    <w:rsid w:val="00D41174"/>
    <w:rsid w:val="00D41A49"/>
    <w:rsid w:val="00D41CDD"/>
    <w:rsid w:val="00D420B6"/>
    <w:rsid w:val="00D42470"/>
    <w:rsid w:val="00D42954"/>
    <w:rsid w:val="00D430F4"/>
    <w:rsid w:val="00D43460"/>
    <w:rsid w:val="00D444B5"/>
    <w:rsid w:val="00D44554"/>
    <w:rsid w:val="00D452E0"/>
    <w:rsid w:val="00D462A5"/>
    <w:rsid w:val="00D4762D"/>
    <w:rsid w:val="00D478DA"/>
    <w:rsid w:val="00D47B1D"/>
    <w:rsid w:val="00D47B92"/>
    <w:rsid w:val="00D51F89"/>
    <w:rsid w:val="00D5270E"/>
    <w:rsid w:val="00D531D6"/>
    <w:rsid w:val="00D541AF"/>
    <w:rsid w:val="00D544BB"/>
    <w:rsid w:val="00D55864"/>
    <w:rsid w:val="00D563B4"/>
    <w:rsid w:val="00D56924"/>
    <w:rsid w:val="00D56D28"/>
    <w:rsid w:val="00D56E13"/>
    <w:rsid w:val="00D60B63"/>
    <w:rsid w:val="00D60DA6"/>
    <w:rsid w:val="00D615C2"/>
    <w:rsid w:val="00D6233B"/>
    <w:rsid w:val="00D63227"/>
    <w:rsid w:val="00D635E6"/>
    <w:rsid w:val="00D63EE2"/>
    <w:rsid w:val="00D64144"/>
    <w:rsid w:val="00D66486"/>
    <w:rsid w:val="00D668B6"/>
    <w:rsid w:val="00D70034"/>
    <w:rsid w:val="00D7010C"/>
    <w:rsid w:val="00D711EC"/>
    <w:rsid w:val="00D71697"/>
    <w:rsid w:val="00D71A39"/>
    <w:rsid w:val="00D71E31"/>
    <w:rsid w:val="00D72C61"/>
    <w:rsid w:val="00D733BD"/>
    <w:rsid w:val="00D7346A"/>
    <w:rsid w:val="00D7365D"/>
    <w:rsid w:val="00D74159"/>
    <w:rsid w:val="00D757E0"/>
    <w:rsid w:val="00D75DDB"/>
    <w:rsid w:val="00D76164"/>
    <w:rsid w:val="00D77145"/>
    <w:rsid w:val="00D8050F"/>
    <w:rsid w:val="00D806C3"/>
    <w:rsid w:val="00D80A11"/>
    <w:rsid w:val="00D80F62"/>
    <w:rsid w:val="00D81667"/>
    <w:rsid w:val="00D8185A"/>
    <w:rsid w:val="00D81AF2"/>
    <w:rsid w:val="00D82417"/>
    <w:rsid w:val="00D82B8D"/>
    <w:rsid w:val="00D84195"/>
    <w:rsid w:val="00D84EEC"/>
    <w:rsid w:val="00D85321"/>
    <w:rsid w:val="00D8539E"/>
    <w:rsid w:val="00D855A1"/>
    <w:rsid w:val="00D85625"/>
    <w:rsid w:val="00D85698"/>
    <w:rsid w:val="00D862A7"/>
    <w:rsid w:val="00D86C91"/>
    <w:rsid w:val="00D86E10"/>
    <w:rsid w:val="00D876EE"/>
    <w:rsid w:val="00D90876"/>
    <w:rsid w:val="00D909FD"/>
    <w:rsid w:val="00D915F1"/>
    <w:rsid w:val="00D91C7E"/>
    <w:rsid w:val="00D92068"/>
    <w:rsid w:val="00D935B6"/>
    <w:rsid w:val="00D93ADE"/>
    <w:rsid w:val="00D93B02"/>
    <w:rsid w:val="00D93F48"/>
    <w:rsid w:val="00D94094"/>
    <w:rsid w:val="00D94F59"/>
    <w:rsid w:val="00D95235"/>
    <w:rsid w:val="00D960E6"/>
    <w:rsid w:val="00D96719"/>
    <w:rsid w:val="00D977B4"/>
    <w:rsid w:val="00D977E1"/>
    <w:rsid w:val="00D97A49"/>
    <w:rsid w:val="00D97C53"/>
    <w:rsid w:val="00D97C76"/>
    <w:rsid w:val="00D97F7E"/>
    <w:rsid w:val="00D97FF5"/>
    <w:rsid w:val="00DA004F"/>
    <w:rsid w:val="00DA01DB"/>
    <w:rsid w:val="00DA1936"/>
    <w:rsid w:val="00DA2094"/>
    <w:rsid w:val="00DA23BF"/>
    <w:rsid w:val="00DA2C4D"/>
    <w:rsid w:val="00DA30CE"/>
    <w:rsid w:val="00DA32D8"/>
    <w:rsid w:val="00DA33CD"/>
    <w:rsid w:val="00DA3EDF"/>
    <w:rsid w:val="00DA48A2"/>
    <w:rsid w:val="00DA4AED"/>
    <w:rsid w:val="00DA4B9F"/>
    <w:rsid w:val="00DA570D"/>
    <w:rsid w:val="00DA59ED"/>
    <w:rsid w:val="00DA5D35"/>
    <w:rsid w:val="00DA5D68"/>
    <w:rsid w:val="00DA63E2"/>
    <w:rsid w:val="00DA6800"/>
    <w:rsid w:val="00DA6A56"/>
    <w:rsid w:val="00DA6ADB"/>
    <w:rsid w:val="00DA6C9F"/>
    <w:rsid w:val="00DA718A"/>
    <w:rsid w:val="00DA7246"/>
    <w:rsid w:val="00DB017F"/>
    <w:rsid w:val="00DB03BB"/>
    <w:rsid w:val="00DB0D2E"/>
    <w:rsid w:val="00DB164B"/>
    <w:rsid w:val="00DB1983"/>
    <w:rsid w:val="00DB1A4C"/>
    <w:rsid w:val="00DB21CB"/>
    <w:rsid w:val="00DB226E"/>
    <w:rsid w:val="00DB32AD"/>
    <w:rsid w:val="00DB339A"/>
    <w:rsid w:val="00DB346E"/>
    <w:rsid w:val="00DB4084"/>
    <w:rsid w:val="00DB475E"/>
    <w:rsid w:val="00DB51D6"/>
    <w:rsid w:val="00DB54B9"/>
    <w:rsid w:val="00DB590C"/>
    <w:rsid w:val="00DB6794"/>
    <w:rsid w:val="00DB6F7E"/>
    <w:rsid w:val="00DB7E7E"/>
    <w:rsid w:val="00DC0355"/>
    <w:rsid w:val="00DC0D14"/>
    <w:rsid w:val="00DC138C"/>
    <w:rsid w:val="00DC165F"/>
    <w:rsid w:val="00DC17DB"/>
    <w:rsid w:val="00DC1839"/>
    <w:rsid w:val="00DC198D"/>
    <w:rsid w:val="00DC1A0B"/>
    <w:rsid w:val="00DC2720"/>
    <w:rsid w:val="00DC2985"/>
    <w:rsid w:val="00DC29E3"/>
    <w:rsid w:val="00DC2AAD"/>
    <w:rsid w:val="00DC2BB9"/>
    <w:rsid w:val="00DC2C7D"/>
    <w:rsid w:val="00DC313F"/>
    <w:rsid w:val="00DC315D"/>
    <w:rsid w:val="00DC3203"/>
    <w:rsid w:val="00DC3589"/>
    <w:rsid w:val="00DC3771"/>
    <w:rsid w:val="00DC3A44"/>
    <w:rsid w:val="00DC44EA"/>
    <w:rsid w:val="00DC524E"/>
    <w:rsid w:val="00DC5CAE"/>
    <w:rsid w:val="00DC6026"/>
    <w:rsid w:val="00DC60C8"/>
    <w:rsid w:val="00DC65B1"/>
    <w:rsid w:val="00DC683D"/>
    <w:rsid w:val="00DC6DD3"/>
    <w:rsid w:val="00DC79BB"/>
    <w:rsid w:val="00DC7BB2"/>
    <w:rsid w:val="00DC7F3D"/>
    <w:rsid w:val="00DD0EBB"/>
    <w:rsid w:val="00DD13BD"/>
    <w:rsid w:val="00DD196C"/>
    <w:rsid w:val="00DD2E9F"/>
    <w:rsid w:val="00DD3D71"/>
    <w:rsid w:val="00DD3EEC"/>
    <w:rsid w:val="00DD40E0"/>
    <w:rsid w:val="00DD4211"/>
    <w:rsid w:val="00DD4506"/>
    <w:rsid w:val="00DD45D3"/>
    <w:rsid w:val="00DD4609"/>
    <w:rsid w:val="00DD48D0"/>
    <w:rsid w:val="00DD504A"/>
    <w:rsid w:val="00DD514B"/>
    <w:rsid w:val="00DD51A4"/>
    <w:rsid w:val="00DD56B0"/>
    <w:rsid w:val="00DD5A61"/>
    <w:rsid w:val="00DD5B68"/>
    <w:rsid w:val="00DD5CFE"/>
    <w:rsid w:val="00DD6412"/>
    <w:rsid w:val="00DD778E"/>
    <w:rsid w:val="00DE0DB2"/>
    <w:rsid w:val="00DE0F92"/>
    <w:rsid w:val="00DE1797"/>
    <w:rsid w:val="00DE19A6"/>
    <w:rsid w:val="00DE1A7C"/>
    <w:rsid w:val="00DE1CFD"/>
    <w:rsid w:val="00DE2416"/>
    <w:rsid w:val="00DE306D"/>
    <w:rsid w:val="00DE31E4"/>
    <w:rsid w:val="00DE4B05"/>
    <w:rsid w:val="00DE4BAC"/>
    <w:rsid w:val="00DE507A"/>
    <w:rsid w:val="00DE595C"/>
    <w:rsid w:val="00DE59DE"/>
    <w:rsid w:val="00DE5C7B"/>
    <w:rsid w:val="00DE5D18"/>
    <w:rsid w:val="00DE5E9C"/>
    <w:rsid w:val="00DE65A1"/>
    <w:rsid w:val="00DE65DF"/>
    <w:rsid w:val="00DE6B88"/>
    <w:rsid w:val="00DE6CBC"/>
    <w:rsid w:val="00DE6E27"/>
    <w:rsid w:val="00DE7394"/>
    <w:rsid w:val="00DE76A1"/>
    <w:rsid w:val="00DE7BA3"/>
    <w:rsid w:val="00DE7BAA"/>
    <w:rsid w:val="00DE7CE2"/>
    <w:rsid w:val="00DE7FA2"/>
    <w:rsid w:val="00DF0002"/>
    <w:rsid w:val="00DF0352"/>
    <w:rsid w:val="00DF03C7"/>
    <w:rsid w:val="00DF05F4"/>
    <w:rsid w:val="00DF08EF"/>
    <w:rsid w:val="00DF1245"/>
    <w:rsid w:val="00DF14C2"/>
    <w:rsid w:val="00DF1784"/>
    <w:rsid w:val="00DF17D7"/>
    <w:rsid w:val="00DF2DAD"/>
    <w:rsid w:val="00DF2F15"/>
    <w:rsid w:val="00DF314E"/>
    <w:rsid w:val="00DF4323"/>
    <w:rsid w:val="00DF4982"/>
    <w:rsid w:val="00DF4EAB"/>
    <w:rsid w:val="00DF5195"/>
    <w:rsid w:val="00DF58DD"/>
    <w:rsid w:val="00DF5A5F"/>
    <w:rsid w:val="00DF5FA3"/>
    <w:rsid w:val="00DF696E"/>
    <w:rsid w:val="00DF6C45"/>
    <w:rsid w:val="00DF6CAD"/>
    <w:rsid w:val="00DF6E02"/>
    <w:rsid w:val="00DF71C3"/>
    <w:rsid w:val="00DF7811"/>
    <w:rsid w:val="00DF79A7"/>
    <w:rsid w:val="00E00152"/>
    <w:rsid w:val="00E00374"/>
    <w:rsid w:val="00E01BAD"/>
    <w:rsid w:val="00E027C1"/>
    <w:rsid w:val="00E0305E"/>
    <w:rsid w:val="00E03B56"/>
    <w:rsid w:val="00E04154"/>
    <w:rsid w:val="00E0498F"/>
    <w:rsid w:val="00E04BEF"/>
    <w:rsid w:val="00E054EF"/>
    <w:rsid w:val="00E05DAA"/>
    <w:rsid w:val="00E063C4"/>
    <w:rsid w:val="00E07173"/>
    <w:rsid w:val="00E07B67"/>
    <w:rsid w:val="00E07FC4"/>
    <w:rsid w:val="00E10D64"/>
    <w:rsid w:val="00E11028"/>
    <w:rsid w:val="00E114F7"/>
    <w:rsid w:val="00E11A05"/>
    <w:rsid w:val="00E11B98"/>
    <w:rsid w:val="00E12327"/>
    <w:rsid w:val="00E12453"/>
    <w:rsid w:val="00E1285C"/>
    <w:rsid w:val="00E12C10"/>
    <w:rsid w:val="00E131AB"/>
    <w:rsid w:val="00E134B8"/>
    <w:rsid w:val="00E13C14"/>
    <w:rsid w:val="00E1441B"/>
    <w:rsid w:val="00E14760"/>
    <w:rsid w:val="00E14967"/>
    <w:rsid w:val="00E14D82"/>
    <w:rsid w:val="00E14E6D"/>
    <w:rsid w:val="00E15107"/>
    <w:rsid w:val="00E151B9"/>
    <w:rsid w:val="00E16950"/>
    <w:rsid w:val="00E16E17"/>
    <w:rsid w:val="00E2118F"/>
    <w:rsid w:val="00E2183D"/>
    <w:rsid w:val="00E21901"/>
    <w:rsid w:val="00E21F3D"/>
    <w:rsid w:val="00E21FF0"/>
    <w:rsid w:val="00E22317"/>
    <w:rsid w:val="00E22DE8"/>
    <w:rsid w:val="00E2334D"/>
    <w:rsid w:val="00E2372C"/>
    <w:rsid w:val="00E23B5B"/>
    <w:rsid w:val="00E23F60"/>
    <w:rsid w:val="00E245B3"/>
    <w:rsid w:val="00E24787"/>
    <w:rsid w:val="00E247E9"/>
    <w:rsid w:val="00E257B8"/>
    <w:rsid w:val="00E257C9"/>
    <w:rsid w:val="00E259D6"/>
    <w:rsid w:val="00E259FB"/>
    <w:rsid w:val="00E25AA3"/>
    <w:rsid w:val="00E271D1"/>
    <w:rsid w:val="00E27279"/>
    <w:rsid w:val="00E279F5"/>
    <w:rsid w:val="00E3074E"/>
    <w:rsid w:val="00E30994"/>
    <w:rsid w:val="00E309FA"/>
    <w:rsid w:val="00E30BAF"/>
    <w:rsid w:val="00E31241"/>
    <w:rsid w:val="00E31A61"/>
    <w:rsid w:val="00E324F1"/>
    <w:rsid w:val="00E3263F"/>
    <w:rsid w:val="00E32736"/>
    <w:rsid w:val="00E327BE"/>
    <w:rsid w:val="00E32CF6"/>
    <w:rsid w:val="00E3389D"/>
    <w:rsid w:val="00E33CE8"/>
    <w:rsid w:val="00E35D88"/>
    <w:rsid w:val="00E369A1"/>
    <w:rsid w:val="00E36E50"/>
    <w:rsid w:val="00E40C39"/>
    <w:rsid w:val="00E41D5D"/>
    <w:rsid w:val="00E422E4"/>
    <w:rsid w:val="00E42B60"/>
    <w:rsid w:val="00E43443"/>
    <w:rsid w:val="00E43539"/>
    <w:rsid w:val="00E44261"/>
    <w:rsid w:val="00E44AE4"/>
    <w:rsid w:val="00E44EAC"/>
    <w:rsid w:val="00E4506A"/>
    <w:rsid w:val="00E45671"/>
    <w:rsid w:val="00E45A6A"/>
    <w:rsid w:val="00E45E09"/>
    <w:rsid w:val="00E464AD"/>
    <w:rsid w:val="00E468B7"/>
    <w:rsid w:val="00E46A84"/>
    <w:rsid w:val="00E46C71"/>
    <w:rsid w:val="00E46E3F"/>
    <w:rsid w:val="00E46F78"/>
    <w:rsid w:val="00E478E0"/>
    <w:rsid w:val="00E50349"/>
    <w:rsid w:val="00E507AB"/>
    <w:rsid w:val="00E51136"/>
    <w:rsid w:val="00E51635"/>
    <w:rsid w:val="00E51CFD"/>
    <w:rsid w:val="00E527E7"/>
    <w:rsid w:val="00E52CA7"/>
    <w:rsid w:val="00E52D74"/>
    <w:rsid w:val="00E53C10"/>
    <w:rsid w:val="00E5445B"/>
    <w:rsid w:val="00E54AB0"/>
    <w:rsid w:val="00E55810"/>
    <w:rsid w:val="00E55FFA"/>
    <w:rsid w:val="00E5617C"/>
    <w:rsid w:val="00E566F4"/>
    <w:rsid w:val="00E573AA"/>
    <w:rsid w:val="00E5747C"/>
    <w:rsid w:val="00E57788"/>
    <w:rsid w:val="00E5785D"/>
    <w:rsid w:val="00E57D0A"/>
    <w:rsid w:val="00E60C2D"/>
    <w:rsid w:val="00E6156E"/>
    <w:rsid w:val="00E62888"/>
    <w:rsid w:val="00E62A5E"/>
    <w:rsid w:val="00E62C74"/>
    <w:rsid w:val="00E62D01"/>
    <w:rsid w:val="00E62D68"/>
    <w:rsid w:val="00E62E27"/>
    <w:rsid w:val="00E62EDF"/>
    <w:rsid w:val="00E634D6"/>
    <w:rsid w:val="00E63C4F"/>
    <w:rsid w:val="00E6447C"/>
    <w:rsid w:val="00E64FD8"/>
    <w:rsid w:val="00E654EC"/>
    <w:rsid w:val="00E6557B"/>
    <w:rsid w:val="00E65ECF"/>
    <w:rsid w:val="00E65F13"/>
    <w:rsid w:val="00E667B1"/>
    <w:rsid w:val="00E66C0B"/>
    <w:rsid w:val="00E6724D"/>
    <w:rsid w:val="00E67C61"/>
    <w:rsid w:val="00E67CB4"/>
    <w:rsid w:val="00E67EC2"/>
    <w:rsid w:val="00E70129"/>
    <w:rsid w:val="00E7083E"/>
    <w:rsid w:val="00E70AEA"/>
    <w:rsid w:val="00E71126"/>
    <w:rsid w:val="00E71255"/>
    <w:rsid w:val="00E72B6D"/>
    <w:rsid w:val="00E73E69"/>
    <w:rsid w:val="00E74709"/>
    <w:rsid w:val="00E74BAC"/>
    <w:rsid w:val="00E74EBD"/>
    <w:rsid w:val="00E7503A"/>
    <w:rsid w:val="00E751E6"/>
    <w:rsid w:val="00E75F43"/>
    <w:rsid w:val="00E7643E"/>
    <w:rsid w:val="00E77826"/>
    <w:rsid w:val="00E7782F"/>
    <w:rsid w:val="00E77F98"/>
    <w:rsid w:val="00E80C08"/>
    <w:rsid w:val="00E81BAB"/>
    <w:rsid w:val="00E835E7"/>
    <w:rsid w:val="00E83F1B"/>
    <w:rsid w:val="00E84C8A"/>
    <w:rsid w:val="00E84EA2"/>
    <w:rsid w:val="00E853EF"/>
    <w:rsid w:val="00E85738"/>
    <w:rsid w:val="00E857B7"/>
    <w:rsid w:val="00E862CC"/>
    <w:rsid w:val="00E8720F"/>
    <w:rsid w:val="00E87251"/>
    <w:rsid w:val="00E8742F"/>
    <w:rsid w:val="00E87CDD"/>
    <w:rsid w:val="00E90000"/>
    <w:rsid w:val="00E908AF"/>
    <w:rsid w:val="00E90AB4"/>
    <w:rsid w:val="00E910A8"/>
    <w:rsid w:val="00E920A1"/>
    <w:rsid w:val="00E93723"/>
    <w:rsid w:val="00E93C1A"/>
    <w:rsid w:val="00E948C6"/>
    <w:rsid w:val="00E94F64"/>
    <w:rsid w:val="00E9594F"/>
    <w:rsid w:val="00E97A02"/>
    <w:rsid w:val="00EA01EE"/>
    <w:rsid w:val="00EA131F"/>
    <w:rsid w:val="00EA15B5"/>
    <w:rsid w:val="00EA1EB0"/>
    <w:rsid w:val="00EA266C"/>
    <w:rsid w:val="00EA3354"/>
    <w:rsid w:val="00EA3A8D"/>
    <w:rsid w:val="00EA45C0"/>
    <w:rsid w:val="00EA4B07"/>
    <w:rsid w:val="00EA4C59"/>
    <w:rsid w:val="00EA5FB9"/>
    <w:rsid w:val="00EA6874"/>
    <w:rsid w:val="00EA690D"/>
    <w:rsid w:val="00EA715D"/>
    <w:rsid w:val="00EB0F67"/>
    <w:rsid w:val="00EB132D"/>
    <w:rsid w:val="00EB14A3"/>
    <w:rsid w:val="00EB14E9"/>
    <w:rsid w:val="00EB18C2"/>
    <w:rsid w:val="00EB1B85"/>
    <w:rsid w:val="00EB1B8D"/>
    <w:rsid w:val="00EB23F8"/>
    <w:rsid w:val="00EB2B5C"/>
    <w:rsid w:val="00EB2E71"/>
    <w:rsid w:val="00EB3535"/>
    <w:rsid w:val="00EB3BE7"/>
    <w:rsid w:val="00EB433F"/>
    <w:rsid w:val="00EB4780"/>
    <w:rsid w:val="00EB4A68"/>
    <w:rsid w:val="00EB4C19"/>
    <w:rsid w:val="00EB531A"/>
    <w:rsid w:val="00EB59D1"/>
    <w:rsid w:val="00EB6FC6"/>
    <w:rsid w:val="00EB7285"/>
    <w:rsid w:val="00EC02CF"/>
    <w:rsid w:val="00EC036E"/>
    <w:rsid w:val="00EC0605"/>
    <w:rsid w:val="00EC09EA"/>
    <w:rsid w:val="00EC0E00"/>
    <w:rsid w:val="00EC1C40"/>
    <w:rsid w:val="00EC1E30"/>
    <w:rsid w:val="00EC24E5"/>
    <w:rsid w:val="00EC2539"/>
    <w:rsid w:val="00EC30FE"/>
    <w:rsid w:val="00EC31F1"/>
    <w:rsid w:val="00EC358A"/>
    <w:rsid w:val="00EC3D1C"/>
    <w:rsid w:val="00EC4EA3"/>
    <w:rsid w:val="00EC501C"/>
    <w:rsid w:val="00EC61AD"/>
    <w:rsid w:val="00EC6599"/>
    <w:rsid w:val="00EC6BAD"/>
    <w:rsid w:val="00EC6C03"/>
    <w:rsid w:val="00EC6FC8"/>
    <w:rsid w:val="00EC714F"/>
    <w:rsid w:val="00EC7878"/>
    <w:rsid w:val="00EC7A11"/>
    <w:rsid w:val="00EC7AF5"/>
    <w:rsid w:val="00ED0573"/>
    <w:rsid w:val="00ED0848"/>
    <w:rsid w:val="00ED0A90"/>
    <w:rsid w:val="00ED0BF8"/>
    <w:rsid w:val="00ED0E26"/>
    <w:rsid w:val="00ED1CE7"/>
    <w:rsid w:val="00ED20E4"/>
    <w:rsid w:val="00ED20E7"/>
    <w:rsid w:val="00ED21FC"/>
    <w:rsid w:val="00ED32F8"/>
    <w:rsid w:val="00ED3CFD"/>
    <w:rsid w:val="00ED4096"/>
    <w:rsid w:val="00ED4DF5"/>
    <w:rsid w:val="00ED5843"/>
    <w:rsid w:val="00ED58C1"/>
    <w:rsid w:val="00ED5CE2"/>
    <w:rsid w:val="00ED687D"/>
    <w:rsid w:val="00ED6CEC"/>
    <w:rsid w:val="00ED74AC"/>
    <w:rsid w:val="00ED74E0"/>
    <w:rsid w:val="00ED7B74"/>
    <w:rsid w:val="00ED7EB6"/>
    <w:rsid w:val="00EE0477"/>
    <w:rsid w:val="00EE1F13"/>
    <w:rsid w:val="00EE2449"/>
    <w:rsid w:val="00EE2496"/>
    <w:rsid w:val="00EE2644"/>
    <w:rsid w:val="00EE2BAC"/>
    <w:rsid w:val="00EE32C9"/>
    <w:rsid w:val="00EE3360"/>
    <w:rsid w:val="00EE3C4A"/>
    <w:rsid w:val="00EE420C"/>
    <w:rsid w:val="00EE4AB2"/>
    <w:rsid w:val="00EE54F1"/>
    <w:rsid w:val="00EE5ECE"/>
    <w:rsid w:val="00EE5FB4"/>
    <w:rsid w:val="00EE622D"/>
    <w:rsid w:val="00EE6301"/>
    <w:rsid w:val="00EE63D3"/>
    <w:rsid w:val="00EE687C"/>
    <w:rsid w:val="00EE7072"/>
    <w:rsid w:val="00EE7872"/>
    <w:rsid w:val="00EF036C"/>
    <w:rsid w:val="00EF0384"/>
    <w:rsid w:val="00EF0E30"/>
    <w:rsid w:val="00EF1175"/>
    <w:rsid w:val="00EF12DF"/>
    <w:rsid w:val="00EF1BE5"/>
    <w:rsid w:val="00EF20CA"/>
    <w:rsid w:val="00EF2BC4"/>
    <w:rsid w:val="00EF2E64"/>
    <w:rsid w:val="00EF2F49"/>
    <w:rsid w:val="00EF38E8"/>
    <w:rsid w:val="00EF3BCE"/>
    <w:rsid w:val="00EF3D5A"/>
    <w:rsid w:val="00EF3F14"/>
    <w:rsid w:val="00EF415F"/>
    <w:rsid w:val="00EF4A34"/>
    <w:rsid w:val="00EF4E6D"/>
    <w:rsid w:val="00EF556A"/>
    <w:rsid w:val="00EF585E"/>
    <w:rsid w:val="00EF5B28"/>
    <w:rsid w:val="00EF5CC0"/>
    <w:rsid w:val="00EF600A"/>
    <w:rsid w:val="00EF7593"/>
    <w:rsid w:val="00EF788D"/>
    <w:rsid w:val="00EF7FBF"/>
    <w:rsid w:val="00F006D5"/>
    <w:rsid w:val="00F008C9"/>
    <w:rsid w:val="00F00AC2"/>
    <w:rsid w:val="00F00B91"/>
    <w:rsid w:val="00F00EE6"/>
    <w:rsid w:val="00F0186F"/>
    <w:rsid w:val="00F01CFD"/>
    <w:rsid w:val="00F01DFE"/>
    <w:rsid w:val="00F022CF"/>
    <w:rsid w:val="00F023A7"/>
    <w:rsid w:val="00F025A1"/>
    <w:rsid w:val="00F02BD2"/>
    <w:rsid w:val="00F02C38"/>
    <w:rsid w:val="00F0305E"/>
    <w:rsid w:val="00F03FA8"/>
    <w:rsid w:val="00F04FD5"/>
    <w:rsid w:val="00F053FE"/>
    <w:rsid w:val="00F05FF3"/>
    <w:rsid w:val="00F068D5"/>
    <w:rsid w:val="00F06ECE"/>
    <w:rsid w:val="00F07D27"/>
    <w:rsid w:val="00F10DF8"/>
    <w:rsid w:val="00F10FA0"/>
    <w:rsid w:val="00F10FE9"/>
    <w:rsid w:val="00F1109A"/>
    <w:rsid w:val="00F111EB"/>
    <w:rsid w:val="00F11308"/>
    <w:rsid w:val="00F1152C"/>
    <w:rsid w:val="00F11FF7"/>
    <w:rsid w:val="00F1202C"/>
    <w:rsid w:val="00F12343"/>
    <w:rsid w:val="00F123E5"/>
    <w:rsid w:val="00F12448"/>
    <w:rsid w:val="00F13FB2"/>
    <w:rsid w:val="00F14777"/>
    <w:rsid w:val="00F15A25"/>
    <w:rsid w:val="00F162CA"/>
    <w:rsid w:val="00F16A0E"/>
    <w:rsid w:val="00F16A13"/>
    <w:rsid w:val="00F16F5B"/>
    <w:rsid w:val="00F1714F"/>
    <w:rsid w:val="00F17876"/>
    <w:rsid w:val="00F20E69"/>
    <w:rsid w:val="00F2125C"/>
    <w:rsid w:val="00F2165D"/>
    <w:rsid w:val="00F22110"/>
    <w:rsid w:val="00F22806"/>
    <w:rsid w:val="00F22CA1"/>
    <w:rsid w:val="00F23071"/>
    <w:rsid w:val="00F24C90"/>
    <w:rsid w:val="00F24FA2"/>
    <w:rsid w:val="00F25500"/>
    <w:rsid w:val="00F2594B"/>
    <w:rsid w:val="00F2728F"/>
    <w:rsid w:val="00F27440"/>
    <w:rsid w:val="00F3026E"/>
    <w:rsid w:val="00F304D1"/>
    <w:rsid w:val="00F30B76"/>
    <w:rsid w:val="00F30D88"/>
    <w:rsid w:val="00F318BB"/>
    <w:rsid w:val="00F31965"/>
    <w:rsid w:val="00F31F60"/>
    <w:rsid w:val="00F327F1"/>
    <w:rsid w:val="00F329BC"/>
    <w:rsid w:val="00F32A33"/>
    <w:rsid w:val="00F3319E"/>
    <w:rsid w:val="00F33972"/>
    <w:rsid w:val="00F33CD0"/>
    <w:rsid w:val="00F34479"/>
    <w:rsid w:val="00F34804"/>
    <w:rsid w:val="00F350F9"/>
    <w:rsid w:val="00F35683"/>
    <w:rsid w:val="00F3584F"/>
    <w:rsid w:val="00F361D6"/>
    <w:rsid w:val="00F3783C"/>
    <w:rsid w:val="00F37976"/>
    <w:rsid w:val="00F37DEF"/>
    <w:rsid w:val="00F4024E"/>
    <w:rsid w:val="00F404F8"/>
    <w:rsid w:val="00F40C56"/>
    <w:rsid w:val="00F4170D"/>
    <w:rsid w:val="00F436AB"/>
    <w:rsid w:val="00F43BA4"/>
    <w:rsid w:val="00F43D92"/>
    <w:rsid w:val="00F44D35"/>
    <w:rsid w:val="00F45716"/>
    <w:rsid w:val="00F463C6"/>
    <w:rsid w:val="00F468F6"/>
    <w:rsid w:val="00F47C4D"/>
    <w:rsid w:val="00F50788"/>
    <w:rsid w:val="00F5135D"/>
    <w:rsid w:val="00F51952"/>
    <w:rsid w:val="00F51D33"/>
    <w:rsid w:val="00F523FD"/>
    <w:rsid w:val="00F528DE"/>
    <w:rsid w:val="00F52D95"/>
    <w:rsid w:val="00F53534"/>
    <w:rsid w:val="00F54617"/>
    <w:rsid w:val="00F54756"/>
    <w:rsid w:val="00F54CB3"/>
    <w:rsid w:val="00F54F36"/>
    <w:rsid w:val="00F55263"/>
    <w:rsid w:val="00F5532D"/>
    <w:rsid w:val="00F55438"/>
    <w:rsid w:val="00F554F6"/>
    <w:rsid w:val="00F556E9"/>
    <w:rsid w:val="00F55915"/>
    <w:rsid w:val="00F55DAA"/>
    <w:rsid w:val="00F56183"/>
    <w:rsid w:val="00F565F8"/>
    <w:rsid w:val="00F56AAB"/>
    <w:rsid w:val="00F57256"/>
    <w:rsid w:val="00F579B0"/>
    <w:rsid w:val="00F57F70"/>
    <w:rsid w:val="00F60082"/>
    <w:rsid w:val="00F60A5A"/>
    <w:rsid w:val="00F60BC9"/>
    <w:rsid w:val="00F6160F"/>
    <w:rsid w:val="00F61B8A"/>
    <w:rsid w:val="00F61EAB"/>
    <w:rsid w:val="00F61EC7"/>
    <w:rsid w:val="00F624C7"/>
    <w:rsid w:val="00F62BF3"/>
    <w:rsid w:val="00F632E0"/>
    <w:rsid w:val="00F6361F"/>
    <w:rsid w:val="00F64003"/>
    <w:rsid w:val="00F6405B"/>
    <w:rsid w:val="00F6426F"/>
    <w:rsid w:val="00F6502F"/>
    <w:rsid w:val="00F650AA"/>
    <w:rsid w:val="00F6521D"/>
    <w:rsid w:val="00F66039"/>
    <w:rsid w:val="00F667E9"/>
    <w:rsid w:val="00F66918"/>
    <w:rsid w:val="00F67900"/>
    <w:rsid w:val="00F67F4A"/>
    <w:rsid w:val="00F703AE"/>
    <w:rsid w:val="00F70904"/>
    <w:rsid w:val="00F70B44"/>
    <w:rsid w:val="00F70E07"/>
    <w:rsid w:val="00F71273"/>
    <w:rsid w:val="00F713BA"/>
    <w:rsid w:val="00F716FE"/>
    <w:rsid w:val="00F72AFF"/>
    <w:rsid w:val="00F733C0"/>
    <w:rsid w:val="00F74622"/>
    <w:rsid w:val="00F74A36"/>
    <w:rsid w:val="00F751B8"/>
    <w:rsid w:val="00F75466"/>
    <w:rsid w:val="00F75CC0"/>
    <w:rsid w:val="00F75F0D"/>
    <w:rsid w:val="00F75F8A"/>
    <w:rsid w:val="00F76102"/>
    <w:rsid w:val="00F763A1"/>
    <w:rsid w:val="00F77119"/>
    <w:rsid w:val="00F77679"/>
    <w:rsid w:val="00F77D75"/>
    <w:rsid w:val="00F80248"/>
    <w:rsid w:val="00F80378"/>
    <w:rsid w:val="00F80649"/>
    <w:rsid w:val="00F8068F"/>
    <w:rsid w:val="00F80982"/>
    <w:rsid w:val="00F81C89"/>
    <w:rsid w:val="00F827D2"/>
    <w:rsid w:val="00F829BB"/>
    <w:rsid w:val="00F82CB9"/>
    <w:rsid w:val="00F82E11"/>
    <w:rsid w:val="00F82EA1"/>
    <w:rsid w:val="00F83374"/>
    <w:rsid w:val="00F83463"/>
    <w:rsid w:val="00F83CEF"/>
    <w:rsid w:val="00F840D2"/>
    <w:rsid w:val="00F84A05"/>
    <w:rsid w:val="00F84CDD"/>
    <w:rsid w:val="00F84DB1"/>
    <w:rsid w:val="00F85D82"/>
    <w:rsid w:val="00F866A2"/>
    <w:rsid w:val="00F86747"/>
    <w:rsid w:val="00F8692A"/>
    <w:rsid w:val="00F872EA"/>
    <w:rsid w:val="00F9075F"/>
    <w:rsid w:val="00F91C1C"/>
    <w:rsid w:val="00F91FF1"/>
    <w:rsid w:val="00F9202F"/>
    <w:rsid w:val="00F936D8"/>
    <w:rsid w:val="00F93824"/>
    <w:rsid w:val="00F93EBB"/>
    <w:rsid w:val="00F9456C"/>
    <w:rsid w:val="00F950BD"/>
    <w:rsid w:val="00F953A0"/>
    <w:rsid w:val="00F953ED"/>
    <w:rsid w:val="00F95955"/>
    <w:rsid w:val="00F95BCE"/>
    <w:rsid w:val="00F96250"/>
    <w:rsid w:val="00F96CE9"/>
    <w:rsid w:val="00F970AF"/>
    <w:rsid w:val="00F97780"/>
    <w:rsid w:val="00F97B2B"/>
    <w:rsid w:val="00FA00CF"/>
    <w:rsid w:val="00FA07F2"/>
    <w:rsid w:val="00FA0B69"/>
    <w:rsid w:val="00FA1120"/>
    <w:rsid w:val="00FA12D4"/>
    <w:rsid w:val="00FA1B35"/>
    <w:rsid w:val="00FA1ECC"/>
    <w:rsid w:val="00FA200B"/>
    <w:rsid w:val="00FA270D"/>
    <w:rsid w:val="00FA273E"/>
    <w:rsid w:val="00FA33EE"/>
    <w:rsid w:val="00FA39DB"/>
    <w:rsid w:val="00FA3C6E"/>
    <w:rsid w:val="00FA4130"/>
    <w:rsid w:val="00FA4227"/>
    <w:rsid w:val="00FA4286"/>
    <w:rsid w:val="00FA5825"/>
    <w:rsid w:val="00FA5D6E"/>
    <w:rsid w:val="00FA685A"/>
    <w:rsid w:val="00FA6ADB"/>
    <w:rsid w:val="00FA6D3E"/>
    <w:rsid w:val="00FA7381"/>
    <w:rsid w:val="00FB032A"/>
    <w:rsid w:val="00FB0962"/>
    <w:rsid w:val="00FB0C08"/>
    <w:rsid w:val="00FB124A"/>
    <w:rsid w:val="00FB1563"/>
    <w:rsid w:val="00FB1703"/>
    <w:rsid w:val="00FB1DEF"/>
    <w:rsid w:val="00FB21DC"/>
    <w:rsid w:val="00FB22BE"/>
    <w:rsid w:val="00FB2A27"/>
    <w:rsid w:val="00FB2C5E"/>
    <w:rsid w:val="00FB2F10"/>
    <w:rsid w:val="00FB38A6"/>
    <w:rsid w:val="00FB3DC9"/>
    <w:rsid w:val="00FB3E2B"/>
    <w:rsid w:val="00FB4A5B"/>
    <w:rsid w:val="00FB55C2"/>
    <w:rsid w:val="00FB5FBF"/>
    <w:rsid w:val="00FB6306"/>
    <w:rsid w:val="00FB6F06"/>
    <w:rsid w:val="00FC060B"/>
    <w:rsid w:val="00FC0AAF"/>
    <w:rsid w:val="00FC0DC9"/>
    <w:rsid w:val="00FC0FD3"/>
    <w:rsid w:val="00FC13A4"/>
    <w:rsid w:val="00FC21FE"/>
    <w:rsid w:val="00FC231A"/>
    <w:rsid w:val="00FC25B2"/>
    <w:rsid w:val="00FC2881"/>
    <w:rsid w:val="00FC2EE4"/>
    <w:rsid w:val="00FC3350"/>
    <w:rsid w:val="00FC396E"/>
    <w:rsid w:val="00FC3E4D"/>
    <w:rsid w:val="00FC3E85"/>
    <w:rsid w:val="00FC419A"/>
    <w:rsid w:val="00FC434B"/>
    <w:rsid w:val="00FC4D37"/>
    <w:rsid w:val="00FC4FC6"/>
    <w:rsid w:val="00FC5151"/>
    <w:rsid w:val="00FC54DD"/>
    <w:rsid w:val="00FC5C22"/>
    <w:rsid w:val="00FC6419"/>
    <w:rsid w:val="00FC77B6"/>
    <w:rsid w:val="00FC7DD7"/>
    <w:rsid w:val="00FD067C"/>
    <w:rsid w:val="00FD12F2"/>
    <w:rsid w:val="00FD1910"/>
    <w:rsid w:val="00FD2389"/>
    <w:rsid w:val="00FD2481"/>
    <w:rsid w:val="00FD26DE"/>
    <w:rsid w:val="00FD2A2C"/>
    <w:rsid w:val="00FD2BE5"/>
    <w:rsid w:val="00FD2C16"/>
    <w:rsid w:val="00FD2FBA"/>
    <w:rsid w:val="00FD373E"/>
    <w:rsid w:val="00FD3C59"/>
    <w:rsid w:val="00FD3F93"/>
    <w:rsid w:val="00FD433F"/>
    <w:rsid w:val="00FD4A72"/>
    <w:rsid w:val="00FD4A8B"/>
    <w:rsid w:val="00FD5E35"/>
    <w:rsid w:val="00FD6811"/>
    <w:rsid w:val="00FD70B3"/>
    <w:rsid w:val="00FD75CC"/>
    <w:rsid w:val="00FD76D0"/>
    <w:rsid w:val="00FD7ABD"/>
    <w:rsid w:val="00FE04EE"/>
    <w:rsid w:val="00FE09CD"/>
    <w:rsid w:val="00FE0D0D"/>
    <w:rsid w:val="00FE0DB7"/>
    <w:rsid w:val="00FE0DED"/>
    <w:rsid w:val="00FE0E50"/>
    <w:rsid w:val="00FE13BC"/>
    <w:rsid w:val="00FE1A89"/>
    <w:rsid w:val="00FE1D54"/>
    <w:rsid w:val="00FE2658"/>
    <w:rsid w:val="00FE2E1D"/>
    <w:rsid w:val="00FE3C3A"/>
    <w:rsid w:val="00FE3C7C"/>
    <w:rsid w:val="00FE3D0E"/>
    <w:rsid w:val="00FE3D77"/>
    <w:rsid w:val="00FE3EBD"/>
    <w:rsid w:val="00FE3F7F"/>
    <w:rsid w:val="00FE3FB9"/>
    <w:rsid w:val="00FE46D5"/>
    <w:rsid w:val="00FE4EFB"/>
    <w:rsid w:val="00FE54D3"/>
    <w:rsid w:val="00FE5564"/>
    <w:rsid w:val="00FE62B0"/>
    <w:rsid w:val="00FE65A1"/>
    <w:rsid w:val="00FE677F"/>
    <w:rsid w:val="00FE6F2B"/>
    <w:rsid w:val="00FE74A3"/>
    <w:rsid w:val="00FE7828"/>
    <w:rsid w:val="00FF0099"/>
    <w:rsid w:val="00FF01C6"/>
    <w:rsid w:val="00FF0492"/>
    <w:rsid w:val="00FF19B7"/>
    <w:rsid w:val="00FF2BB3"/>
    <w:rsid w:val="00FF2E36"/>
    <w:rsid w:val="00FF316A"/>
    <w:rsid w:val="00FF343F"/>
    <w:rsid w:val="00FF34A5"/>
    <w:rsid w:val="00FF3968"/>
    <w:rsid w:val="00FF3A82"/>
    <w:rsid w:val="00FF3B02"/>
    <w:rsid w:val="00FF48CA"/>
    <w:rsid w:val="00FF5209"/>
    <w:rsid w:val="00FF53B5"/>
    <w:rsid w:val="00FF5B7E"/>
    <w:rsid w:val="00FF61AE"/>
    <w:rsid w:val="00FF6457"/>
    <w:rsid w:val="00FF64FA"/>
    <w:rsid w:val="00FF699B"/>
    <w:rsid w:val="00FF69AF"/>
    <w:rsid w:val="00FF746D"/>
    <w:rsid w:val="00FF7864"/>
    <w:rsid w:val="017AEE39"/>
    <w:rsid w:val="01CAEAF6"/>
    <w:rsid w:val="01F8800B"/>
    <w:rsid w:val="02509CD7"/>
    <w:rsid w:val="025EE420"/>
    <w:rsid w:val="02973020"/>
    <w:rsid w:val="02B8C885"/>
    <w:rsid w:val="02DE6761"/>
    <w:rsid w:val="032C508D"/>
    <w:rsid w:val="037D13DE"/>
    <w:rsid w:val="03F0EA06"/>
    <w:rsid w:val="042257D2"/>
    <w:rsid w:val="045BA778"/>
    <w:rsid w:val="04626B25"/>
    <w:rsid w:val="046F377C"/>
    <w:rsid w:val="04781B76"/>
    <w:rsid w:val="04DC0716"/>
    <w:rsid w:val="04F9F9FA"/>
    <w:rsid w:val="0505FB8A"/>
    <w:rsid w:val="052202BD"/>
    <w:rsid w:val="05486996"/>
    <w:rsid w:val="05506297"/>
    <w:rsid w:val="055ADAA7"/>
    <w:rsid w:val="05604974"/>
    <w:rsid w:val="05764183"/>
    <w:rsid w:val="05825E14"/>
    <w:rsid w:val="0585B2E7"/>
    <w:rsid w:val="058C7807"/>
    <w:rsid w:val="05CF256C"/>
    <w:rsid w:val="05F7FACA"/>
    <w:rsid w:val="05F9FE87"/>
    <w:rsid w:val="0622F210"/>
    <w:rsid w:val="063A666D"/>
    <w:rsid w:val="064A04D4"/>
    <w:rsid w:val="07039C25"/>
    <w:rsid w:val="07162354"/>
    <w:rsid w:val="071EC2B4"/>
    <w:rsid w:val="075EBC9E"/>
    <w:rsid w:val="0770FA69"/>
    <w:rsid w:val="07B79A65"/>
    <w:rsid w:val="07B85772"/>
    <w:rsid w:val="07C1378D"/>
    <w:rsid w:val="07C51FB2"/>
    <w:rsid w:val="07D636CE"/>
    <w:rsid w:val="07FAE8B4"/>
    <w:rsid w:val="0814C26A"/>
    <w:rsid w:val="087CD81F"/>
    <w:rsid w:val="0884B8CA"/>
    <w:rsid w:val="08AED188"/>
    <w:rsid w:val="08B7FA6C"/>
    <w:rsid w:val="08D923B0"/>
    <w:rsid w:val="09267538"/>
    <w:rsid w:val="096D6AA1"/>
    <w:rsid w:val="0972072F"/>
    <w:rsid w:val="09898F56"/>
    <w:rsid w:val="0990D6E7"/>
    <w:rsid w:val="0992E2B0"/>
    <w:rsid w:val="09D31CD7"/>
    <w:rsid w:val="09F28317"/>
    <w:rsid w:val="0A0EEE41"/>
    <w:rsid w:val="0A19056D"/>
    <w:rsid w:val="0A260C5E"/>
    <w:rsid w:val="0A277590"/>
    <w:rsid w:val="0A2A693F"/>
    <w:rsid w:val="0A430A6C"/>
    <w:rsid w:val="0A8BAE71"/>
    <w:rsid w:val="0ACDFC24"/>
    <w:rsid w:val="0B290455"/>
    <w:rsid w:val="0B2CA748"/>
    <w:rsid w:val="0B3267A7"/>
    <w:rsid w:val="0B33C012"/>
    <w:rsid w:val="0BACA745"/>
    <w:rsid w:val="0BDCA23C"/>
    <w:rsid w:val="0C09543D"/>
    <w:rsid w:val="0C89AE93"/>
    <w:rsid w:val="0CAAB421"/>
    <w:rsid w:val="0CCA215A"/>
    <w:rsid w:val="0CFA0ED5"/>
    <w:rsid w:val="0D2F3275"/>
    <w:rsid w:val="0D42CD0D"/>
    <w:rsid w:val="0D4FBFEC"/>
    <w:rsid w:val="0D63DD9D"/>
    <w:rsid w:val="0E71CBF4"/>
    <w:rsid w:val="0E814EFA"/>
    <w:rsid w:val="0E9E8DCF"/>
    <w:rsid w:val="0EDE972A"/>
    <w:rsid w:val="0F1333DE"/>
    <w:rsid w:val="0F3A44C7"/>
    <w:rsid w:val="0F6DDC45"/>
    <w:rsid w:val="0F7FFDC5"/>
    <w:rsid w:val="0F83208E"/>
    <w:rsid w:val="0F836549"/>
    <w:rsid w:val="0F93EAD4"/>
    <w:rsid w:val="0FA97875"/>
    <w:rsid w:val="0FB6B741"/>
    <w:rsid w:val="0FCC79D2"/>
    <w:rsid w:val="0FDC5786"/>
    <w:rsid w:val="105682E1"/>
    <w:rsid w:val="1079579D"/>
    <w:rsid w:val="10AF043F"/>
    <w:rsid w:val="10D8E247"/>
    <w:rsid w:val="10DC1FC1"/>
    <w:rsid w:val="10FF9BFE"/>
    <w:rsid w:val="116B5940"/>
    <w:rsid w:val="118FAA1D"/>
    <w:rsid w:val="11999D00"/>
    <w:rsid w:val="122F5712"/>
    <w:rsid w:val="1266EC18"/>
    <w:rsid w:val="12DDFBD8"/>
    <w:rsid w:val="12E7FC12"/>
    <w:rsid w:val="12EF7B78"/>
    <w:rsid w:val="12F3ADC4"/>
    <w:rsid w:val="13480E36"/>
    <w:rsid w:val="135670F1"/>
    <w:rsid w:val="13AC46CF"/>
    <w:rsid w:val="13E1625E"/>
    <w:rsid w:val="13FB954C"/>
    <w:rsid w:val="1416761D"/>
    <w:rsid w:val="14245070"/>
    <w:rsid w:val="14280B94"/>
    <w:rsid w:val="142B536E"/>
    <w:rsid w:val="143C9A75"/>
    <w:rsid w:val="14B1B636"/>
    <w:rsid w:val="150E04EF"/>
    <w:rsid w:val="15229B5A"/>
    <w:rsid w:val="1549AAC7"/>
    <w:rsid w:val="155C5232"/>
    <w:rsid w:val="15758920"/>
    <w:rsid w:val="15765D35"/>
    <w:rsid w:val="157D32BF"/>
    <w:rsid w:val="15EFAABF"/>
    <w:rsid w:val="1612AC5A"/>
    <w:rsid w:val="161E379F"/>
    <w:rsid w:val="1650AAC8"/>
    <w:rsid w:val="169EFD98"/>
    <w:rsid w:val="16EA2CB8"/>
    <w:rsid w:val="16F266E0"/>
    <w:rsid w:val="16FDE759"/>
    <w:rsid w:val="17293ABB"/>
    <w:rsid w:val="1745CB03"/>
    <w:rsid w:val="175C2245"/>
    <w:rsid w:val="175C911D"/>
    <w:rsid w:val="1769AD0A"/>
    <w:rsid w:val="17769B51"/>
    <w:rsid w:val="17972507"/>
    <w:rsid w:val="179BBC0C"/>
    <w:rsid w:val="17DC591A"/>
    <w:rsid w:val="17F28FE2"/>
    <w:rsid w:val="17FBC0BF"/>
    <w:rsid w:val="186D22C3"/>
    <w:rsid w:val="18866F9A"/>
    <w:rsid w:val="188BFD66"/>
    <w:rsid w:val="18E572E7"/>
    <w:rsid w:val="18EA9D22"/>
    <w:rsid w:val="193365F9"/>
    <w:rsid w:val="199422BA"/>
    <w:rsid w:val="19AB9916"/>
    <w:rsid w:val="1A45A80A"/>
    <w:rsid w:val="1A57E514"/>
    <w:rsid w:val="1A6DBAA0"/>
    <w:rsid w:val="1A75301C"/>
    <w:rsid w:val="1A8379D1"/>
    <w:rsid w:val="1A9A379E"/>
    <w:rsid w:val="1B26D6D7"/>
    <w:rsid w:val="1B2DDE7A"/>
    <w:rsid w:val="1B307BD9"/>
    <w:rsid w:val="1B3DA10E"/>
    <w:rsid w:val="1B44C3D8"/>
    <w:rsid w:val="1B46DD92"/>
    <w:rsid w:val="1B64FA4E"/>
    <w:rsid w:val="1B92B5DA"/>
    <w:rsid w:val="1BB1B0AF"/>
    <w:rsid w:val="1BE02ECC"/>
    <w:rsid w:val="1C1B588E"/>
    <w:rsid w:val="1C42492C"/>
    <w:rsid w:val="1C56BC45"/>
    <w:rsid w:val="1CC9D4C2"/>
    <w:rsid w:val="1CD90D7B"/>
    <w:rsid w:val="1D1160F4"/>
    <w:rsid w:val="1D4A7A38"/>
    <w:rsid w:val="1D5476D7"/>
    <w:rsid w:val="1D60D90A"/>
    <w:rsid w:val="1D63C04D"/>
    <w:rsid w:val="1D6C4049"/>
    <w:rsid w:val="1DA33089"/>
    <w:rsid w:val="1DAD7B87"/>
    <w:rsid w:val="1E0E3A8D"/>
    <w:rsid w:val="1E3F8AF2"/>
    <w:rsid w:val="1E610709"/>
    <w:rsid w:val="1E79DDD7"/>
    <w:rsid w:val="1EBFEDA4"/>
    <w:rsid w:val="1EC7F6BC"/>
    <w:rsid w:val="1F531BE0"/>
    <w:rsid w:val="1F7B3998"/>
    <w:rsid w:val="1F895BA8"/>
    <w:rsid w:val="1FBECD64"/>
    <w:rsid w:val="1FEA3BE1"/>
    <w:rsid w:val="1FF5770A"/>
    <w:rsid w:val="200EB451"/>
    <w:rsid w:val="201DD19B"/>
    <w:rsid w:val="20419299"/>
    <w:rsid w:val="20854990"/>
    <w:rsid w:val="20B5D6E8"/>
    <w:rsid w:val="20F9A692"/>
    <w:rsid w:val="21241EB8"/>
    <w:rsid w:val="214F89B8"/>
    <w:rsid w:val="21572E99"/>
    <w:rsid w:val="219E4265"/>
    <w:rsid w:val="21A02FFD"/>
    <w:rsid w:val="21C58C9D"/>
    <w:rsid w:val="21D7B5B8"/>
    <w:rsid w:val="22284A75"/>
    <w:rsid w:val="2239A1F2"/>
    <w:rsid w:val="224A7768"/>
    <w:rsid w:val="224B3976"/>
    <w:rsid w:val="2266040C"/>
    <w:rsid w:val="2295DC43"/>
    <w:rsid w:val="229C9E29"/>
    <w:rsid w:val="22B1545C"/>
    <w:rsid w:val="22EF57E7"/>
    <w:rsid w:val="23303CF5"/>
    <w:rsid w:val="2355725D"/>
    <w:rsid w:val="2359412F"/>
    <w:rsid w:val="235FAA54"/>
    <w:rsid w:val="237D9EAE"/>
    <w:rsid w:val="23B4D6D5"/>
    <w:rsid w:val="240CBFD6"/>
    <w:rsid w:val="241A2C1A"/>
    <w:rsid w:val="248A23BD"/>
    <w:rsid w:val="24A58165"/>
    <w:rsid w:val="24FD041A"/>
    <w:rsid w:val="25016480"/>
    <w:rsid w:val="25E8E593"/>
    <w:rsid w:val="26331D26"/>
    <w:rsid w:val="2640245A"/>
    <w:rsid w:val="2653D80F"/>
    <w:rsid w:val="2665A663"/>
    <w:rsid w:val="26A0F4E3"/>
    <w:rsid w:val="26DCA215"/>
    <w:rsid w:val="26F71D79"/>
    <w:rsid w:val="274A4500"/>
    <w:rsid w:val="27596879"/>
    <w:rsid w:val="27757D31"/>
    <w:rsid w:val="27788DE7"/>
    <w:rsid w:val="27872C78"/>
    <w:rsid w:val="27B7B1C6"/>
    <w:rsid w:val="27F69F7E"/>
    <w:rsid w:val="285B8F23"/>
    <w:rsid w:val="28604624"/>
    <w:rsid w:val="28A12B8D"/>
    <w:rsid w:val="28D456B2"/>
    <w:rsid w:val="28E08AFA"/>
    <w:rsid w:val="29096C3C"/>
    <w:rsid w:val="298BDC23"/>
    <w:rsid w:val="29A5FC85"/>
    <w:rsid w:val="29B1AA7E"/>
    <w:rsid w:val="2A0CF793"/>
    <w:rsid w:val="2A2B5138"/>
    <w:rsid w:val="2A5ACF78"/>
    <w:rsid w:val="2A78B65C"/>
    <w:rsid w:val="2AEEFF7F"/>
    <w:rsid w:val="2B387286"/>
    <w:rsid w:val="2B4609BD"/>
    <w:rsid w:val="2B4D7ADF"/>
    <w:rsid w:val="2B592A2D"/>
    <w:rsid w:val="2B71660C"/>
    <w:rsid w:val="2BC1B1ED"/>
    <w:rsid w:val="2BC75BDB"/>
    <w:rsid w:val="2C29FA42"/>
    <w:rsid w:val="2C3294DD"/>
    <w:rsid w:val="2C5EA8D7"/>
    <w:rsid w:val="2C6D0348"/>
    <w:rsid w:val="2CC40483"/>
    <w:rsid w:val="2D03DD82"/>
    <w:rsid w:val="2D25818E"/>
    <w:rsid w:val="2D2DDC8D"/>
    <w:rsid w:val="2D48A023"/>
    <w:rsid w:val="2D4EEEC0"/>
    <w:rsid w:val="2D8629EC"/>
    <w:rsid w:val="2D8677DE"/>
    <w:rsid w:val="2D8ECA2C"/>
    <w:rsid w:val="2DE7BEAA"/>
    <w:rsid w:val="2DFE6D7A"/>
    <w:rsid w:val="2E1DFA2C"/>
    <w:rsid w:val="2E267051"/>
    <w:rsid w:val="2E43F192"/>
    <w:rsid w:val="2E59B5D3"/>
    <w:rsid w:val="2E666FF3"/>
    <w:rsid w:val="2E8D1346"/>
    <w:rsid w:val="2EA54E83"/>
    <w:rsid w:val="2EAF5021"/>
    <w:rsid w:val="2EC086DB"/>
    <w:rsid w:val="2F1FD677"/>
    <w:rsid w:val="2F3F684A"/>
    <w:rsid w:val="2F747A0F"/>
    <w:rsid w:val="2FB7E03B"/>
    <w:rsid w:val="2FF2CB7A"/>
    <w:rsid w:val="30390201"/>
    <w:rsid w:val="30BBA6D8"/>
    <w:rsid w:val="30CF3A09"/>
    <w:rsid w:val="30D00C30"/>
    <w:rsid w:val="30ED48FA"/>
    <w:rsid w:val="311B6DDF"/>
    <w:rsid w:val="3124AD13"/>
    <w:rsid w:val="312D732C"/>
    <w:rsid w:val="31778583"/>
    <w:rsid w:val="318DC7FD"/>
    <w:rsid w:val="31A8DABE"/>
    <w:rsid w:val="31DCCD11"/>
    <w:rsid w:val="31FDF061"/>
    <w:rsid w:val="32205339"/>
    <w:rsid w:val="324C542C"/>
    <w:rsid w:val="32652707"/>
    <w:rsid w:val="326917E6"/>
    <w:rsid w:val="3290DAE4"/>
    <w:rsid w:val="329AF726"/>
    <w:rsid w:val="32C73A23"/>
    <w:rsid w:val="32C9BF77"/>
    <w:rsid w:val="32E21F14"/>
    <w:rsid w:val="336F0EF4"/>
    <w:rsid w:val="3372E733"/>
    <w:rsid w:val="3373B51E"/>
    <w:rsid w:val="33A15AC9"/>
    <w:rsid w:val="33BD464C"/>
    <w:rsid w:val="33DA55E8"/>
    <w:rsid w:val="3405A85A"/>
    <w:rsid w:val="341874A8"/>
    <w:rsid w:val="34A60E6E"/>
    <w:rsid w:val="34DA82BC"/>
    <w:rsid w:val="34E321E6"/>
    <w:rsid w:val="35426903"/>
    <w:rsid w:val="35687F76"/>
    <w:rsid w:val="3580544D"/>
    <w:rsid w:val="35B5C657"/>
    <w:rsid w:val="35EC8961"/>
    <w:rsid w:val="35F660C5"/>
    <w:rsid w:val="3646D75D"/>
    <w:rsid w:val="36689354"/>
    <w:rsid w:val="36A8A123"/>
    <w:rsid w:val="36B9BFD4"/>
    <w:rsid w:val="36E07597"/>
    <w:rsid w:val="36FCC00A"/>
    <w:rsid w:val="37994E3B"/>
    <w:rsid w:val="37B2A255"/>
    <w:rsid w:val="37C5335A"/>
    <w:rsid w:val="380463B5"/>
    <w:rsid w:val="382AE243"/>
    <w:rsid w:val="38431F51"/>
    <w:rsid w:val="38904E67"/>
    <w:rsid w:val="38B78B48"/>
    <w:rsid w:val="39242A23"/>
    <w:rsid w:val="39715497"/>
    <w:rsid w:val="3989F22A"/>
    <w:rsid w:val="39AE34BB"/>
    <w:rsid w:val="39AF49B9"/>
    <w:rsid w:val="39BA7C92"/>
    <w:rsid w:val="39C649F3"/>
    <w:rsid w:val="39E4A818"/>
    <w:rsid w:val="39E88005"/>
    <w:rsid w:val="3A2F90D7"/>
    <w:rsid w:val="3A8320D9"/>
    <w:rsid w:val="3ABFFA84"/>
    <w:rsid w:val="3AEA4317"/>
    <w:rsid w:val="3AF7DFA9"/>
    <w:rsid w:val="3B29B769"/>
    <w:rsid w:val="3B3B4DA4"/>
    <w:rsid w:val="3B3F4E9C"/>
    <w:rsid w:val="3B4A051C"/>
    <w:rsid w:val="3B745C12"/>
    <w:rsid w:val="3BA9AA93"/>
    <w:rsid w:val="3BC01A68"/>
    <w:rsid w:val="3C1DE07C"/>
    <w:rsid w:val="3CBAA1D0"/>
    <w:rsid w:val="3CD8E305"/>
    <w:rsid w:val="3CED309E"/>
    <w:rsid w:val="3CF83D34"/>
    <w:rsid w:val="3D117CE0"/>
    <w:rsid w:val="3D404038"/>
    <w:rsid w:val="3D5E2123"/>
    <w:rsid w:val="3DFCA011"/>
    <w:rsid w:val="3E10CAB8"/>
    <w:rsid w:val="3E127571"/>
    <w:rsid w:val="3E3CA1F9"/>
    <w:rsid w:val="3EAEDC3F"/>
    <w:rsid w:val="3F4830EE"/>
    <w:rsid w:val="3FCDBA45"/>
    <w:rsid w:val="3FE4A0A3"/>
    <w:rsid w:val="3FF4A6FD"/>
    <w:rsid w:val="40027AB6"/>
    <w:rsid w:val="4015D041"/>
    <w:rsid w:val="403B7B1A"/>
    <w:rsid w:val="40728340"/>
    <w:rsid w:val="4078C2D5"/>
    <w:rsid w:val="40FF7E5D"/>
    <w:rsid w:val="4111AA62"/>
    <w:rsid w:val="413E2F9B"/>
    <w:rsid w:val="4167AE6F"/>
    <w:rsid w:val="416AF083"/>
    <w:rsid w:val="418A9B5B"/>
    <w:rsid w:val="41C210D4"/>
    <w:rsid w:val="41C6BC55"/>
    <w:rsid w:val="41CEA831"/>
    <w:rsid w:val="41D4F3DE"/>
    <w:rsid w:val="41F9E06A"/>
    <w:rsid w:val="42105355"/>
    <w:rsid w:val="422C295A"/>
    <w:rsid w:val="42774EAC"/>
    <w:rsid w:val="42A7F7EC"/>
    <w:rsid w:val="431DACD1"/>
    <w:rsid w:val="432803DA"/>
    <w:rsid w:val="432C3082"/>
    <w:rsid w:val="43385510"/>
    <w:rsid w:val="43881C45"/>
    <w:rsid w:val="43CD9578"/>
    <w:rsid w:val="4454BAF1"/>
    <w:rsid w:val="44E115B9"/>
    <w:rsid w:val="4503FFBF"/>
    <w:rsid w:val="45A03AC1"/>
    <w:rsid w:val="45EF77CF"/>
    <w:rsid w:val="460F5005"/>
    <w:rsid w:val="46171056"/>
    <w:rsid w:val="464100DB"/>
    <w:rsid w:val="464FF886"/>
    <w:rsid w:val="4673789D"/>
    <w:rsid w:val="46741FBC"/>
    <w:rsid w:val="46A22639"/>
    <w:rsid w:val="46BA29EF"/>
    <w:rsid w:val="474E8854"/>
    <w:rsid w:val="477639EE"/>
    <w:rsid w:val="47E92BEB"/>
    <w:rsid w:val="47FACCE2"/>
    <w:rsid w:val="481C59D1"/>
    <w:rsid w:val="483CC518"/>
    <w:rsid w:val="4868BFEE"/>
    <w:rsid w:val="48ACA169"/>
    <w:rsid w:val="48B3ACBA"/>
    <w:rsid w:val="48BFB5AE"/>
    <w:rsid w:val="48D9AB1B"/>
    <w:rsid w:val="4910AF4D"/>
    <w:rsid w:val="491CB5CC"/>
    <w:rsid w:val="496500CC"/>
    <w:rsid w:val="4985F369"/>
    <w:rsid w:val="49962B6B"/>
    <w:rsid w:val="499E3DB0"/>
    <w:rsid w:val="49B84087"/>
    <w:rsid w:val="4A025BE1"/>
    <w:rsid w:val="4A0C9CEA"/>
    <w:rsid w:val="4A0F01F8"/>
    <w:rsid w:val="4A143797"/>
    <w:rsid w:val="4A38CA59"/>
    <w:rsid w:val="4AEBD0AC"/>
    <w:rsid w:val="4B1FDD6C"/>
    <w:rsid w:val="4B288667"/>
    <w:rsid w:val="4B4B7EF7"/>
    <w:rsid w:val="4B7343BD"/>
    <w:rsid w:val="4B808784"/>
    <w:rsid w:val="4B94DA07"/>
    <w:rsid w:val="4BCB3654"/>
    <w:rsid w:val="4BDF7417"/>
    <w:rsid w:val="4BF67DD0"/>
    <w:rsid w:val="4C1216AC"/>
    <w:rsid w:val="4C4C0D61"/>
    <w:rsid w:val="4C7D6A0F"/>
    <w:rsid w:val="4C9BB1A4"/>
    <w:rsid w:val="4CE337CD"/>
    <w:rsid w:val="4D1D8869"/>
    <w:rsid w:val="4D27890D"/>
    <w:rsid w:val="4D6390BF"/>
    <w:rsid w:val="4D817B3B"/>
    <w:rsid w:val="4DD49D90"/>
    <w:rsid w:val="4DF40F31"/>
    <w:rsid w:val="4E255068"/>
    <w:rsid w:val="4E516CE3"/>
    <w:rsid w:val="4E573D18"/>
    <w:rsid w:val="4E943AAC"/>
    <w:rsid w:val="4EC271CC"/>
    <w:rsid w:val="4ECEF832"/>
    <w:rsid w:val="4EDE2983"/>
    <w:rsid w:val="4EEAB3B3"/>
    <w:rsid w:val="4EF8DAC9"/>
    <w:rsid w:val="4EFAED06"/>
    <w:rsid w:val="4F161BA0"/>
    <w:rsid w:val="4F31068A"/>
    <w:rsid w:val="4F428854"/>
    <w:rsid w:val="4FD4D74A"/>
    <w:rsid w:val="4FF76E97"/>
    <w:rsid w:val="500378C6"/>
    <w:rsid w:val="502FE022"/>
    <w:rsid w:val="5033D87F"/>
    <w:rsid w:val="50C07DD2"/>
    <w:rsid w:val="5126A5B7"/>
    <w:rsid w:val="516EBD59"/>
    <w:rsid w:val="5192540B"/>
    <w:rsid w:val="521EC3C1"/>
    <w:rsid w:val="523DE716"/>
    <w:rsid w:val="52489116"/>
    <w:rsid w:val="5252BEAE"/>
    <w:rsid w:val="5255C384"/>
    <w:rsid w:val="52A29A48"/>
    <w:rsid w:val="52A2DF97"/>
    <w:rsid w:val="52BB257B"/>
    <w:rsid w:val="52DF47C6"/>
    <w:rsid w:val="52E6BFD9"/>
    <w:rsid w:val="52ED4DFC"/>
    <w:rsid w:val="5352F3D8"/>
    <w:rsid w:val="5381A238"/>
    <w:rsid w:val="5382463A"/>
    <w:rsid w:val="53A30F8A"/>
    <w:rsid w:val="53F9CC92"/>
    <w:rsid w:val="53FA6E42"/>
    <w:rsid w:val="541C21E8"/>
    <w:rsid w:val="543C9F3D"/>
    <w:rsid w:val="54446F5F"/>
    <w:rsid w:val="5444FDB9"/>
    <w:rsid w:val="5446D01D"/>
    <w:rsid w:val="54521C56"/>
    <w:rsid w:val="547A65D7"/>
    <w:rsid w:val="54B01392"/>
    <w:rsid w:val="54B6FA4C"/>
    <w:rsid w:val="54B72558"/>
    <w:rsid w:val="54C5F2FE"/>
    <w:rsid w:val="54DA3769"/>
    <w:rsid w:val="54EEF85C"/>
    <w:rsid w:val="55A837DE"/>
    <w:rsid w:val="55AF1737"/>
    <w:rsid w:val="55D9843A"/>
    <w:rsid w:val="5600777E"/>
    <w:rsid w:val="5623BFCE"/>
    <w:rsid w:val="563CB8EB"/>
    <w:rsid w:val="5663AE1E"/>
    <w:rsid w:val="5665C52E"/>
    <w:rsid w:val="56739C64"/>
    <w:rsid w:val="56E6ED8D"/>
    <w:rsid w:val="5776B062"/>
    <w:rsid w:val="577D7EA5"/>
    <w:rsid w:val="57DFA2A3"/>
    <w:rsid w:val="57F6D722"/>
    <w:rsid w:val="583C0D8F"/>
    <w:rsid w:val="584A50E9"/>
    <w:rsid w:val="5852997D"/>
    <w:rsid w:val="587774D0"/>
    <w:rsid w:val="58A2BF49"/>
    <w:rsid w:val="58CA3445"/>
    <w:rsid w:val="5903CCD5"/>
    <w:rsid w:val="5906DD35"/>
    <w:rsid w:val="59496EE5"/>
    <w:rsid w:val="59D54FED"/>
    <w:rsid w:val="59E7CB20"/>
    <w:rsid w:val="5A35986E"/>
    <w:rsid w:val="5A4F77B1"/>
    <w:rsid w:val="5A580559"/>
    <w:rsid w:val="5A7A0BBB"/>
    <w:rsid w:val="5AB75BA2"/>
    <w:rsid w:val="5ADC7B6B"/>
    <w:rsid w:val="5AE2F1E1"/>
    <w:rsid w:val="5B281D8C"/>
    <w:rsid w:val="5B303D55"/>
    <w:rsid w:val="5B4EA4D8"/>
    <w:rsid w:val="5B755AA6"/>
    <w:rsid w:val="5B9ADED2"/>
    <w:rsid w:val="5B9F0E8E"/>
    <w:rsid w:val="5BD16A84"/>
    <w:rsid w:val="5BE4C87D"/>
    <w:rsid w:val="5BF8FA1D"/>
    <w:rsid w:val="5C07AC8F"/>
    <w:rsid w:val="5C304F21"/>
    <w:rsid w:val="5C8A631B"/>
    <w:rsid w:val="5CD0FEEB"/>
    <w:rsid w:val="5CD1B762"/>
    <w:rsid w:val="5CD9BCC6"/>
    <w:rsid w:val="5D0C7E01"/>
    <w:rsid w:val="5D380CFE"/>
    <w:rsid w:val="5D3FE27E"/>
    <w:rsid w:val="5D6A76BF"/>
    <w:rsid w:val="5DA0687E"/>
    <w:rsid w:val="5DAA414C"/>
    <w:rsid w:val="5DEDEF70"/>
    <w:rsid w:val="5E567002"/>
    <w:rsid w:val="5E6AE943"/>
    <w:rsid w:val="5E949C18"/>
    <w:rsid w:val="5EC7C7AC"/>
    <w:rsid w:val="5F04E6C7"/>
    <w:rsid w:val="5F1BEF4C"/>
    <w:rsid w:val="5F718F22"/>
    <w:rsid w:val="5F880F27"/>
    <w:rsid w:val="5FC0113D"/>
    <w:rsid w:val="5FDB7170"/>
    <w:rsid w:val="5FE0888D"/>
    <w:rsid w:val="5FF3CB67"/>
    <w:rsid w:val="601EA815"/>
    <w:rsid w:val="6045CE4D"/>
    <w:rsid w:val="6064BEA1"/>
    <w:rsid w:val="6092E035"/>
    <w:rsid w:val="60C1F0DC"/>
    <w:rsid w:val="60CE3BBF"/>
    <w:rsid w:val="610B1652"/>
    <w:rsid w:val="61125B45"/>
    <w:rsid w:val="6171FB94"/>
    <w:rsid w:val="618F9BC8"/>
    <w:rsid w:val="61DB3AA0"/>
    <w:rsid w:val="620FA7FF"/>
    <w:rsid w:val="6220499C"/>
    <w:rsid w:val="62839B70"/>
    <w:rsid w:val="6297F3E8"/>
    <w:rsid w:val="62D343A1"/>
    <w:rsid w:val="63449083"/>
    <w:rsid w:val="63724046"/>
    <w:rsid w:val="637D2C52"/>
    <w:rsid w:val="63C73073"/>
    <w:rsid w:val="63C80DFA"/>
    <w:rsid w:val="64115933"/>
    <w:rsid w:val="64307400"/>
    <w:rsid w:val="6463E6B1"/>
    <w:rsid w:val="6472016F"/>
    <w:rsid w:val="6475A268"/>
    <w:rsid w:val="648C3FC1"/>
    <w:rsid w:val="649E4D60"/>
    <w:rsid w:val="64C32005"/>
    <w:rsid w:val="64D1BF46"/>
    <w:rsid w:val="64DDFE9B"/>
    <w:rsid w:val="6524F28A"/>
    <w:rsid w:val="65529215"/>
    <w:rsid w:val="65697169"/>
    <w:rsid w:val="658E10B0"/>
    <w:rsid w:val="65D6F900"/>
    <w:rsid w:val="65EB242D"/>
    <w:rsid w:val="660AE463"/>
    <w:rsid w:val="662E21AF"/>
    <w:rsid w:val="66578707"/>
    <w:rsid w:val="66B3675F"/>
    <w:rsid w:val="66B9C41B"/>
    <w:rsid w:val="66D1ECCB"/>
    <w:rsid w:val="66E906DE"/>
    <w:rsid w:val="66EEC453"/>
    <w:rsid w:val="66F008E5"/>
    <w:rsid w:val="672637C6"/>
    <w:rsid w:val="672D8D20"/>
    <w:rsid w:val="673B73B2"/>
    <w:rsid w:val="6754E238"/>
    <w:rsid w:val="67851A72"/>
    <w:rsid w:val="68005B6B"/>
    <w:rsid w:val="6841348F"/>
    <w:rsid w:val="68422B2C"/>
    <w:rsid w:val="68780BA9"/>
    <w:rsid w:val="688B2BCD"/>
    <w:rsid w:val="68C3FFE3"/>
    <w:rsid w:val="68E465AF"/>
    <w:rsid w:val="69342246"/>
    <w:rsid w:val="6950BA73"/>
    <w:rsid w:val="69572120"/>
    <w:rsid w:val="698EF098"/>
    <w:rsid w:val="69B5E8C8"/>
    <w:rsid w:val="69C72475"/>
    <w:rsid w:val="69D3559D"/>
    <w:rsid w:val="69DDDA6C"/>
    <w:rsid w:val="6A676C77"/>
    <w:rsid w:val="6A8945A1"/>
    <w:rsid w:val="6A9601AA"/>
    <w:rsid w:val="6AD765C5"/>
    <w:rsid w:val="6B164768"/>
    <w:rsid w:val="6B268DA3"/>
    <w:rsid w:val="6B332E38"/>
    <w:rsid w:val="6B3DCF76"/>
    <w:rsid w:val="6B52DED9"/>
    <w:rsid w:val="6B5300C1"/>
    <w:rsid w:val="6B777BBC"/>
    <w:rsid w:val="6C00B797"/>
    <w:rsid w:val="6C08B3F9"/>
    <w:rsid w:val="6C2507BA"/>
    <w:rsid w:val="6C3AC730"/>
    <w:rsid w:val="6CD96152"/>
    <w:rsid w:val="6D1C1BAD"/>
    <w:rsid w:val="6D38B2C5"/>
    <w:rsid w:val="6D65F35D"/>
    <w:rsid w:val="6DCCF8B2"/>
    <w:rsid w:val="6E0B2A31"/>
    <w:rsid w:val="6E6EB7C4"/>
    <w:rsid w:val="6E82C292"/>
    <w:rsid w:val="6E9F4574"/>
    <w:rsid w:val="6EA41F32"/>
    <w:rsid w:val="6ED6CF20"/>
    <w:rsid w:val="6F5AE270"/>
    <w:rsid w:val="6F8D2D77"/>
    <w:rsid w:val="6F8EAC74"/>
    <w:rsid w:val="6F8EC7F2"/>
    <w:rsid w:val="6FF96D02"/>
    <w:rsid w:val="70BA3BEE"/>
    <w:rsid w:val="70C4B32D"/>
    <w:rsid w:val="70D0BB1C"/>
    <w:rsid w:val="71217F7C"/>
    <w:rsid w:val="7124225E"/>
    <w:rsid w:val="7130C7DD"/>
    <w:rsid w:val="71598279"/>
    <w:rsid w:val="715B4E86"/>
    <w:rsid w:val="71925331"/>
    <w:rsid w:val="71E2FC7E"/>
    <w:rsid w:val="7253E5E3"/>
    <w:rsid w:val="727E2A69"/>
    <w:rsid w:val="72E30A87"/>
    <w:rsid w:val="72E413B2"/>
    <w:rsid w:val="735889C1"/>
    <w:rsid w:val="73720837"/>
    <w:rsid w:val="7395EBA1"/>
    <w:rsid w:val="73CFFDDF"/>
    <w:rsid w:val="73E8C113"/>
    <w:rsid w:val="74124AFE"/>
    <w:rsid w:val="7413B11E"/>
    <w:rsid w:val="742E6D12"/>
    <w:rsid w:val="743ADE61"/>
    <w:rsid w:val="7453608E"/>
    <w:rsid w:val="745995E4"/>
    <w:rsid w:val="745EBF7B"/>
    <w:rsid w:val="7462D40C"/>
    <w:rsid w:val="7473E19E"/>
    <w:rsid w:val="7480B99C"/>
    <w:rsid w:val="7516CEA9"/>
    <w:rsid w:val="75178DA3"/>
    <w:rsid w:val="75258F75"/>
    <w:rsid w:val="7539449B"/>
    <w:rsid w:val="760834B3"/>
    <w:rsid w:val="763A237B"/>
    <w:rsid w:val="76479B4E"/>
    <w:rsid w:val="768B61ED"/>
    <w:rsid w:val="771F9BA5"/>
    <w:rsid w:val="77426521"/>
    <w:rsid w:val="77CA2766"/>
    <w:rsid w:val="77DB0745"/>
    <w:rsid w:val="77EDCFA8"/>
    <w:rsid w:val="78243B43"/>
    <w:rsid w:val="78881A57"/>
    <w:rsid w:val="78FFAF36"/>
    <w:rsid w:val="791F215F"/>
    <w:rsid w:val="7999925D"/>
    <w:rsid w:val="79BB4A58"/>
    <w:rsid w:val="79D183DF"/>
    <w:rsid w:val="79E60BAE"/>
    <w:rsid w:val="79F41BEA"/>
    <w:rsid w:val="7A293559"/>
    <w:rsid w:val="7A70279F"/>
    <w:rsid w:val="7A8067A8"/>
    <w:rsid w:val="7AA22E1E"/>
    <w:rsid w:val="7AB729B6"/>
    <w:rsid w:val="7ABDABD6"/>
    <w:rsid w:val="7AEABD6B"/>
    <w:rsid w:val="7B0D44BA"/>
    <w:rsid w:val="7B31E46B"/>
    <w:rsid w:val="7B591E3A"/>
    <w:rsid w:val="7B5D907B"/>
    <w:rsid w:val="7B90FFFF"/>
    <w:rsid w:val="7BB117FD"/>
    <w:rsid w:val="7BD11A9F"/>
    <w:rsid w:val="7C1B5550"/>
    <w:rsid w:val="7C1B5E6C"/>
    <w:rsid w:val="7C4C46EA"/>
    <w:rsid w:val="7C67BB43"/>
    <w:rsid w:val="7C78DECA"/>
    <w:rsid w:val="7C97DA42"/>
    <w:rsid w:val="7CA27044"/>
    <w:rsid w:val="7CE9AFE9"/>
    <w:rsid w:val="7D8157F5"/>
    <w:rsid w:val="7D94476C"/>
    <w:rsid w:val="7D99CA77"/>
    <w:rsid w:val="7D9AC22F"/>
    <w:rsid w:val="7DC6C4FA"/>
    <w:rsid w:val="7DEE00AE"/>
    <w:rsid w:val="7E0BF1D8"/>
    <w:rsid w:val="7E5E6AD8"/>
    <w:rsid w:val="7E96C191"/>
    <w:rsid w:val="7ECB9CA2"/>
    <w:rsid w:val="7EE19CAD"/>
    <w:rsid w:val="7EFB8757"/>
    <w:rsid w:val="7F8D9D2A"/>
    <w:rsid w:val="7FBC5BB0"/>
    <w:rsid w:val="7FDED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F7F97"/>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1CE2"/>
    <w:rPr>
      <w:sz w:val="24"/>
      <w:szCs w:val="24"/>
    </w:rPr>
  </w:style>
  <w:style w:type="paragraph" w:styleId="Nagwek1">
    <w:name w:val="heading 1"/>
    <w:basedOn w:val="Normalny"/>
    <w:next w:val="Normalny"/>
    <w:link w:val="Nagwek1Znak"/>
    <w:qFormat/>
    <w:rsid w:val="00F72AFF"/>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semiHidden/>
    <w:unhideWhenUsed/>
    <w:qFormat/>
    <w:rsid w:val="00FE54D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6">
    <w:name w:val="heading 6"/>
    <w:basedOn w:val="Normalny"/>
    <w:next w:val="Normalny"/>
    <w:qFormat/>
    <w:rsid w:val="00D909FD"/>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rsid w:val="00B11CE2"/>
    <w:pPr>
      <w:overflowPunct w:val="0"/>
      <w:autoSpaceDE w:val="0"/>
      <w:autoSpaceDN w:val="0"/>
      <w:adjustRightInd w:val="0"/>
      <w:jc w:val="both"/>
      <w:textAlignment w:val="baseline"/>
    </w:pPr>
    <w:rPr>
      <w:sz w:val="20"/>
      <w:szCs w:val="20"/>
    </w:rPr>
  </w:style>
  <w:style w:type="character" w:styleId="Odwoaniedokomentarza">
    <w:name w:val="annotation reference"/>
    <w:uiPriority w:val="99"/>
    <w:rsid w:val="00EA266C"/>
    <w:rPr>
      <w:sz w:val="16"/>
      <w:szCs w:val="16"/>
    </w:rPr>
  </w:style>
  <w:style w:type="paragraph" w:styleId="Tekstkomentarza">
    <w:name w:val="annotation text"/>
    <w:basedOn w:val="Normalny"/>
    <w:link w:val="TekstkomentarzaZnak"/>
    <w:uiPriority w:val="99"/>
    <w:rsid w:val="00EA266C"/>
    <w:rPr>
      <w:sz w:val="20"/>
      <w:szCs w:val="20"/>
    </w:rPr>
  </w:style>
  <w:style w:type="paragraph" w:styleId="Tematkomentarza">
    <w:name w:val="annotation subject"/>
    <w:basedOn w:val="Tekstkomentarza"/>
    <w:next w:val="Tekstkomentarza"/>
    <w:semiHidden/>
    <w:rsid w:val="00EA266C"/>
    <w:rPr>
      <w:b/>
      <w:bCs/>
    </w:rPr>
  </w:style>
  <w:style w:type="paragraph" w:styleId="Tekstdymka">
    <w:name w:val="Balloon Text"/>
    <w:basedOn w:val="Normalny"/>
    <w:semiHidden/>
    <w:rsid w:val="00EA266C"/>
    <w:rPr>
      <w:rFonts w:ascii="Tahoma" w:hAnsi="Tahoma" w:cs="Tahoma"/>
      <w:sz w:val="16"/>
      <w:szCs w:val="16"/>
    </w:rPr>
  </w:style>
  <w:style w:type="paragraph" w:styleId="Tekstprzypisudolnego">
    <w:name w:val="footnote text"/>
    <w:basedOn w:val="Normalny"/>
    <w:semiHidden/>
    <w:rsid w:val="008E1641"/>
    <w:rPr>
      <w:sz w:val="20"/>
      <w:szCs w:val="20"/>
    </w:rPr>
  </w:style>
  <w:style w:type="character" w:styleId="Odwoanieprzypisudolnego">
    <w:name w:val="footnote reference"/>
    <w:semiHidden/>
    <w:rsid w:val="008E1641"/>
    <w:rPr>
      <w:vertAlign w:val="superscript"/>
    </w:rPr>
  </w:style>
  <w:style w:type="paragraph" w:styleId="Nagwek">
    <w:name w:val="header"/>
    <w:basedOn w:val="Normalny"/>
    <w:rsid w:val="008C3E7B"/>
    <w:pPr>
      <w:tabs>
        <w:tab w:val="center" w:pos="4536"/>
        <w:tab w:val="right" w:pos="9072"/>
      </w:tabs>
    </w:pPr>
  </w:style>
  <w:style w:type="paragraph" w:styleId="Stopka">
    <w:name w:val="footer"/>
    <w:basedOn w:val="Normalny"/>
    <w:link w:val="StopkaZnak"/>
    <w:uiPriority w:val="99"/>
    <w:rsid w:val="008C3E7B"/>
    <w:pPr>
      <w:tabs>
        <w:tab w:val="center" w:pos="4536"/>
        <w:tab w:val="right" w:pos="9072"/>
      </w:tabs>
    </w:pPr>
  </w:style>
  <w:style w:type="character" w:styleId="Numerstrony">
    <w:name w:val="page number"/>
    <w:basedOn w:val="Domylnaczcionkaakapitu"/>
    <w:rsid w:val="00872293"/>
  </w:style>
  <w:style w:type="paragraph" w:customStyle="1" w:styleId="ZnakZnak1">
    <w:name w:val="Znak Znak1"/>
    <w:basedOn w:val="Normalny"/>
    <w:rsid w:val="00B2311C"/>
    <w:rPr>
      <w:rFonts w:ascii="Arial" w:hAnsi="Arial" w:cs="Arial"/>
    </w:rPr>
  </w:style>
  <w:style w:type="paragraph" w:styleId="Lista2">
    <w:name w:val="List 2"/>
    <w:basedOn w:val="Normalny"/>
    <w:rsid w:val="009C096C"/>
    <w:pPr>
      <w:ind w:left="566" w:hanging="283"/>
    </w:pPr>
  </w:style>
  <w:style w:type="paragraph" w:customStyle="1" w:styleId="Tekstpodstawowy21">
    <w:name w:val="Tekst podstawowy 21"/>
    <w:basedOn w:val="Normalny"/>
    <w:rsid w:val="009C096C"/>
    <w:pPr>
      <w:overflowPunct w:val="0"/>
      <w:autoSpaceDE w:val="0"/>
      <w:autoSpaceDN w:val="0"/>
      <w:adjustRightInd w:val="0"/>
      <w:spacing w:after="120"/>
      <w:jc w:val="both"/>
    </w:pPr>
    <w:rPr>
      <w:sz w:val="28"/>
      <w:szCs w:val="20"/>
    </w:rPr>
  </w:style>
  <w:style w:type="paragraph" w:styleId="Tekstpodstawowywcity">
    <w:name w:val="Body Text Indent"/>
    <w:basedOn w:val="Normalny"/>
    <w:rsid w:val="00485375"/>
    <w:pPr>
      <w:ind w:left="567" w:hanging="567"/>
      <w:jc w:val="both"/>
    </w:pPr>
    <w:rPr>
      <w:b/>
      <w:szCs w:val="20"/>
    </w:rPr>
  </w:style>
  <w:style w:type="paragraph" w:styleId="Tekstpodstawowy3">
    <w:name w:val="Body Text 3"/>
    <w:basedOn w:val="Normalny"/>
    <w:rsid w:val="001114C3"/>
    <w:pPr>
      <w:spacing w:after="120"/>
    </w:pPr>
    <w:rPr>
      <w:sz w:val="16"/>
      <w:szCs w:val="16"/>
      <w:lang w:val="en-US"/>
    </w:rPr>
  </w:style>
  <w:style w:type="paragraph" w:styleId="Tekstpodstawowy">
    <w:name w:val="Body Text"/>
    <w:basedOn w:val="Normalny"/>
    <w:rsid w:val="00EF20CA"/>
    <w:pPr>
      <w:spacing w:after="120"/>
    </w:pPr>
  </w:style>
  <w:style w:type="paragraph" w:customStyle="1" w:styleId="normalny0">
    <w:name w:val="normalny"/>
    <w:basedOn w:val="Normalny"/>
    <w:rsid w:val="00FB3DC9"/>
  </w:style>
  <w:style w:type="character" w:customStyle="1" w:styleId="normalnychar1">
    <w:name w:val="normalny__char1"/>
    <w:rsid w:val="00FB3DC9"/>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rsid w:val="003F77FD"/>
    <w:pPr>
      <w:spacing w:after="120" w:line="480" w:lineRule="auto"/>
      <w:ind w:left="283"/>
    </w:pPr>
  </w:style>
  <w:style w:type="character" w:customStyle="1" w:styleId="dane1">
    <w:name w:val="dane1"/>
    <w:rsid w:val="002165A0"/>
    <w:rPr>
      <w:color w:val="0000CD"/>
    </w:rPr>
  </w:style>
  <w:style w:type="paragraph" w:styleId="Mapadokumentu">
    <w:name w:val="Document Map"/>
    <w:basedOn w:val="Normalny"/>
    <w:semiHidden/>
    <w:rsid w:val="00A6190F"/>
    <w:pPr>
      <w:shd w:val="clear" w:color="auto" w:fill="000080"/>
    </w:pPr>
    <w:rPr>
      <w:rFonts w:ascii="Tahoma" w:hAnsi="Tahoma" w:cs="Tahoma"/>
      <w:sz w:val="20"/>
      <w:szCs w:val="20"/>
    </w:rPr>
  </w:style>
  <w:style w:type="paragraph" w:styleId="NormalnyWeb">
    <w:name w:val="Normal (Web)"/>
    <w:basedOn w:val="Normalny"/>
    <w:uiPriority w:val="99"/>
    <w:unhideWhenUsed/>
    <w:rsid w:val="007E50DC"/>
    <w:rPr>
      <w:rFonts w:eastAsia="Calibri"/>
    </w:rPr>
  </w:style>
  <w:style w:type="character" w:customStyle="1" w:styleId="Bodytext">
    <w:name w:val="Body text_"/>
    <w:link w:val="BodyText2"/>
    <w:rsid w:val="00240480"/>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240480"/>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rsid w:val="00240480"/>
  </w:style>
  <w:style w:type="paragraph" w:styleId="Akapitzlist">
    <w:name w:val="List Paragraph"/>
    <w:aliases w:val="normalny tekst,Podsis rysunku,BulletC,Wyliczanie,Obiekt,List Paragraph,List Paragraph1,L1,Numerowanie,lp1,Preambuła,x.,Normal,Akapit z listą3,Akapit z listą31,Wypunktowanie,Normal2,Asia 2  Akapit z listą,tekst normalny,Akapit z listą5"/>
    <w:basedOn w:val="Normalny"/>
    <w:link w:val="AkapitzlistZnak"/>
    <w:uiPriority w:val="34"/>
    <w:qFormat/>
    <w:rsid w:val="001F41AD"/>
    <w:pPr>
      <w:ind w:left="720"/>
      <w:contextualSpacing/>
    </w:pPr>
    <w:rPr>
      <w:rFonts w:ascii="Arial Unicode MS" w:eastAsia="Arial Unicode MS" w:hAnsi="Arial Unicode MS" w:cs="Arial Unicode MS"/>
      <w:color w:val="000000"/>
      <w:lang w:val="pl"/>
    </w:rPr>
  </w:style>
  <w:style w:type="paragraph" w:styleId="Lista">
    <w:name w:val="List"/>
    <w:basedOn w:val="Normalny"/>
    <w:rsid w:val="00FC5C22"/>
    <w:pPr>
      <w:ind w:left="283" w:hanging="283"/>
      <w:contextualSpacing/>
    </w:pPr>
  </w:style>
  <w:style w:type="paragraph" w:customStyle="1" w:styleId="Tekstpodstawowy210">
    <w:name w:val="Tekst podstawowy 210"/>
    <w:basedOn w:val="Normalny"/>
    <w:rsid w:val="00FC5C22"/>
    <w:pPr>
      <w:overflowPunct w:val="0"/>
      <w:autoSpaceDE w:val="0"/>
      <w:autoSpaceDN w:val="0"/>
      <w:adjustRightInd w:val="0"/>
      <w:jc w:val="both"/>
      <w:textAlignment w:val="baseline"/>
    </w:pPr>
    <w:rPr>
      <w:sz w:val="28"/>
      <w:szCs w:val="20"/>
    </w:rPr>
  </w:style>
  <w:style w:type="character" w:styleId="Hipercze">
    <w:name w:val="Hyperlink"/>
    <w:uiPriority w:val="99"/>
    <w:rsid w:val="004C4849"/>
    <w:rPr>
      <w:color w:val="0563C1"/>
      <w:u w:val="single"/>
    </w:rPr>
  </w:style>
  <w:style w:type="character" w:customStyle="1" w:styleId="Nagwek1Znak">
    <w:name w:val="Nagłówek 1 Znak"/>
    <w:link w:val="Nagwek1"/>
    <w:rsid w:val="00F72AFF"/>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rsid w:val="00F72AFF"/>
    <w:pPr>
      <w:keepLines/>
      <w:spacing w:after="0" w:line="259" w:lineRule="auto"/>
      <w:outlineLvl w:val="9"/>
    </w:pPr>
    <w:rPr>
      <w:b w:val="0"/>
      <w:bCs w:val="0"/>
      <w:color w:val="2E74B5"/>
      <w:kern w:val="0"/>
    </w:rPr>
  </w:style>
  <w:style w:type="paragraph" w:styleId="Spistreci1">
    <w:name w:val="toc 1"/>
    <w:basedOn w:val="Normalny"/>
    <w:next w:val="Normalny"/>
    <w:autoRedefine/>
    <w:uiPriority w:val="39"/>
    <w:rsid w:val="00F72AFF"/>
  </w:style>
  <w:style w:type="paragraph" w:styleId="Tekstprzypisukocowego">
    <w:name w:val="endnote text"/>
    <w:basedOn w:val="Normalny"/>
    <w:link w:val="TekstprzypisukocowegoZnak"/>
    <w:rsid w:val="001F4D96"/>
    <w:rPr>
      <w:sz w:val="20"/>
      <w:szCs w:val="20"/>
    </w:rPr>
  </w:style>
  <w:style w:type="character" w:customStyle="1" w:styleId="TekstprzypisukocowegoZnak">
    <w:name w:val="Tekst przypisu końcowego Znak"/>
    <w:basedOn w:val="Domylnaczcionkaakapitu"/>
    <w:link w:val="Tekstprzypisukocowego"/>
    <w:rsid w:val="001F4D96"/>
  </w:style>
  <w:style w:type="character" w:styleId="Odwoanieprzypisukocowego">
    <w:name w:val="endnote reference"/>
    <w:rsid w:val="001F4D96"/>
    <w:rPr>
      <w:vertAlign w:val="superscript"/>
    </w:rPr>
  </w:style>
  <w:style w:type="character" w:customStyle="1" w:styleId="AkapitzlistZnak">
    <w:name w:val="Akapit z listą Znak"/>
    <w:aliases w:val="normalny tekst Znak,Podsis rysunku Znak,BulletC Znak,Wyliczanie Znak,Obiekt Znak,List Paragraph Znak,List Paragraph1 Znak,L1 Znak,Numerowanie Znak,lp1 Znak,Preambuła Znak,x. Znak,Normal Znak,Akapit z listą3 Znak,Akapit z listą31 Znak"/>
    <w:link w:val="Akapitzlist"/>
    <w:uiPriority w:val="34"/>
    <w:qFormat/>
    <w:rsid w:val="00837966"/>
    <w:rPr>
      <w:rFonts w:ascii="Arial Unicode MS" w:eastAsia="Arial Unicode MS" w:hAnsi="Arial Unicode MS" w:cs="Arial Unicode MS"/>
      <w:color w:val="000000"/>
      <w:sz w:val="24"/>
      <w:szCs w:val="24"/>
      <w:lang w:val="pl"/>
    </w:rPr>
  </w:style>
  <w:style w:type="paragraph" w:customStyle="1" w:styleId="Default">
    <w:name w:val="Default"/>
    <w:basedOn w:val="Normalny"/>
    <w:rsid w:val="00652401"/>
    <w:pPr>
      <w:autoSpaceDE w:val="0"/>
      <w:autoSpaceDN w:val="0"/>
    </w:pPr>
    <w:rPr>
      <w:rFonts w:ascii="Calibri" w:eastAsiaTheme="minorHAnsi" w:hAnsi="Calibri"/>
      <w:color w:val="000000"/>
      <w:lang w:eastAsia="en-US"/>
    </w:rPr>
  </w:style>
  <w:style w:type="character" w:customStyle="1" w:styleId="StopkaZnak">
    <w:name w:val="Stopka Znak"/>
    <w:basedOn w:val="Domylnaczcionkaakapitu"/>
    <w:link w:val="Stopka"/>
    <w:uiPriority w:val="99"/>
    <w:rsid w:val="005811ED"/>
    <w:rPr>
      <w:sz w:val="24"/>
      <w:szCs w:val="24"/>
    </w:rPr>
  </w:style>
  <w:style w:type="paragraph" w:customStyle="1" w:styleId="divparagraph">
    <w:name w:val="div.paragraph"/>
    <w:uiPriority w:val="99"/>
    <w:rsid w:val="00095310"/>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styleId="Poprawka">
    <w:name w:val="Revision"/>
    <w:hidden/>
    <w:uiPriority w:val="99"/>
    <w:semiHidden/>
    <w:rsid w:val="000301CC"/>
    <w:rPr>
      <w:sz w:val="24"/>
      <w:szCs w:val="24"/>
    </w:rPr>
  </w:style>
  <w:style w:type="character" w:customStyle="1" w:styleId="highlight">
    <w:name w:val="highlight"/>
    <w:basedOn w:val="Domylnaczcionkaakapitu"/>
    <w:rsid w:val="00680000"/>
  </w:style>
  <w:style w:type="character" w:customStyle="1" w:styleId="articletitle">
    <w:name w:val="articletitle"/>
    <w:basedOn w:val="Domylnaczcionkaakapitu"/>
    <w:rsid w:val="00680000"/>
  </w:style>
  <w:style w:type="character" w:customStyle="1" w:styleId="Nagwek2Znak">
    <w:name w:val="Nagłówek 2 Znak"/>
    <w:basedOn w:val="Domylnaczcionkaakapitu"/>
    <w:link w:val="Nagwek2"/>
    <w:semiHidden/>
    <w:rsid w:val="00FE54D3"/>
    <w:rPr>
      <w:rFonts w:asciiTheme="majorHAnsi" w:eastAsiaTheme="majorEastAsia" w:hAnsiTheme="majorHAnsi" w:cstheme="majorBidi"/>
      <w:color w:val="2E74B5" w:themeColor="accent1" w:themeShade="BF"/>
      <w:sz w:val="26"/>
      <w:szCs w:val="26"/>
    </w:rPr>
  </w:style>
  <w:style w:type="character" w:customStyle="1" w:styleId="Teksttreci">
    <w:name w:val="Tekst treści_"/>
    <w:link w:val="Teksttreci0"/>
    <w:rsid w:val="00FE54D3"/>
    <w:rPr>
      <w:rFonts w:ascii="Arial" w:eastAsia="Arial" w:hAnsi="Arial" w:cs="Arial"/>
      <w:sz w:val="18"/>
      <w:szCs w:val="18"/>
      <w:shd w:val="clear" w:color="auto" w:fill="FFFFFF"/>
    </w:rPr>
  </w:style>
  <w:style w:type="paragraph" w:customStyle="1" w:styleId="Teksttreci0">
    <w:name w:val="Tekst treści"/>
    <w:basedOn w:val="Normalny"/>
    <w:link w:val="Teksttreci"/>
    <w:rsid w:val="00FE54D3"/>
    <w:pPr>
      <w:widowControl w:val="0"/>
      <w:shd w:val="clear" w:color="auto" w:fill="FFFFFF"/>
      <w:spacing w:line="246" w:lineRule="exact"/>
      <w:ind w:hanging="3240"/>
      <w:jc w:val="both"/>
    </w:pPr>
    <w:rPr>
      <w:rFonts w:ascii="Arial" w:eastAsia="Arial" w:hAnsi="Arial" w:cs="Arial"/>
      <w:sz w:val="18"/>
      <w:szCs w:val="18"/>
    </w:rPr>
  </w:style>
  <w:style w:type="character" w:customStyle="1" w:styleId="normaltextrun">
    <w:name w:val="normaltextrun"/>
    <w:basedOn w:val="Domylnaczcionkaakapitu"/>
    <w:rsid w:val="008F0271"/>
  </w:style>
  <w:style w:type="character" w:styleId="Tekstzastpczy">
    <w:name w:val="Placeholder Text"/>
    <w:basedOn w:val="Domylnaczcionkaakapitu"/>
    <w:uiPriority w:val="99"/>
    <w:semiHidden/>
    <w:rsid w:val="00F54756"/>
    <w:rPr>
      <w:color w:val="808080"/>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ierozpoznanawzmianka1">
    <w:name w:val="Nierozpoznana wzmianka1"/>
    <w:basedOn w:val="Domylnaczcionkaakapitu"/>
    <w:uiPriority w:val="99"/>
    <w:semiHidden/>
    <w:unhideWhenUsed/>
    <w:rsid w:val="00691FEF"/>
    <w:rPr>
      <w:color w:val="605E5C"/>
      <w:shd w:val="clear" w:color="auto" w:fill="E1DFDD"/>
    </w:rPr>
  </w:style>
  <w:style w:type="paragraph" w:customStyle="1" w:styleId="Style15">
    <w:name w:val="Style15"/>
    <w:basedOn w:val="Normalny"/>
    <w:uiPriority w:val="99"/>
    <w:rsid w:val="00192687"/>
    <w:pPr>
      <w:widowControl w:val="0"/>
      <w:autoSpaceDE w:val="0"/>
      <w:autoSpaceDN w:val="0"/>
      <w:adjustRightInd w:val="0"/>
      <w:spacing w:line="350" w:lineRule="exact"/>
      <w:ind w:hanging="336"/>
      <w:jc w:val="both"/>
    </w:pPr>
    <w:rPr>
      <w:rFonts w:ascii="FrankRuehl" w:hAnsi="Calibri"/>
      <w:lang w:bidi="he-IL"/>
    </w:rPr>
  </w:style>
  <w:style w:type="character" w:customStyle="1" w:styleId="ui-provider">
    <w:name w:val="ui-provider"/>
    <w:basedOn w:val="Domylnaczcionkaakapitu"/>
    <w:rsid w:val="00B17BCD"/>
  </w:style>
  <w:style w:type="numbering" w:customStyle="1" w:styleId="Biecalista1">
    <w:name w:val="Bieżąca lista1"/>
    <w:uiPriority w:val="99"/>
    <w:rsid w:val="00C1558F"/>
    <w:pPr>
      <w:numPr>
        <w:numId w:val="44"/>
      </w:numPr>
    </w:pPr>
  </w:style>
  <w:style w:type="numbering" w:customStyle="1" w:styleId="Biecalista2">
    <w:name w:val="Bieżąca lista2"/>
    <w:uiPriority w:val="99"/>
    <w:rsid w:val="00C1558F"/>
    <w:pPr>
      <w:numPr>
        <w:numId w:val="45"/>
      </w:numPr>
    </w:pPr>
  </w:style>
  <w:style w:type="numbering" w:customStyle="1" w:styleId="Biecalista3">
    <w:name w:val="Bieżąca lista3"/>
    <w:uiPriority w:val="99"/>
    <w:rsid w:val="006274D7"/>
    <w:pPr>
      <w:numPr>
        <w:numId w:val="46"/>
      </w:numPr>
    </w:pPr>
  </w:style>
  <w:style w:type="numbering" w:customStyle="1" w:styleId="Biecalista4">
    <w:name w:val="Bieżąca lista4"/>
    <w:uiPriority w:val="99"/>
    <w:rsid w:val="006274D7"/>
    <w:pPr>
      <w:numPr>
        <w:numId w:val="48"/>
      </w:numPr>
    </w:pPr>
  </w:style>
  <w:style w:type="numbering" w:customStyle="1" w:styleId="Biecalista5">
    <w:name w:val="Bieżąca lista5"/>
    <w:uiPriority w:val="99"/>
    <w:rsid w:val="00F44D35"/>
    <w:pPr>
      <w:numPr>
        <w:numId w:val="49"/>
      </w:numPr>
    </w:pPr>
  </w:style>
  <w:style w:type="numbering" w:customStyle="1" w:styleId="Biecalista6">
    <w:name w:val="Bieżąca lista6"/>
    <w:uiPriority w:val="99"/>
    <w:rsid w:val="00F44D35"/>
    <w:pPr>
      <w:numPr>
        <w:numId w:val="50"/>
      </w:numPr>
    </w:pPr>
  </w:style>
  <w:style w:type="numbering" w:customStyle="1" w:styleId="Biecalista7">
    <w:name w:val="Bieżąca lista7"/>
    <w:uiPriority w:val="99"/>
    <w:rsid w:val="00F44D35"/>
    <w:pPr>
      <w:numPr>
        <w:numId w:val="51"/>
      </w:numPr>
    </w:pPr>
  </w:style>
  <w:style w:type="character" w:customStyle="1" w:styleId="Nierozpoznanawzmianka2">
    <w:name w:val="Nierozpoznana wzmianka2"/>
    <w:basedOn w:val="Domylnaczcionkaakapitu"/>
    <w:uiPriority w:val="99"/>
    <w:semiHidden/>
    <w:unhideWhenUsed/>
    <w:rsid w:val="00A30651"/>
    <w:rPr>
      <w:color w:val="605E5C"/>
      <w:shd w:val="clear" w:color="auto" w:fill="E1DFDD"/>
    </w:rPr>
  </w:style>
  <w:style w:type="paragraph" w:styleId="Listapunktowana">
    <w:name w:val="List Bullet"/>
    <w:basedOn w:val="Normalny"/>
    <w:rsid w:val="00EF38E8"/>
    <w:pPr>
      <w:numPr>
        <w:numId w:val="52"/>
      </w:numPr>
      <w:contextualSpacing/>
    </w:pPr>
  </w:style>
  <w:style w:type="paragraph" w:customStyle="1" w:styleId="numerowanie">
    <w:name w:val="numerowanie"/>
    <w:basedOn w:val="Normalny"/>
    <w:autoRedefine/>
    <w:rsid w:val="008B671F"/>
    <w:pPr>
      <w:jc w:val="both"/>
    </w:pPr>
    <w:rPr>
      <w:rFonts w:ascii="Cambria Math" w:hAnsi="Cambria Math" w:cs="Arial"/>
      <w:i/>
      <w:spacing w:val="4"/>
      <w:sz w:val="20"/>
      <w:szCs w:val="20"/>
    </w:rPr>
  </w:style>
  <w:style w:type="character" w:styleId="Nierozpoznanawzmianka">
    <w:name w:val="Unresolved Mention"/>
    <w:basedOn w:val="Domylnaczcionkaakapitu"/>
    <w:uiPriority w:val="99"/>
    <w:semiHidden/>
    <w:unhideWhenUsed/>
    <w:rsid w:val="00DA48A2"/>
    <w:rPr>
      <w:color w:val="605E5C"/>
      <w:shd w:val="clear" w:color="auto" w:fill="E1DFDD"/>
    </w:rPr>
  </w:style>
  <w:style w:type="paragraph" w:customStyle="1" w:styleId="punkt">
    <w:name w:val="punkt"/>
    <w:basedOn w:val="BodyText2"/>
    <w:qFormat/>
    <w:rsid w:val="00A16809"/>
    <w:pPr>
      <w:shd w:val="clear" w:color="auto" w:fill="auto"/>
      <w:spacing w:before="0" w:after="80" w:line="240" w:lineRule="auto"/>
      <w:ind w:left="1134" w:right="79" w:hanging="567"/>
      <w:jc w:val="both"/>
    </w:pPr>
    <w:rPr>
      <w:rFonts w:ascii="Verdana" w:hAnsi="Verdana"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05122">
      <w:bodyDiv w:val="1"/>
      <w:marLeft w:val="0"/>
      <w:marRight w:val="0"/>
      <w:marTop w:val="0"/>
      <w:marBottom w:val="0"/>
      <w:divBdr>
        <w:top w:val="none" w:sz="0" w:space="0" w:color="auto"/>
        <w:left w:val="none" w:sz="0" w:space="0" w:color="auto"/>
        <w:bottom w:val="none" w:sz="0" w:space="0" w:color="auto"/>
        <w:right w:val="none" w:sz="0" w:space="0" w:color="auto"/>
      </w:divBdr>
    </w:div>
    <w:div w:id="65302206">
      <w:bodyDiv w:val="1"/>
      <w:marLeft w:val="0"/>
      <w:marRight w:val="0"/>
      <w:marTop w:val="0"/>
      <w:marBottom w:val="0"/>
      <w:divBdr>
        <w:top w:val="none" w:sz="0" w:space="0" w:color="auto"/>
        <w:left w:val="none" w:sz="0" w:space="0" w:color="auto"/>
        <w:bottom w:val="none" w:sz="0" w:space="0" w:color="auto"/>
        <w:right w:val="none" w:sz="0" w:space="0" w:color="auto"/>
      </w:divBdr>
      <w:divsChild>
        <w:div w:id="400058084">
          <w:marLeft w:val="0"/>
          <w:marRight w:val="0"/>
          <w:marTop w:val="150"/>
          <w:marBottom w:val="168"/>
          <w:divBdr>
            <w:top w:val="none" w:sz="0" w:space="0" w:color="auto"/>
            <w:left w:val="none" w:sz="0" w:space="0" w:color="auto"/>
            <w:bottom w:val="none" w:sz="0" w:space="0" w:color="auto"/>
            <w:right w:val="none" w:sz="0" w:space="0" w:color="auto"/>
          </w:divBdr>
        </w:div>
        <w:div w:id="2050373759">
          <w:marLeft w:val="0"/>
          <w:marRight w:val="0"/>
          <w:marTop w:val="0"/>
          <w:marBottom w:val="0"/>
          <w:divBdr>
            <w:top w:val="none" w:sz="0" w:space="0" w:color="auto"/>
            <w:left w:val="none" w:sz="0" w:space="0" w:color="auto"/>
            <w:bottom w:val="none" w:sz="0" w:space="0" w:color="auto"/>
            <w:right w:val="none" w:sz="0" w:space="0" w:color="auto"/>
          </w:divBdr>
          <w:divsChild>
            <w:div w:id="144056747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110514171">
      <w:bodyDiv w:val="1"/>
      <w:marLeft w:val="0"/>
      <w:marRight w:val="0"/>
      <w:marTop w:val="0"/>
      <w:marBottom w:val="0"/>
      <w:divBdr>
        <w:top w:val="none" w:sz="0" w:space="0" w:color="auto"/>
        <w:left w:val="none" w:sz="0" w:space="0" w:color="auto"/>
        <w:bottom w:val="none" w:sz="0" w:space="0" w:color="auto"/>
        <w:right w:val="none" w:sz="0" w:space="0" w:color="auto"/>
      </w:divBdr>
    </w:div>
    <w:div w:id="116221916">
      <w:bodyDiv w:val="1"/>
      <w:marLeft w:val="0"/>
      <w:marRight w:val="0"/>
      <w:marTop w:val="0"/>
      <w:marBottom w:val="0"/>
      <w:divBdr>
        <w:top w:val="none" w:sz="0" w:space="0" w:color="auto"/>
        <w:left w:val="none" w:sz="0" w:space="0" w:color="auto"/>
        <w:bottom w:val="none" w:sz="0" w:space="0" w:color="auto"/>
        <w:right w:val="none" w:sz="0" w:space="0" w:color="auto"/>
      </w:divBdr>
    </w:div>
    <w:div w:id="147941426">
      <w:bodyDiv w:val="1"/>
      <w:marLeft w:val="0"/>
      <w:marRight w:val="0"/>
      <w:marTop w:val="0"/>
      <w:marBottom w:val="0"/>
      <w:divBdr>
        <w:top w:val="none" w:sz="0" w:space="0" w:color="auto"/>
        <w:left w:val="none" w:sz="0" w:space="0" w:color="auto"/>
        <w:bottom w:val="none" w:sz="0" w:space="0" w:color="auto"/>
        <w:right w:val="none" w:sz="0" w:space="0" w:color="auto"/>
      </w:divBdr>
    </w:div>
    <w:div w:id="163328940">
      <w:bodyDiv w:val="1"/>
      <w:marLeft w:val="0"/>
      <w:marRight w:val="0"/>
      <w:marTop w:val="0"/>
      <w:marBottom w:val="0"/>
      <w:divBdr>
        <w:top w:val="none" w:sz="0" w:space="0" w:color="auto"/>
        <w:left w:val="none" w:sz="0" w:space="0" w:color="auto"/>
        <w:bottom w:val="none" w:sz="0" w:space="0" w:color="auto"/>
        <w:right w:val="none" w:sz="0" w:space="0" w:color="auto"/>
      </w:divBdr>
    </w:div>
    <w:div w:id="220676162">
      <w:bodyDiv w:val="1"/>
      <w:marLeft w:val="0"/>
      <w:marRight w:val="0"/>
      <w:marTop w:val="0"/>
      <w:marBottom w:val="0"/>
      <w:divBdr>
        <w:top w:val="none" w:sz="0" w:space="0" w:color="auto"/>
        <w:left w:val="none" w:sz="0" w:space="0" w:color="auto"/>
        <w:bottom w:val="none" w:sz="0" w:space="0" w:color="auto"/>
        <w:right w:val="none" w:sz="0" w:space="0" w:color="auto"/>
      </w:divBdr>
    </w:div>
    <w:div w:id="30613073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343896325">
      <w:bodyDiv w:val="1"/>
      <w:marLeft w:val="0"/>
      <w:marRight w:val="0"/>
      <w:marTop w:val="0"/>
      <w:marBottom w:val="0"/>
      <w:divBdr>
        <w:top w:val="none" w:sz="0" w:space="0" w:color="auto"/>
        <w:left w:val="none" w:sz="0" w:space="0" w:color="auto"/>
        <w:bottom w:val="none" w:sz="0" w:space="0" w:color="auto"/>
        <w:right w:val="none" w:sz="0" w:space="0" w:color="auto"/>
      </w:divBdr>
      <w:divsChild>
        <w:div w:id="1126506025">
          <w:marLeft w:val="0"/>
          <w:marRight w:val="0"/>
          <w:marTop w:val="0"/>
          <w:marBottom w:val="105"/>
          <w:divBdr>
            <w:top w:val="none" w:sz="0" w:space="0" w:color="auto"/>
            <w:left w:val="none" w:sz="0" w:space="0" w:color="auto"/>
            <w:bottom w:val="none" w:sz="0" w:space="0" w:color="auto"/>
            <w:right w:val="none" w:sz="0" w:space="0" w:color="auto"/>
          </w:divBdr>
        </w:div>
        <w:div w:id="369498264">
          <w:marLeft w:val="0"/>
          <w:marRight w:val="0"/>
          <w:marTop w:val="0"/>
          <w:marBottom w:val="0"/>
          <w:divBdr>
            <w:top w:val="none" w:sz="0" w:space="0" w:color="auto"/>
            <w:left w:val="none" w:sz="0" w:space="0" w:color="auto"/>
            <w:bottom w:val="none" w:sz="0" w:space="0" w:color="auto"/>
            <w:right w:val="none" w:sz="0" w:space="0" w:color="auto"/>
          </w:divBdr>
        </w:div>
        <w:div w:id="89668929">
          <w:marLeft w:val="0"/>
          <w:marRight w:val="0"/>
          <w:marTop w:val="0"/>
          <w:marBottom w:val="0"/>
          <w:divBdr>
            <w:top w:val="none" w:sz="0" w:space="0" w:color="auto"/>
            <w:left w:val="none" w:sz="0" w:space="0" w:color="auto"/>
            <w:bottom w:val="none" w:sz="0" w:space="0" w:color="auto"/>
            <w:right w:val="none" w:sz="0" w:space="0" w:color="auto"/>
          </w:divBdr>
          <w:divsChild>
            <w:div w:id="167868861">
              <w:marLeft w:val="0"/>
              <w:marRight w:val="0"/>
              <w:marTop w:val="45"/>
              <w:marBottom w:val="0"/>
              <w:divBdr>
                <w:top w:val="single" w:sz="6" w:space="0" w:color="AB1414"/>
                <w:left w:val="single" w:sz="6" w:space="5" w:color="AB1414"/>
                <w:bottom w:val="single" w:sz="6" w:space="0" w:color="AB1414"/>
                <w:right w:val="single" w:sz="6" w:space="3" w:color="AB1414"/>
              </w:divBdr>
            </w:div>
          </w:divsChild>
        </w:div>
        <w:div w:id="1727989874">
          <w:marLeft w:val="0"/>
          <w:marRight w:val="0"/>
          <w:marTop w:val="0"/>
          <w:marBottom w:val="0"/>
          <w:divBdr>
            <w:top w:val="none" w:sz="0" w:space="0" w:color="auto"/>
            <w:left w:val="none" w:sz="0" w:space="0" w:color="auto"/>
            <w:bottom w:val="none" w:sz="0" w:space="0" w:color="auto"/>
            <w:right w:val="none" w:sz="0" w:space="0" w:color="auto"/>
          </w:divBdr>
          <w:divsChild>
            <w:div w:id="2092465921">
              <w:marLeft w:val="255"/>
              <w:marRight w:val="0"/>
              <w:marTop w:val="0"/>
              <w:marBottom w:val="0"/>
              <w:divBdr>
                <w:top w:val="none" w:sz="0" w:space="0" w:color="auto"/>
                <w:left w:val="none" w:sz="0" w:space="0" w:color="auto"/>
                <w:bottom w:val="none" w:sz="0" w:space="0" w:color="auto"/>
                <w:right w:val="none" w:sz="0" w:space="0" w:color="auto"/>
              </w:divBdr>
              <w:divsChild>
                <w:div w:id="1305617714">
                  <w:marLeft w:val="0"/>
                  <w:marRight w:val="0"/>
                  <w:marTop w:val="0"/>
                  <w:marBottom w:val="0"/>
                  <w:divBdr>
                    <w:top w:val="none" w:sz="0" w:space="0" w:color="auto"/>
                    <w:left w:val="none" w:sz="0" w:space="0" w:color="auto"/>
                    <w:bottom w:val="none" w:sz="0" w:space="0" w:color="auto"/>
                    <w:right w:val="none" w:sz="0" w:space="0" w:color="auto"/>
                  </w:divBdr>
                  <w:divsChild>
                    <w:div w:id="31326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5685">
      <w:bodyDiv w:val="1"/>
      <w:marLeft w:val="0"/>
      <w:marRight w:val="0"/>
      <w:marTop w:val="0"/>
      <w:marBottom w:val="0"/>
      <w:divBdr>
        <w:top w:val="none" w:sz="0" w:space="0" w:color="auto"/>
        <w:left w:val="none" w:sz="0" w:space="0" w:color="auto"/>
        <w:bottom w:val="none" w:sz="0" w:space="0" w:color="auto"/>
        <w:right w:val="none" w:sz="0" w:space="0" w:color="auto"/>
      </w:divBdr>
    </w:div>
    <w:div w:id="472403485">
      <w:bodyDiv w:val="1"/>
      <w:marLeft w:val="0"/>
      <w:marRight w:val="0"/>
      <w:marTop w:val="0"/>
      <w:marBottom w:val="0"/>
      <w:divBdr>
        <w:top w:val="none" w:sz="0" w:space="0" w:color="auto"/>
        <w:left w:val="none" w:sz="0" w:space="0" w:color="auto"/>
        <w:bottom w:val="none" w:sz="0" w:space="0" w:color="auto"/>
        <w:right w:val="none" w:sz="0" w:space="0" w:color="auto"/>
      </w:divBdr>
    </w:div>
    <w:div w:id="554125092">
      <w:bodyDiv w:val="1"/>
      <w:marLeft w:val="0"/>
      <w:marRight w:val="0"/>
      <w:marTop w:val="0"/>
      <w:marBottom w:val="0"/>
      <w:divBdr>
        <w:top w:val="none" w:sz="0" w:space="0" w:color="auto"/>
        <w:left w:val="none" w:sz="0" w:space="0" w:color="auto"/>
        <w:bottom w:val="none" w:sz="0" w:space="0" w:color="auto"/>
        <w:right w:val="none" w:sz="0" w:space="0" w:color="auto"/>
      </w:divBdr>
    </w:div>
    <w:div w:id="664434521">
      <w:bodyDiv w:val="1"/>
      <w:marLeft w:val="0"/>
      <w:marRight w:val="0"/>
      <w:marTop w:val="0"/>
      <w:marBottom w:val="0"/>
      <w:divBdr>
        <w:top w:val="none" w:sz="0" w:space="0" w:color="auto"/>
        <w:left w:val="none" w:sz="0" w:space="0" w:color="auto"/>
        <w:bottom w:val="none" w:sz="0" w:space="0" w:color="auto"/>
        <w:right w:val="none" w:sz="0" w:space="0" w:color="auto"/>
      </w:divBdr>
      <w:divsChild>
        <w:div w:id="730157299">
          <w:marLeft w:val="0"/>
          <w:marRight w:val="0"/>
          <w:marTop w:val="0"/>
          <w:marBottom w:val="0"/>
          <w:divBdr>
            <w:top w:val="none" w:sz="0" w:space="0" w:color="auto"/>
            <w:left w:val="none" w:sz="0" w:space="0" w:color="auto"/>
            <w:bottom w:val="none" w:sz="0" w:space="0" w:color="auto"/>
            <w:right w:val="none" w:sz="0" w:space="0" w:color="auto"/>
          </w:divBdr>
        </w:div>
      </w:divsChild>
    </w:div>
    <w:div w:id="690957827">
      <w:bodyDiv w:val="1"/>
      <w:marLeft w:val="0"/>
      <w:marRight w:val="0"/>
      <w:marTop w:val="0"/>
      <w:marBottom w:val="0"/>
      <w:divBdr>
        <w:top w:val="none" w:sz="0" w:space="0" w:color="auto"/>
        <w:left w:val="none" w:sz="0" w:space="0" w:color="auto"/>
        <w:bottom w:val="none" w:sz="0" w:space="0" w:color="auto"/>
        <w:right w:val="none" w:sz="0" w:space="0" w:color="auto"/>
      </w:divBdr>
      <w:divsChild>
        <w:div w:id="888876336">
          <w:marLeft w:val="0"/>
          <w:marRight w:val="0"/>
          <w:marTop w:val="150"/>
          <w:marBottom w:val="168"/>
          <w:divBdr>
            <w:top w:val="none" w:sz="0" w:space="0" w:color="auto"/>
            <w:left w:val="none" w:sz="0" w:space="0" w:color="auto"/>
            <w:bottom w:val="none" w:sz="0" w:space="0" w:color="auto"/>
            <w:right w:val="none" w:sz="0" w:space="0" w:color="auto"/>
          </w:divBdr>
        </w:div>
        <w:div w:id="786586920">
          <w:marLeft w:val="0"/>
          <w:marRight w:val="0"/>
          <w:marTop w:val="0"/>
          <w:marBottom w:val="0"/>
          <w:divBdr>
            <w:top w:val="none" w:sz="0" w:space="0" w:color="auto"/>
            <w:left w:val="none" w:sz="0" w:space="0" w:color="auto"/>
            <w:bottom w:val="none" w:sz="0" w:space="0" w:color="auto"/>
            <w:right w:val="none" w:sz="0" w:space="0" w:color="auto"/>
          </w:divBdr>
          <w:divsChild>
            <w:div w:id="288167919">
              <w:marLeft w:val="0"/>
              <w:marRight w:val="0"/>
              <w:marTop w:val="105"/>
              <w:marBottom w:val="0"/>
              <w:divBdr>
                <w:top w:val="none" w:sz="0" w:space="0" w:color="auto"/>
                <w:left w:val="none" w:sz="0" w:space="0" w:color="auto"/>
                <w:bottom w:val="none" w:sz="0" w:space="0" w:color="auto"/>
                <w:right w:val="none" w:sz="0" w:space="0" w:color="auto"/>
              </w:divBdr>
            </w:div>
          </w:divsChild>
        </w:div>
        <w:div w:id="537355038">
          <w:marLeft w:val="0"/>
          <w:marRight w:val="0"/>
          <w:marTop w:val="0"/>
          <w:marBottom w:val="0"/>
          <w:divBdr>
            <w:top w:val="none" w:sz="0" w:space="0" w:color="auto"/>
            <w:left w:val="none" w:sz="0" w:space="0" w:color="auto"/>
            <w:bottom w:val="none" w:sz="0" w:space="0" w:color="auto"/>
            <w:right w:val="none" w:sz="0" w:space="0" w:color="auto"/>
          </w:divBdr>
          <w:divsChild>
            <w:div w:id="148099931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15353342">
      <w:bodyDiv w:val="1"/>
      <w:marLeft w:val="0"/>
      <w:marRight w:val="0"/>
      <w:marTop w:val="0"/>
      <w:marBottom w:val="0"/>
      <w:divBdr>
        <w:top w:val="none" w:sz="0" w:space="0" w:color="auto"/>
        <w:left w:val="none" w:sz="0" w:space="0" w:color="auto"/>
        <w:bottom w:val="none" w:sz="0" w:space="0" w:color="auto"/>
        <w:right w:val="none" w:sz="0" w:space="0" w:color="auto"/>
      </w:divBdr>
    </w:div>
    <w:div w:id="716125198">
      <w:bodyDiv w:val="1"/>
      <w:marLeft w:val="0"/>
      <w:marRight w:val="0"/>
      <w:marTop w:val="0"/>
      <w:marBottom w:val="0"/>
      <w:divBdr>
        <w:top w:val="none" w:sz="0" w:space="0" w:color="auto"/>
        <w:left w:val="none" w:sz="0" w:space="0" w:color="auto"/>
        <w:bottom w:val="none" w:sz="0" w:space="0" w:color="auto"/>
        <w:right w:val="none" w:sz="0" w:space="0" w:color="auto"/>
      </w:divBdr>
    </w:div>
    <w:div w:id="733890760">
      <w:bodyDiv w:val="1"/>
      <w:marLeft w:val="0"/>
      <w:marRight w:val="0"/>
      <w:marTop w:val="0"/>
      <w:marBottom w:val="0"/>
      <w:divBdr>
        <w:top w:val="none" w:sz="0" w:space="0" w:color="auto"/>
        <w:left w:val="none" w:sz="0" w:space="0" w:color="auto"/>
        <w:bottom w:val="none" w:sz="0" w:space="0" w:color="auto"/>
        <w:right w:val="none" w:sz="0" w:space="0" w:color="auto"/>
      </w:divBdr>
    </w:div>
    <w:div w:id="749422227">
      <w:bodyDiv w:val="1"/>
      <w:marLeft w:val="0"/>
      <w:marRight w:val="0"/>
      <w:marTop w:val="0"/>
      <w:marBottom w:val="0"/>
      <w:divBdr>
        <w:top w:val="none" w:sz="0" w:space="0" w:color="auto"/>
        <w:left w:val="none" w:sz="0" w:space="0" w:color="auto"/>
        <w:bottom w:val="none" w:sz="0" w:space="0" w:color="auto"/>
        <w:right w:val="none" w:sz="0" w:space="0" w:color="auto"/>
      </w:divBdr>
    </w:div>
    <w:div w:id="780412907">
      <w:bodyDiv w:val="1"/>
      <w:marLeft w:val="0"/>
      <w:marRight w:val="0"/>
      <w:marTop w:val="0"/>
      <w:marBottom w:val="0"/>
      <w:divBdr>
        <w:top w:val="none" w:sz="0" w:space="0" w:color="auto"/>
        <w:left w:val="none" w:sz="0" w:space="0" w:color="auto"/>
        <w:bottom w:val="none" w:sz="0" w:space="0" w:color="auto"/>
        <w:right w:val="none" w:sz="0" w:space="0" w:color="auto"/>
      </w:divBdr>
    </w:div>
    <w:div w:id="822086886">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036851601">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181552296">
      <w:bodyDiv w:val="1"/>
      <w:marLeft w:val="0"/>
      <w:marRight w:val="0"/>
      <w:marTop w:val="0"/>
      <w:marBottom w:val="0"/>
      <w:divBdr>
        <w:top w:val="none" w:sz="0" w:space="0" w:color="auto"/>
        <w:left w:val="none" w:sz="0" w:space="0" w:color="auto"/>
        <w:bottom w:val="none" w:sz="0" w:space="0" w:color="auto"/>
        <w:right w:val="none" w:sz="0" w:space="0" w:color="auto"/>
      </w:divBdr>
    </w:div>
    <w:div w:id="1251815747">
      <w:bodyDiv w:val="1"/>
      <w:marLeft w:val="0"/>
      <w:marRight w:val="0"/>
      <w:marTop w:val="0"/>
      <w:marBottom w:val="0"/>
      <w:divBdr>
        <w:top w:val="none" w:sz="0" w:space="0" w:color="auto"/>
        <w:left w:val="none" w:sz="0" w:space="0" w:color="auto"/>
        <w:bottom w:val="none" w:sz="0" w:space="0" w:color="auto"/>
        <w:right w:val="none" w:sz="0" w:space="0" w:color="auto"/>
      </w:divBdr>
    </w:div>
    <w:div w:id="1271276237">
      <w:bodyDiv w:val="1"/>
      <w:marLeft w:val="0"/>
      <w:marRight w:val="0"/>
      <w:marTop w:val="0"/>
      <w:marBottom w:val="0"/>
      <w:divBdr>
        <w:top w:val="none" w:sz="0" w:space="0" w:color="auto"/>
        <w:left w:val="none" w:sz="0" w:space="0" w:color="auto"/>
        <w:bottom w:val="none" w:sz="0" w:space="0" w:color="auto"/>
        <w:right w:val="none" w:sz="0" w:space="0" w:color="auto"/>
      </w:divBdr>
    </w:div>
    <w:div w:id="1302464707">
      <w:bodyDiv w:val="1"/>
      <w:marLeft w:val="0"/>
      <w:marRight w:val="0"/>
      <w:marTop w:val="0"/>
      <w:marBottom w:val="0"/>
      <w:divBdr>
        <w:top w:val="none" w:sz="0" w:space="0" w:color="auto"/>
        <w:left w:val="none" w:sz="0" w:space="0" w:color="auto"/>
        <w:bottom w:val="none" w:sz="0" w:space="0" w:color="auto"/>
        <w:right w:val="none" w:sz="0" w:space="0" w:color="auto"/>
      </w:divBdr>
    </w:div>
    <w:div w:id="1304307429">
      <w:bodyDiv w:val="1"/>
      <w:marLeft w:val="0"/>
      <w:marRight w:val="0"/>
      <w:marTop w:val="0"/>
      <w:marBottom w:val="0"/>
      <w:divBdr>
        <w:top w:val="none" w:sz="0" w:space="0" w:color="auto"/>
        <w:left w:val="none" w:sz="0" w:space="0" w:color="auto"/>
        <w:bottom w:val="none" w:sz="0" w:space="0" w:color="auto"/>
        <w:right w:val="none" w:sz="0" w:space="0" w:color="auto"/>
      </w:divBdr>
    </w:div>
    <w:div w:id="1314217229">
      <w:bodyDiv w:val="1"/>
      <w:marLeft w:val="0"/>
      <w:marRight w:val="0"/>
      <w:marTop w:val="0"/>
      <w:marBottom w:val="0"/>
      <w:divBdr>
        <w:top w:val="none" w:sz="0" w:space="0" w:color="auto"/>
        <w:left w:val="none" w:sz="0" w:space="0" w:color="auto"/>
        <w:bottom w:val="none" w:sz="0" w:space="0" w:color="auto"/>
        <w:right w:val="none" w:sz="0" w:space="0" w:color="auto"/>
      </w:divBdr>
    </w:div>
    <w:div w:id="1381397066">
      <w:bodyDiv w:val="1"/>
      <w:marLeft w:val="0"/>
      <w:marRight w:val="0"/>
      <w:marTop w:val="0"/>
      <w:marBottom w:val="0"/>
      <w:divBdr>
        <w:top w:val="none" w:sz="0" w:space="0" w:color="auto"/>
        <w:left w:val="none" w:sz="0" w:space="0" w:color="auto"/>
        <w:bottom w:val="none" w:sz="0" w:space="0" w:color="auto"/>
        <w:right w:val="none" w:sz="0" w:space="0" w:color="auto"/>
      </w:divBdr>
    </w:div>
    <w:div w:id="1415512179">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1598252199">
      <w:bodyDiv w:val="1"/>
      <w:marLeft w:val="0"/>
      <w:marRight w:val="0"/>
      <w:marTop w:val="0"/>
      <w:marBottom w:val="0"/>
      <w:divBdr>
        <w:top w:val="none" w:sz="0" w:space="0" w:color="auto"/>
        <w:left w:val="none" w:sz="0" w:space="0" w:color="auto"/>
        <w:bottom w:val="none" w:sz="0" w:space="0" w:color="auto"/>
        <w:right w:val="none" w:sz="0" w:space="0" w:color="auto"/>
      </w:divBdr>
      <w:divsChild>
        <w:div w:id="210043527">
          <w:marLeft w:val="300"/>
          <w:marRight w:val="0"/>
          <w:marTop w:val="0"/>
          <w:marBottom w:val="0"/>
          <w:divBdr>
            <w:top w:val="none" w:sz="0" w:space="0" w:color="auto"/>
            <w:left w:val="none" w:sz="0" w:space="0" w:color="auto"/>
            <w:bottom w:val="none" w:sz="0" w:space="0" w:color="auto"/>
            <w:right w:val="none" w:sz="0" w:space="0" w:color="auto"/>
          </w:divBdr>
        </w:div>
        <w:div w:id="1965307560">
          <w:marLeft w:val="300"/>
          <w:marRight w:val="0"/>
          <w:marTop w:val="0"/>
          <w:marBottom w:val="0"/>
          <w:divBdr>
            <w:top w:val="none" w:sz="0" w:space="0" w:color="auto"/>
            <w:left w:val="none" w:sz="0" w:space="0" w:color="auto"/>
            <w:bottom w:val="none" w:sz="0" w:space="0" w:color="auto"/>
            <w:right w:val="none" w:sz="0" w:space="0" w:color="auto"/>
          </w:divBdr>
        </w:div>
      </w:divsChild>
    </w:div>
    <w:div w:id="1626278428">
      <w:bodyDiv w:val="1"/>
      <w:marLeft w:val="0"/>
      <w:marRight w:val="0"/>
      <w:marTop w:val="0"/>
      <w:marBottom w:val="0"/>
      <w:divBdr>
        <w:top w:val="none" w:sz="0" w:space="0" w:color="auto"/>
        <w:left w:val="none" w:sz="0" w:space="0" w:color="auto"/>
        <w:bottom w:val="none" w:sz="0" w:space="0" w:color="auto"/>
        <w:right w:val="none" w:sz="0" w:space="0" w:color="auto"/>
      </w:divBdr>
    </w:div>
    <w:div w:id="1656640294">
      <w:bodyDiv w:val="1"/>
      <w:marLeft w:val="0"/>
      <w:marRight w:val="0"/>
      <w:marTop w:val="0"/>
      <w:marBottom w:val="0"/>
      <w:divBdr>
        <w:top w:val="none" w:sz="0" w:space="0" w:color="auto"/>
        <w:left w:val="none" w:sz="0" w:space="0" w:color="auto"/>
        <w:bottom w:val="none" w:sz="0" w:space="0" w:color="auto"/>
        <w:right w:val="none" w:sz="0" w:space="0" w:color="auto"/>
      </w:divBdr>
    </w:div>
    <w:div w:id="1731730573">
      <w:bodyDiv w:val="1"/>
      <w:marLeft w:val="0"/>
      <w:marRight w:val="0"/>
      <w:marTop w:val="0"/>
      <w:marBottom w:val="0"/>
      <w:divBdr>
        <w:top w:val="none" w:sz="0" w:space="0" w:color="auto"/>
        <w:left w:val="none" w:sz="0" w:space="0" w:color="auto"/>
        <w:bottom w:val="none" w:sz="0" w:space="0" w:color="auto"/>
        <w:right w:val="none" w:sz="0" w:space="0" w:color="auto"/>
      </w:divBdr>
    </w:div>
    <w:div w:id="1862934054">
      <w:bodyDiv w:val="1"/>
      <w:marLeft w:val="0"/>
      <w:marRight w:val="0"/>
      <w:marTop w:val="0"/>
      <w:marBottom w:val="0"/>
      <w:divBdr>
        <w:top w:val="none" w:sz="0" w:space="0" w:color="auto"/>
        <w:left w:val="none" w:sz="0" w:space="0" w:color="auto"/>
        <w:bottom w:val="none" w:sz="0" w:space="0" w:color="auto"/>
        <w:right w:val="none" w:sz="0" w:space="0" w:color="auto"/>
      </w:divBdr>
    </w:div>
    <w:div w:id="2002656165">
      <w:bodyDiv w:val="1"/>
      <w:marLeft w:val="0"/>
      <w:marRight w:val="0"/>
      <w:marTop w:val="0"/>
      <w:marBottom w:val="0"/>
      <w:divBdr>
        <w:top w:val="none" w:sz="0" w:space="0" w:color="auto"/>
        <w:left w:val="none" w:sz="0" w:space="0" w:color="auto"/>
        <w:bottom w:val="none" w:sz="0" w:space="0" w:color="auto"/>
        <w:right w:val="none" w:sz="0" w:space="0" w:color="auto"/>
      </w:divBdr>
    </w:div>
    <w:div w:id="2028677569">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 w:id="2047750851">
      <w:bodyDiv w:val="1"/>
      <w:marLeft w:val="0"/>
      <w:marRight w:val="0"/>
      <w:marTop w:val="0"/>
      <w:marBottom w:val="0"/>
      <w:divBdr>
        <w:top w:val="none" w:sz="0" w:space="0" w:color="auto"/>
        <w:left w:val="none" w:sz="0" w:space="0" w:color="auto"/>
        <w:bottom w:val="none" w:sz="0" w:space="0" w:color="auto"/>
        <w:right w:val="none" w:sz="0" w:space="0" w:color="auto"/>
      </w:divBdr>
    </w:div>
    <w:div w:id="2048989180">
      <w:bodyDiv w:val="1"/>
      <w:marLeft w:val="0"/>
      <w:marRight w:val="0"/>
      <w:marTop w:val="0"/>
      <w:marBottom w:val="0"/>
      <w:divBdr>
        <w:top w:val="none" w:sz="0" w:space="0" w:color="auto"/>
        <w:left w:val="none" w:sz="0" w:space="0" w:color="auto"/>
        <w:bottom w:val="none" w:sz="0" w:space="0" w:color="auto"/>
        <w:right w:val="none" w:sz="0" w:space="0" w:color="auto"/>
      </w:divBdr>
    </w:div>
    <w:div w:id="2053916360">
      <w:bodyDiv w:val="1"/>
      <w:marLeft w:val="0"/>
      <w:marRight w:val="0"/>
      <w:marTop w:val="0"/>
      <w:marBottom w:val="0"/>
      <w:divBdr>
        <w:top w:val="none" w:sz="0" w:space="0" w:color="auto"/>
        <w:left w:val="none" w:sz="0" w:space="0" w:color="auto"/>
        <w:bottom w:val="none" w:sz="0" w:space="0" w:color="auto"/>
        <w:right w:val="none" w:sz="0" w:space="0" w:color="auto"/>
      </w:divBdr>
    </w:div>
    <w:div w:id="21392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9_(Za&#322;.%208)%20%20Formularz%20wyceny%20DK-42%20Dyl&#243;w.xls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9_(Za&#322;.%208)%20%20Formularz%20wyceny%20DK-42%20Dyl&#243;w.xlsx"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B9B3-8D44-4907-A4B0-92F15D06A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13207</Words>
  <Characters>79246</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92269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Gołębiowska Anna</dc:creator>
  <cp:keywords/>
  <dc:description/>
  <cp:lastModifiedBy>Łatecka Agata</cp:lastModifiedBy>
  <cp:revision>154</cp:revision>
  <cp:lastPrinted>2025-04-03T06:58:00Z</cp:lastPrinted>
  <dcterms:created xsi:type="dcterms:W3CDTF">2025-04-02T14:38:00Z</dcterms:created>
  <dcterms:modified xsi:type="dcterms:W3CDTF">2025-09-18T07:16:00Z</dcterms:modified>
</cp:coreProperties>
</file>